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A7FCE" w14:textId="77777777" w:rsidR="004C4A61" w:rsidRPr="008520F1" w:rsidRDefault="004C4A61" w:rsidP="004C4A61">
      <w:pPr>
        <w:jc w:val="center"/>
        <w:rPr>
          <w:rFonts w:ascii="Arial" w:hAnsi="Arial" w:cs="Arial"/>
          <w:b/>
          <w:bCs/>
          <w:lang w:val="en"/>
        </w:rPr>
      </w:pPr>
      <w:r w:rsidRPr="008520F1">
        <w:rPr>
          <w:rFonts w:ascii="Arial" w:hAnsi="Arial" w:cs="Arial"/>
          <w:b/>
          <w:bCs/>
          <w:lang w:val="en"/>
        </w:rPr>
        <w:t>PROPOSED DRAFT STANDARD FOR MICROBIAL OMEGA-3 OILS</w:t>
      </w:r>
    </w:p>
    <w:p w14:paraId="38F5CBA4" w14:textId="77777777" w:rsidR="004C4A61" w:rsidRDefault="004C4A61" w:rsidP="004C4A61">
      <w:pPr>
        <w:rPr>
          <w:rFonts w:ascii="Arial" w:hAnsi="Arial" w:cs="Arial"/>
          <w:lang w:val="en"/>
        </w:rPr>
      </w:pPr>
    </w:p>
    <w:p w14:paraId="48922932" w14:textId="77777777" w:rsidR="004C4A61" w:rsidRPr="008520F1" w:rsidRDefault="004C4A61" w:rsidP="004C4A61">
      <w:pPr>
        <w:rPr>
          <w:rFonts w:ascii="Arial" w:hAnsi="Arial" w:cs="Arial"/>
          <w:lang w:val="en"/>
        </w:rPr>
      </w:pPr>
    </w:p>
    <w:p w14:paraId="2FEE85E2" w14:textId="77777777" w:rsidR="00765E8B" w:rsidRPr="00765E8B" w:rsidRDefault="00765E8B" w:rsidP="00765E8B">
      <w:pPr>
        <w:pStyle w:val="Heading1"/>
        <w:numPr>
          <w:ilvl w:val="0"/>
          <w:numId w:val="8"/>
        </w:numPr>
        <w:tabs>
          <w:tab w:val="left" w:pos="720"/>
        </w:tabs>
        <w:spacing w:before="74"/>
        <w:ind w:left="720" w:hanging="539"/>
        <w:rPr>
          <w:rFonts w:asciiTheme="minorBidi" w:hAnsiTheme="minorBidi" w:cstheme="minorBidi"/>
          <w:b/>
          <w:bCs/>
          <w:color w:val="auto"/>
          <w:sz w:val="20"/>
          <w:szCs w:val="20"/>
        </w:rPr>
      </w:pPr>
      <w:r w:rsidRPr="00765E8B">
        <w:rPr>
          <w:rFonts w:asciiTheme="minorBidi" w:hAnsiTheme="minorBidi" w:cstheme="minorBidi"/>
          <w:b/>
          <w:bCs/>
          <w:color w:val="auto"/>
          <w:sz w:val="20"/>
          <w:szCs w:val="20"/>
        </w:rPr>
        <w:t>SCOPE</w:t>
      </w:r>
    </w:p>
    <w:p w14:paraId="6C9302CB" w14:textId="54E67071" w:rsidR="00765E8B" w:rsidRPr="005F6812" w:rsidRDefault="00765E8B" w:rsidP="00765E8B">
      <w:pPr>
        <w:pStyle w:val="BodyText"/>
        <w:tabs>
          <w:tab w:val="left" w:pos="720"/>
        </w:tabs>
        <w:spacing w:before="123"/>
        <w:ind w:left="720" w:right="291" w:hanging="539"/>
        <w:jc w:val="both"/>
        <w:rPr>
          <w:rFonts w:asciiTheme="minorBidi" w:hAnsiTheme="minorBidi"/>
          <w:sz w:val="2"/>
          <w:szCs w:val="2"/>
        </w:rPr>
      </w:pPr>
      <w:r w:rsidRPr="00765E8B">
        <w:rPr>
          <w:rFonts w:asciiTheme="minorBidi" w:hAnsiTheme="minorBidi"/>
        </w:rPr>
        <w:tab/>
        <w:t>This</w:t>
      </w:r>
      <w:r w:rsidRPr="00765E8B">
        <w:rPr>
          <w:rFonts w:asciiTheme="minorBidi" w:hAnsiTheme="minorBidi"/>
          <w:spacing w:val="46"/>
        </w:rPr>
        <w:t xml:space="preserve"> </w:t>
      </w:r>
      <w:r w:rsidRPr="00765E8B">
        <w:rPr>
          <w:rFonts w:asciiTheme="minorBidi" w:hAnsiTheme="minorBidi"/>
          <w:spacing w:val="-1"/>
        </w:rPr>
        <w:t>Standard</w:t>
      </w:r>
      <w:r w:rsidRPr="00765E8B">
        <w:rPr>
          <w:rFonts w:asciiTheme="minorBidi" w:hAnsiTheme="minorBidi"/>
          <w:spacing w:val="46"/>
        </w:rPr>
        <w:t xml:space="preserve"> </w:t>
      </w:r>
      <w:r w:rsidRPr="00765E8B">
        <w:rPr>
          <w:rFonts w:asciiTheme="minorBidi" w:hAnsiTheme="minorBidi"/>
        </w:rPr>
        <w:t>applies</w:t>
      </w:r>
      <w:r w:rsidRPr="00765E8B">
        <w:rPr>
          <w:rFonts w:asciiTheme="minorBidi" w:hAnsiTheme="minorBidi"/>
          <w:spacing w:val="45"/>
        </w:rPr>
        <w:t xml:space="preserve"> </w:t>
      </w:r>
      <w:r w:rsidRPr="00765E8B">
        <w:rPr>
          <w:rFonts w:asciiTheme="minorBidi" w:hAnsiTheme="minorBidi"/>
        </w:rPr>
        <w:t>to</w:t>
      </w:r>
      <w:r w:rsidRPr="00765E8B">
        <w:rPr>
          <w:rFonts w:asciiTheme="minorBidi" w:hAnsiTheme="minorBidi"/>
          <w:spacing w:val="47"/>
        </w:rPr>
        <w:t xml:space="preserve"> </w:t>
      </w:r>
      <w:r w:rsidRPr="00765E8B">
        <w:rPr>
          <w:rFonts w:asciiTheme="minorBidi" w:hAnsiTheme="minorBidi"/>
        </w:rPr>
        <w:t>the</w:t>
      </w:r>
      <w:r w:rsidRPr="00765E8B">
        <w:rPr>
          <w:rFonts w:asciiTheme="minorBidi" w:hAnsiTheme="minorBidi"/>
          <w:spacing w:val="44"/>
        </w:rPr>
        <w:t xml:space="preserve"> </w:t>
      </w:r>
      <w:r w:rsidRPr="00765E8B">
        <w:rPr>
          <w:rFonts w:asciiTheme="minorBidi" w:hAnsiTheme="minorBidi"/>
        </w:rPr>
        <w:t>microbial omega-3</w:t>
      </w:r>
      <w:r w:rsidRPr="00765E8B">
        <w:rPr>
          <w:rFonts w:asciiTheme="minorBidi" w:hAnsiTheme="minorBidi"/>
          <w:spacing w:val="45"/>
        </w:rPr>
        <w:t xml:space="preserve"> </w:t>
      </w:r>
      <w:r w:rsidRPr="00765E8B">
        <w:rPr>
          <w:rFonts w:asciiTheme="minorBidi" w:hAnsiTheme="minorBidi"/>
          <w:spacing w:val="-1"/>
        </w:rPr>
        <w:t>oils</w:t>
      </w:r>
      <w:r w:rsidRPr="00765E8B">
        <w:rPr>
          <w:rFonts w:asciiTheme="minorBidi" w:hAnsiTheme="minorBidi"/>
          <w:spacing w:val="46"/>
        </w:rPr>
        <w:t xml:space="preserve"> </w:t>
      </w:r>
      <w:r w:rsidRPr="00765E8B">
        <w:rPr>
          <w:rFonts w:asciiTheme="minorBidi" w:hAnsiTheme="minorBidi"/>
        </w:rPr>
        <w:t>described</w:t>
      </w:r>
      <w:r w:rsidRPr="00765E8B">
        <w:rPr>
          <w:rFonts w:asciiTheme="minorBidi" w:hAnsiTheme="minorBidi"/>
          <w:spacing w:val="45"/>
        </w:rPr>
        <w:t xml:space="preserve"> </w:t>
      </w:r>
      <w:r w:rsidRPr="00765E8B">
        <w:rPr>
          <w:rFonts w:asciiTheme="minorBidi" w:hAnsiTheme="minorBidi"/>
        </w:rPr>
        <w:t>in</w:t>
      </w:r>
      <w:r w:rsidRPr="00765E8B">
        <w:rPr>
          <w:rFonts w:asciiTheme="minorBidi" w:hAnsiTheme="minorBidi"/>
          <w:spacing w:val="53"/>
        </w:rPr>
        <w:t xml:space="preserve"> </w:t>
      </w:r>
      <w:r w:rsidRPr="00765E8B">
        <w:rPr>
          <w:rFonts w:asciiTheme="minorBidi" w:hAnsiTheme="minorBidi"/>
        </w:rPr>
        <w:t>Section</w:t>
      </w:r>
      <w:r w:rsidRPr="00765E8B">
        <w:rPr>
          <w:rFonts w:asciiTheme="minorBidi" w:hAnsiTheme="minorBidi"/>
          <w:spacing w:val="45"/>
        </w:rPr>
        <w:t xml:space="preserve"> </w:t>
      </w:r>
      <w:r w:rsidRPr="00765E8B">
        <w:rPr>
          <w:rFonts w:asciiTheme="minorBidi" w:hAnsiTheme="minorBidi"/>
        </w:rPr>
        <w:t>2</w:t>
      </w:r>
      <w:r w:rsidRPr="00765E8B">
        <w:rPr>
          <w:rFonts w:asciiTheme="minorBidi" w:hAnsiTheme="minorBidi"/>
          <w:spacing w:val="45"/>
        </w:rPr>
        <w:t xml:space="preserve"> </w:t>
      </w:r>
      <w:r w:rsidRPr="00765E8B">
        <w:rPr>
          <w:rFonts w:asciiTheme="minorBidi" w:hAnsiTheme="minorBidi"/>
        </w:rPr>
        <w:t>that</w:t>
      </w:r>
      <w:r w:rsidRPr="00765E8B">
        <w:rPr>
          <w:rFonts w:asciiTheme="minorBidi" w:hAnsiTheme="minorBidi"/>
          <w:spacing w:val="47"/>
        </w:rPr>
        <w:t xml:space="preserve"> </w:t>
      </w:r>
      <w:r w:rsidRPr="00765E8B">
        <w:rPr>
          <w:rFonts w:asciiTheme="minorBidi" w:hAnsiTheme="minorBidi"/>
        </w:rPr>
        <w:t>are</w:t>
      </w:r>
      <w:r w:rsidRPr="00765E8B">
        <w:rPr>
          <w:rFonts w:asciiTheme="minorBidi" w:hAnsiTheme="minorBidi"/>
          <w:spacing w:val="46"/>
        </w:rPr>
        <w:t xml:space="preserve"> </w:t>
      </w:r>
      <w:r w:rsidRPr="00765E8B">
        <w:rPr>
          <w:rFonts w:asciiTheme="minorBidi" w:hAnsiTheme="minorBidi"/>
        </w:rPr>
        <w:t>presented</w:t>
      </w:r>
      <w:r w:rsidRPr="00765E8B">
        <w:rPr>
          <w:rFonts w:asciiTheme="minorBidi" w:hAnsiTheme="minorBidi"/>
          <w:spacing w:val="44"/>
        </w:rPr>
        <w:t xml:space="preserve"> </w:t>
      </w:r>
      <w:r w:rsidRPr="00765E8B">
        <w:rPr>
          <w:rFonts w:asciiTheme="minorBidi" w:hAnsiTheme="minorBidi"/>
        </w:rPr>
        <w:t>in</w:t>
      </w:r>
      <w:r w:rsidRPr="00765E8B">
        <w:rPr>
          <w:rFonts w:asciiTheme="minorBidi" w:hAnsiTheme="minorBidi"/>
          <w:spacing w:val="45"/>
        </w:rPr>
        <w:t xml:space="preserve"> </w:t>
      </w:r>
      <w:r w:rsidRPr="00765E8B">
        <w:rPr>
          <w:rFonts w:asciiTheme="minorBidi" w:hAnsiTheme="minorBidi"/>
        </w:rPr>
        <w:t>a</w:t>
      </w:r>
      <w:r w:rsidRPr="00765E8B">
        <w:rPr>
          <w:rFonts w:asciiTheme="minorBidi" w:hAnsiTheme="minorBidi"/>
          <w:spacing w:val="45"/>
        </w:rPr>
        <w:t xml:space="preserve"> </w:t>
      </w:r>
      <w:r w:rsidRPr="00765E8B">
        <w:rPr>
          <w:rFonts w:asciiTheme="minorBidi" w:hAnsiTheme="minorBidi"/>
        </w:rPr>
        <w:t>state</w:t>
      </w:r>
      <w:r w:rsidRPr="00765E8B">
        <w:rPr>
          <w:rFonts w:asciiTheme="minorBidi" w:hAnsiTheme="minorBidi"/>
          <w:spacing w:val="44"/>
        </w:rPr>
        <w:t xml:space="preserve"> </w:t>
      </w:r>
      <w:r w:rsidRPr="00765E8B">
        <w:rPr>
          <w:rFonts w:asciiTheme="minorBidi" w:hAnsiTheme="minorBidi"/>
        </w:rPr>
        <w:t>for</w:t>
      </w:r>
      <w:r w:rsidRPr="00765E8B">
        <w:rPr>
          <w:rFonts w:asciiTheme="minorBidi" w:hAnsiTheme="minorBidi"/>
          <w:spacing w:val="46"/>
        </w:rPr>
        <w:t xml:space="preserve"> </w:t>
      </w:r>
      <w:r w:rsidRPr="00765E8B">
        <w:rPr>
          <w:rFonts w:asciiTheme="minorBidi" w:hAnsiTheme="minorBidi"/>
        </w:rPr>
        <w:t>human</w:t>
      </w:r>
      <w:r w:rsidRPr="00765E8B">
        <w:rPr>
          <w:rFonts w:asciiTheme="minorBidi" w:hAnsiTheme="minorBidi"/>
          <w:spacing w:val="54"/>
          <w:w w:val="99"/>
        </w:rPr>
        <w:t xml:space="preserve"> </w:t>
      </w:r>
      <w:r w:rsidRPr="00765E8B">
        <w:rPr>
          <w:rFonts w:asciiTheme="minorBidi" w:hAnsiTheme="minorBidi"/>
        </w:rPr>
        <w:t>consumption.</w:t>
      </w:r>
      <w:r w:rsidRPr="00765E8B">
        <w:rPr>
          <w:rFonts w:asciiTheme="minorBidi" w:hAnsiTheme="minorBidi"/>
          <w:spacing w:val="1"/>
        </w:rPr>
        <w:t xml:space="preserve"> </w:t>
      </w:r>
      <w:r w:rsidRPr="00765E8B">
        <w:rPr>
          <w:rFonts w:asciiTheme="minorBidi" w:hAnsiTheme="minorBidi"/>
        </w:rPr>
        <w:t>For</w:t>
      </w:r>
      <w:r w:rsidRPr="00765E8B">
        <w:rPr>
          <w:rFonts w:asciiTheme="minorBidi" w:hAnsiTheme="minorBidi"/>
          <w:spacing w:val="3"/>
        </w:rPr>
        <w:t xml:space="preserve"> </w:t>
      </w:r>
      <w:r w:rsidRPr="00765E8B">
        <w:rPr>
          <w:rFonts w:asciiTheme="minorBidi" w:hAnsiTheme="minorBidi"/>
        </w:rPr>
        <w:t>the</w:t>
      </w:r>
      <w:r w:rsidRPr="00765E8B">
        <w:rPr>
          <w:rFonts w:asciiTheme="minorBidi" w:hAnsiTheme="minorBidi"/>
          <w:spacing w:val="1"/>
        </w:rPr>
        <w:t xml:space="preserve"> </w:t>
      </w:r>
      <w:r w:rsidRPr="00765E8B">
        <w:rPr>
          <w:rFonts w:asciiTheme="minorBidi" w:hAnsiTheme="minorBidi"/>
        </w:rPr>
        <w:t>purpose</w:t>
      </w:r>
      <w:r w:rsidRPr="00765E8B">
        <w:rPr>
          <w:rFonts w:asciiTheme="minorBidi" w:hAnsiTheme="minorBidi"/>
          <w:spacing w:val="2"/>
        </w:rPr>
        <w:t xml:space="preserve"> </w:t>
      </w:r>
      <w:r w:rsidRPr="00765E8B">
        <w:rPr>
          <w:rFonts w:asciiTheme="minorBidi" w:hAnsiTheme="minorBidi"/>
        </w:rPr>
        <w:t>of</w:t>
      </w:r>
      <w:r w:rsidRPr="00765E8B">
        <w:rPr>
          <w:rFonts w:asciiTheme="minorBidi" w:hAnsiTheme="minorBidi"/>
          <w:spacing w:val="3"/>
        </w:rPr>
        <w:t xml:space="preserve"> </w:t>
      </w:r>
      <w:r w:rsidRPr="00765E8B">
        <w:rPr>
          <w:rFonts w:asciiTheme="minorBidi" w:hAnsiTheme="minorBidi"/>
          <w:spacing w:val="-1"/>
        </w:rPr>
        <w:t>this</w:t>
      </w:r>
      <w:r w:rsidRPr="00765E8B">
        <w:rPr>
          <w:rFonts w:asciiTheme="minorBidi" w:hAnsiTheme="minorBidi"/>
          <w:spacing w:val="3"/>
        </w:rPr>
        <w:t xml:space="preserve"> </w:t>
      </w:r>
      <w:r w:rsidRPr="00765E8B">
        <w:rPr>
          <w:rFonts w:asciiTheme="minorBidi" w:hAnsiTheme="minorBidi"/>
          <w:spacing w:val="-1"/>
        </w:rPr>
        <w:t>Standard,</w:t>
      </w:r>
      <w:r w:rsidRPr="00765E8B">
        <w:rPr>
          <w:rFonts w:asciiTheme="minorBidi" w:hAnsiTheme="minorBidi"/>
          <w:spacing w:val="2"/>
        </w:rPr>
        <w:t xml:space="preserve"> </w:t>
      </w:r>
      <w:r w:rsidRPr="00765E8B">
        <w:rPr>
          <w:rFonts w:asciiTheme="minorBidi" w:hAnsiTheme="minorBidi"/>
        </w:rPr>
        <w:t>the</w:t>
      </w:r>
      <w:r w:rsidRPr="00765E8B">
        <w:rPr>
          <w:rFonts w:asciiTheme="minorBidi" w:hAnsiTheme="minorBidi"/>
          <w:spacing w:val="1"/>
        </w:rPr>
        <w:t xml:space="preserve"> </w:t>
      </w:r>
      <w:r w:rsidRPr="00765E8B">
        <w:rPr>
          <w:rFonts w:asciiTheme="minorBidi" w:hAnsiTheme="minorBidi"/>
          <w:spacing w:val="-1"/>
        </w:rPr>
        <w:t>term</w:t>
      </w:r>
      <w:r w:rsidRPr="00765E8B">
        <w:rPr>
          <w:rFonts w:asciiTheme="minorBidi" w:hAnsiTheme="minorBidi"/>
          <w:spacing w:val="4"/>
        </w:rPr>
        <w:t xml:space="preserve"> </w:t>
      </w:r>
      <w:r w:rsidRPr="00765E8B">
        <w:rPr>
          <w:rFonts w:asciiTheme="minorBidi" w:hAnsiTheme="minorBidi"/>
        </w:rPr>
        <w:t>microbial omega-3</w:t>
      </w:r>
      <w:r w:rsidRPr="00765E8B">
        <w:rPr>
          <w:rFonts w:asciiTheme="minorBidi" w:hAnsiTheme="minorBidi"/>
          <w:spacing w:val="2"/>
        </w:rPr>
        <w:t xml:space="preserve"> </w:t>
      </w:r>
      <w:r w:rsidRPr="00765E8B">
        <w:rPr>
          <w:rFonts w:asciiTheme="minorBidi" w:hAnsiTheme="minorBidi"/>
          <w:spacing w:val="-1"/>
        </w:rPr>
        <w:t>oils</w:t>
      </w:r>
      <w:r w:rsidRPr="00765E8B">
        <w:rPr>
          <w:rFonts w:asciiTheme="minorBidi" w:hAnsiTheme="minorBidi"/>
          <w:spacing w:val="3"/>
        </w:rPr>
        <w:t xml:space="preserve"> </w:t>
      </w:r>
      <w:proofErr w:type="gramStart"/>
      <w:r w:rsidRPr="00765E8B">
        <w:rPr>
          <w:rFonts w:asciiTheme="minorBidi" w:hAnsiTheme="minorBidi"/>
        </w:rPr>
        <w:t>refers</w:t>
      </w:r>
      <w:proofErr w:type="gramEnd"/>
      <w:r w:rsidRPr="00765E8B">
        <w:rPr>
          <w:rFonts w:asciiTheme="minorBidi" w:hAnsiTheme="minorBidi"/>
          <w:spacing w:val="3"/>
        </w:rPr>
        <w:t xml:space="preserve"> </w:t>
      </w:r>
      <w:r w:rsidRPr="00765E8B">
        <w:rPr>
          <w:rFonts w:asciiTheme="minorBidi" w:hAnsiTheme="minorBidi"/>
        </w:rPr>
        <w:t>to</w:t>
      </w:r>
      <w:r w:rsidRPr="00765E8B">
        <w:rPr>
          <w:rFonts w:asciiTheme="minorBidi" w:hAnsiTheme="minorBidi"/>
          <w:spacing w:val="2"/>
        </w:rPr>
        <w:t xml:space="preserve"> </w:t>
      </w:r>
      <w:r w:rsidRPr="00765E8B">
        <w:rPr>
          <w:rFonts w:asciiTheme="minorBidi" w:hAnsiTheme="minorBidi"/>
          <w:spacing w:val="-1"/>
        </w:rPr>
        <w:t>oils</w:t>
      </w:r>
      <w:r w:rsidRPr="00765E8B">
        <w:rPr>
          <w:rFonts w:asciiTheme="minorBidi" w:hAnsiTheme="minorBidi"/>
          <w:spacing w:val="3"/>
        </w:rPr>
        <w:t xml:space="preserve"> </w:t>
      </w:r>
      <w:r w:rsidRPr="00765E8B">
        <w:rPr>
          <w:rFonts w:asciiTheme="minorBidi" w:hAnsiTheme="minorBidi"/>
          <w:spacing w:val="-1"/>
        </w:rPr>
        <w:t>derived</w:t>
      </w:r>
      <w:r w:rsidRPr="00765E8B">
        <w:rPr>
          <w:rFonts w:asciiTheme="minorBidi" w:hAnsiTheme="minorBidi"/>
          <w:spacing w:val="1"/>
        </w:rPr>
        <w:t xml:space="preserve"> </w:t>
      </w:r>
      <w:r w:rsidRPr="00765E8B">
        <w:rPr>
          <w:rFonts w:asciiTheme="minorBidi" w:hAnsiTheme="minorBidi"/>
          <w:spacing w:val="-1"/>
        </w:rPr>
        <w:t>from</w:t>
      </w:r>
      <w:r w:rsidRPr="00765E8B">
        <w:rPr>
          <w:rFonts w:asciiTheme="minorBidi" w:hAnsiTheme="minorBidi"/>
          <w:spacing w:val="4"/>
        </w:rPr>
        <w:t xml:space="preserve"> </w:t>
      </w:r>
      <w:r w:rsidRPr="00765E8B">
        <w:rPr>
          <w:rFonts w:asciiTheme="minorBidi" w:hAnsiTheme="minorBidi"/>
        </w:rPr>
        <w:t>microorganisms, including microalgae, and</w:t>
      </w:r>
      <w:r w:rsidRPr="00765E8B">
        <w:rPr>
          <w:rFonts w:asciiTheme="minorBidi" w:hAnsiTheme="minorBidi"/>
          <w:spacing w:val="74"/>
          <w:w w:val="99"/>
        </w:rPr>
        <w:t xml:space="preserve"> </w:t>
      </w:r>
      <w:r w:rsidRPr="00765E8B">
        <w:rPr>
          <w:rFonts w:asciiTheme="minorBidi" w:hAnsiTheme="minorBidi"/>
        </w:rPr>
        <w:t>only</w:t>
      </w:r>
      <w:r w:rsidRPr="00765E8B">
        <w:rPr>
          <w:rFonts w:asciiTheme="minorBidi" w:hAnsiTheme="minorBidi"/>
          <w:spacing w:val="-9"/>
        </w:rPr>
        <w:t xml:space="preserve"> </w:t>
      </w:r>
      <w:r w:rsidRPr="00765E8B">
        <w:rPr>
          <w:rFonts w:asciiTheme="minorBidi" w:hAnsiTheme="minorBidi"/>
        </w:rPr>
        <w:t>applies</w:t>
      </w:r>
      <w:r w:rsidRPr="00765E8B">
        <w:rPr>
          <w:rFonts w:asciiTheme="minorBidi" w:hAnsiTheme="minorBidi"/>
          <w:spacing w:val="-4"/>
        </w:rPr>
        <w:t xml:space="preserve"> </w:t>
      </w:r>
      <w:r w:rsidRPr="00765E8B">
        <w:rPr>
          <w:rFonts w:asciiTheme="minorBidi" w:hAnsiTheme="minorBidi"/>
        </w:rPr>
        <w:t>to</w:t>
      </w:r>
      <w:r w:rsidRPr="00765E8B">
        <w:rPr>
          <w:rFonts w:asciiTheme="minorBidi" w:hAnsiTheme="minorBidi"/>
          <w:spacing w:val="-6"/>
        </w:rPr>
        <w:t xml:space="preserve"> </w:t>
      </w:r>
      <w:r w:rsidRPr="00765E8B">
        <w:rPr>
          <w:rFonts w:asciiTheme="minorBidi" w:hAnsiTheme="minorBidi"/>
        </w:rPr>
        <w:t>microbial</w:t>
      </w:r>
      <w:r w:rsidRPr="00765E8B">
        <w:rPr>
          <w:rFonts w:asciiTheme="minorBidi" w:hAnsiTheme="minorBidi"/>
          <w:spacing w:val="-5"/>
        </w:rPr>
        <w:t xml:space="preserve"> </w:t>
      </w:r>
      <w:r w:rsidRPr="00765E8B">
        <w:rPr>
          <w:rFonts w:asciiTheme="minorBidi" w:hAnsiTheme="minorBidi"/>
          <w:spacing w:val="-1"/>
        </w:rPr>
        <w:t>oils</w:t>
      </w:r>
      <w:r w:rsidRPr="00765E8B">
        <w:rPr>
          <w:rFonts w:asciiTheme="minorBidi" w:hAnsiTheme="minorBidi"/>
          <w:spacing w:val="-5"/>
        </w:rPr>
        <w:t xml:space="preserve"> </w:t>
      </w:r>
      <w:r w:rsidRPr="00765E8B">
        <w:rPr>
          <w:rFonts w:asciiTheme="minorBidi" w:hAnsiTheme="minorBidi"/>
        </w:rPr>
        <w:t>used</w:t>
      </w:r>
      <w:r w:rsidRPr="00765E8B">
        <w:rPr>
          <w:rFonts w:asciiTheme="minorBidi" w:hAnsiTheme="minorBidi"/>
          <w:spacing w:val="-5"/>
        </w:rPr>
        <w:t xml:space="preserve"> </w:t>
      </w:r>
      <w:r w:rsidRPr="00765E8B">
        <w:rPr>
          <w:rFonts w:asciiTheme="minorBidi" w:hAnsiTheme="minorBidi"/>
          <w:spacing w:val="-1"/>
        </w:rPr>
        <w:t>in</w:t>
      </w:r>
      <w:r w:rsidRPr="00765E8B">
        <w:rPr>
          <w:rFonts w:asciiTheme="minorBidi" w:hAnsiTheme="minorBidi"/>
          <w:spacing w:val="-4"/>
        </w:rPr>
        <w:t xml:space="preserve"> </w:t>
      </w:r>
      <w:r w:rsidRPr="00765E8B">
        <w:rPr>
          <w:rFonts w:asciiTheme="minorBidi" w:hAnsiTheme="minorBidi"/>
        </w:rPr>
        <w:t>food</w:t>
      </w:r>
      <w:r w:rsidRPr="00765E8B">
        <w:rPr>
          <w:rFonts w:asciiTheme="minorBidi" w:hAnsiTheme="minorBidi"/>
          <w:spacing w:val="-5"/>
        </w:rPr>
        <w:t xml:space="preserve"> </w:t>
      </w:r>
      <w:r w:rsidRPr="00765E8B">
        <w:rPr>
          <w:rFonts w:asciiTheme="minorBidi" w:hAnsiTheme="minorBidi"/>
        </w:rPr>
        <w:t>and</w:t>
      </w:r>
      <w:r w:rsidRPr="00765E8B">
        <w:rPr>
          <w:rFonts w:asciiTheme="minorBidi" w:hAnsiTheme="minorBidi"/>
          <w:spacing w:val="-5"/>
        </w:rPr>
        <w:t xml:space="preserve"> </w:t>
      </w:r>
      <w:r w:rsidRPr="00765E8B">
        <w:rPr>
          <w:rFonts w:asciiTheme="minorBidi" w:hAnsiTheme="minorBidi"/>
          <w:spacing w:val="-1"/>
        </w:rPr>
        <w:t>in</w:t>
      </w:r>
      <w:r w:rsidRPr="00765E8B">
        <w:rPr>
          <w:rFonts w:asciiTheme="minorBidi" w:hAnsiTheme="minorBidi"/>
          <w:spacing w:val="-5"/>
        </w:rPr>
        <w:t xml:space="preserve"> </w:t>
      </w:r>
      <w:r w:rsidRPr="00765E8B">
        <w:rPr>
          <w:rFonts w:asciiTheme="minorBidi" w:hAnsiTheme="minorBidi"/>
        </w:rPr>
        <w:t>food</w:t>
      </w:r>
      <w:r w:rsidRPr="00765E8B">
        <w:rPr>
          <w:rFonts w:asciiTheme="minorBidi" w:hAnsiTheme="minorBidi"/>
          <w:spacing w:val="-6"/>
        </w:rPr>
        <w:t xml:space="preserve"> </w:t>
      </w:r>
      <w:r w:rsidRPr="00765E8B">
        <w:rPr>
          <w:rFonts w:asciiTheme="minorBidi" w:hAnsiTheme="minorBidi"/>
        </w:rPr>
        <w:t>supplements</w:t>
      </w:r>
      <w:r w:rsidRPr="00765E8B">
        <w:rPr>
          <w:rFonts w:asciiTheme="minorBidi" w:hAnsiTheme="minorBidi"/>
          <w:spacing w:val="-4"/>
        </w:rPr>
        <w:t xml:space="preserve"> </w:t>
      </w:r>
      <w:r w:rsidRPr="00765E8B">
        <w:rPr>
          <w:rFonts w:asciiTheme="minorBidi" w:hAnsiTheme="minorBidi"/>
          <w:spacing w:val="-1"/>
        </w:rPr>
        <w:t>where</w:t>
      </w:r>
      <w:r w:rsidRPr="00765E8B">
        <w:rPr>
          <w:rFonts w:asciiTheme="minorBidi" w:hAnsiTheme="minorBidi"/>
          <w:spacing w:val="-4"/>
        </w:rPr>
        <w:t xml:space="preserve"> </w:t>
      </w:r>
      <w:r w:rsidRPr="00765E8B">
        <w:rPr>
          <w:rFonts w:asciiTheme="minorBidi" w:hAnsiTheme="minorBidi"/>
          <w:spacing w:val="-1"/>
        </w:rPr>
        <w:t>those</w:t>
      </w:r>
      <w:r w:rsidRPr="00765E8B">
        <w:rPr>
          <w:rFonts w:asciiTheme="minorBidi" w:hAnsiTheme="minorBidi"/>
          <w:spacing w:val="-4"/>
        </w:rPr>
        <w:t xml:space="preserve"> </w:t>
      </w:r>
      <w:r w:rsidRPr="00765E8B">
        <w:rPr>
          <w:rFonts w:asciiTheme="minorBidi" w:hAnsiTheme="minorBidi"/>
        </w:rPr>
        <w:t>are</w:t>
      </w:r>
      <w:r w:rsidRPr="00765E8B">
        <w:rPr>
          <w:rFonts w:asciiTheme="minorBidi" w:hAnsiTheme="minorBidi"/>
          <w:spacing w:val="-5"/>
        </w:rPr>
        <w:t xml:space="preserve"> </w:t>
      </w:r>
      <w:r w:rsidRPr="00765E8B">
        <w:rPr>
          <w:rFonts w:asciiTheme="minorBidi" w:hAnsiTheme="minorBidi"/>
        </w:rPr>
        <w:t>regulated</w:t>
      </w:r>
      <w:r w:rsidRPr="00765E8B">
        <w:rPr>
          <w:rFonts w:asciiTheme="minorBidi" w:hAnsiTheme="minorBidi"/>
          <w:spacing w:val="-4"/>
        </w:rPr>
        <w:t xml:space="preserve"> </w:t>
      </w:r>
      <w:r w:rsidRPr="00765E8B">
        <w:rPr>
          <w:rFonts w:asciiTheme="minorBidi" w:hAnsiTheme="minorBidi"/>
        </w:rPr>
        <w:t>as</w:t>
      </w:r>
      <w:r w:rsidRPr="00765E8B">
        <w:rPr>
          <w:rFonts w:asciiTheme="minorBidi" w:hAnsiTheme="minorBidi"/>
          <w:spacing w:val="-4"/>
        </w:rPr>
        <w:t xml:space="preserve"> </w:t>
      </w:r>
      <w:r w:rsidRPr="00765E8B">
        <w:rPr>
          <w:rFonts w:asciiTheme="minorBidi" w:hAnsiTheme="minorBidi"/>
        </w:rPr>
        <w:t>food</w:t>
      </w:r>
      <w:r w:rsidR="00105499">
        <w:rPr>
          <w:rFonts w:asciiTheme="minorBidi" w:hAnsiTheme="minorBidi"/>
        </w:rPr>
        <w:t>s</w:t>
      </w:r>
      <w:ins w:id="0" w:author="Sharma, Girdhari" w:date="2025-07-23T12:24:00Z">
        <w:r w:rsidR="001639F1">
          <w:rPr>
            <w:rStyle w:val="FootnoteReference"/>
            <w:rFonts w:asciiTheme="minorBidi" w:hAnsiTheme="minorBidi"/>
          </w:rPr>
          <w:footnoteReference w:id="1"/>
        </w:r>
      </w:ins>
      <w:r w:rsidR="00105499">
        <w:rPr>
          <w:rFonts w:asciiTheme="minorBidi" w:hAnsiTheme="minorBidi"/>
        </w:rPr>
        <w:t>.</w:t>
      </w:r>
      <w:ins w:id="3" w:author="Sharma, Girdhari" w:date="2025-07-23T10:33:00Z">
        <w:r w:rsidR="00105499">
          <w:rPr>
            <w:rFonts w:asciiTheme="minorBidi" w:hAnsiTheme="minorBidi"/>
          </w:rPr>
          <w:t xml:space="preserve"> This standard does not apply to crude oils.</w:t>
        </w:r>
      </w:ins>
    </w:p>
    <w:p w14:paraId="73D24380" w14:textId="77777777" w:rsidR="00765E8B" w:rsidRPr="005F6812" w:rsidRDefault="00765E8B" w:rsidP="005F6812">
      <w:pPr>
        <w:pStyle w:val="BodyText"/>
        <w:tabs>
          <w:tab w:val="left" w:pos="720"/>
        </w:tabs>
        <w:spacing w:before="123"/>
        <w:ind w:right="291"/>
        <w:jc w:val="both"/>
        <w:rPr>
          <w:rFonts w:asciiTheme="minorBidi" w:hAnsiTheme="minorBidi"/>
          <w:sz w:val="2"/>
          <w:szCs w:val="2"/>
        </w:rPr>
      </w:pPr>
    </w:p>
    <w:p w14:paraId="4931B235" w14:textId="77777777" w:rsidR="00765E8B" w:rsidRPr="00765E8B" w:rsidRDefault="00765E8B" w:rsidP="00765E8B">
      <w:pPr>
        <w:pStyle w:val="Heading1"/>
        <w:numPr>
          <w:ilvl w:val="0"/>
          <w:numId w:val="8"/>
        </w:numPr>
        <w:tabs>
          <w:tab w:val="left" w:pos="720"/>
        </w:tabs>
        <w:spacing w:before="117"/>
        <w:ind w:left="720" w:hanging="540"/>
        <w:rPr>
          <w:rFonts w:asciiTheme="minorBidi" w:hAnsiTheme="minorBidi" w:cstheme="minorBidi"/>
          <w:b/>
          <w:bCs/>
          <w:color w:val="auto"/>
          <w:sz w:val="20"/>
          <w:szCs w:val="20"/>
        </w:rPr>
      </w:pPr>
      <w:r w:rsidRPr="00765E8B">
        <w:rPr>
          <w:rFonts w:asciiTheme="minorBidi" w:hAnsiTheme="minorBidi" w:cstheme="minorBidi"/>
          <w:b/>
          <w:bCs/>
          <w:color w:val="auto"/>
          <w:sz w:val="20"/>
          <w:szCs w:val="20"/>
        </w:rPr>
        <w:t>DESCRIPTION</w:t>
      </w:r>
    </w:p>
    <w:p w14:paraId="3CEB132F" w14:textId="1909D128" w:rsidR="00092880" w:rsidRPr="00F80F36" w:rsidRDefault="00765E8B" w:rsidP="002E385E">
      <w:pPr>
        <w:tabs>
          <w:tab w:val="left" w:pos="720"/>
        </w:tabs>
        <w:spacing w:before="118"/>
        <w:ind w:left="720" w:right="295" w:hanging="540"/>
        <w:jc w:val="both"/>
        <w:rPr>
          <w:rFonts w:asciiTheme="minorBidi" w:hAnsiTheme="minorBidi"/>
          <w:iCs/>
          <w:sz w:val="20"/>
          <w:szCs w:val="20"/>
        </w:rPr>
      </w:pPr>
      <w:r w:rsidRPr="00765E8B">
        <w:rPr>
          <w:rFonts w:asciiTheme="minorBidi" w:hAnsiTheme="minorBidi"/>
          <w:iCs/>
          <w:sz w:val="20"/>
          <w:szCs w:val="20"/>
        </w:rPr>
        <w:tab/>
        <w:t>Microbial omega-3 oils means</w:t>
      </w:r>
      <w:r w:rsidR="00E2680C">
        <w:rPr>
          <w:rFonts w:asciiTheme="minorBidi" w:hAnsiTheme="minorBidi"/>
          <w:iCs/>
          <w:sz w:val="20"/>
          <w:szCs w:val="20"/>
        </w:rPr>
        <w:t xml:space="preserve"> </w:t>
      </w:r>
      <w:r w:rsidRPr="00765E8B">
        <w:rPr>
          <w:rFonts w:asciiTheme="minorBidi" w:hAnsiTheme="minorBidi"/>
          <w:iCs/>
          <w:sz w:val="20"/>
          <w:szCs w:val="20"/>
        </w:rPr>
        <w:t xml:space="preserve">oils </w:t>
      </w:r>
      <w:r w:rsidR="00031F0F">
        <w:rPr>
          <w:rFonts w:asciiTheme="minorBidi" w:hAnsiTheme="minorBidi"/>
          <w:iCs/>
          <w:sz w:val="20"/>
          <w:szCs w:val="20"/>
        </w:rPr>
        <w:t xml:space="preserve">intended </w:t>
      </w:r>
      <w:ins w:id="4" w:author="Sharma, Girdhari" w:date="2025-07-23T10:34:00Z">
        <w:r w:rsidR="00105499">
          <w:rPr>
            <w:rFonts w:asciiTheme="minorBidi" w:hAnsiTheme="minorBidi"/>
            <w:iCs/>
            <w:sz w:val="20"/>
            <w:szCs w:val="20"/>
          </w:rPr>
          <w:t>for</w:t>
        </w:r>
      </w:ins>
      <w:del w:id="5" w:author="Sharma, Girdhari" w:date="2025-07-23T10:34:00Z">
        <w:r w:rsidR="00031F0F" w:rsidDel="00105499">
          <w:rPr>
            <w:rFonts w:asciiTheme="minorBidi" w:hAnsiTheme="minorBidi"/>
            <w:iCs/>
            <w:sz w:val="20"/>
            <w:szCs w:val="20"/>
          </w:rPr>
          <w:delText>from</w:delText>
        </w:r>
      </w:del>
      <w:r w:rsidR="00031F0F">
        <w:rPr>
          <w:rFonts w:asciiTheme="minorBidi" w:hAnsiTheme="minorBidi"/>
          <w:iCs/>
          <w:sz w:val="20"/>
          <w:szCs w:val="20"/>
        </w:rPr>
        <w:t xml:space="preserve"> human consumption derived from microorganisms, including </w:t>
      </w:r>
      <w:r w:rsidR="00B90C44">
        <w:rPr>
          <w:rFonts w:asciiTheme="minorBidi" w:hAnsiTheme="minorBidi"/>
          <w:iCs/>
          <w:sz w:val="20"/>
          <w:szCs w:val="20"/>
        </w:rPr>
        <w:t xml:space="preserve">microalgae, </w:t>
      </w:r>
      <w:r w:rsidRPr="00765E8B">
        <w:rPr>
          <w:rFonts w:asciiTheme="minorBidi" w:hAnsiTheme="minorBidi"/>
          <w:iCs/>
          <w:sz w:val="20"/>
          <w:szCs w:val="20"/>
        </w:rPr>
        <w:t xml:space="preserve">that contain a substantial level of long-chain omega-3 polyunsaturated fatty acids (omega-3 LCPUFA), including </w:t>
      </w:r>
      <w:ins w:id="6" w:author="Sharma, Girdhari" w:date="2025-08-06T10:41:00Z">
        <w:r w:rsidR="004B5163">
          <w:rPr>
            <w:rFonts w:asciiTheme="minorBidi" w:hAnsiTheme="minorBidi"/>
            <w:iCs/>
            <w:sz w:val="20"/>
            <w:szCs w:val="20"/>
          </w:rPr>
          <w:t>at least 15</w:t>
        </w:r>
      </w:ins>
      <w:ins w:id="7" w:author="Sharma, Girdhari" w:date="2025-08-06T10:42:00Z">
        <w:r w:rsidR="004B5163">
          <w:rPr>
            <w:rFonts w:asciiTheme="minorBidi" w:hAnsiTheme="minorBidi"/>
            <w:iCs/>
            <w:sz w:val="20"/>
            <w:szCs w:val="20"/>
          </w:rPr>
          <w:t>% w/w fatty acids as sum of</w:t>
        </w:r>
      </w:ins>
      <w:del w:id="8" w:author="Sharma, Girdhari" w:date="2025-08-06T10:42:00Z">
        <w:r w:rsidRPr="00765E8B" w:rsidDel="004B5163">
          <w:rPr>
            <w:rFonts w:asciiTheme="minorBidi" w:hAnsiTheme="minorBidi"/>
            <w:iCs/>
            <w:sz w:val="20"/>
            <w:szCs w:val="20"/>
          </w:rPr>
          <w:delText>but not limited to,</w:delText>
        </w:r>
      </w:del>
      <w:r w:rsidRPr="00765E8B">
        <w:rPr>
          <w:rFonts w:asciiTheme="minorBidi" w:hAnsiTheme="minorBidi"/>
          <w:iCs/>
          <w:sz w:val="20"/>
          <w:szCs w:val="20"/>
        </w:rPr>
        <w:t xml:space="preserve"> </w:t>
      </w:r>
      <w:r w:rsidRPr="00765E8B">
        <w:rPr>
          <w:rFonts w:asciiTheme="minorBidi" w:hAnsiTheme="minorBidi"/>
          <w:spacing w:val="-1"/>
          <w:sz w:val="20"/>
          <w:szCs w:val="20"/>
        </w:rPr>
        <w:t>C20:5</w:t>
      </w:r>
      <w:r w:rsidRPr="00765E8B">
        <w:rPr>
          <w:rFonts w:asciiTheme="minorBidi" w:hAnsiTheme="minorBidi"/>
          <w:spacing w:val="-13"/>
          <w:sz w:val="20"/>
          <w:szCs w:val="20"/>
        </w:rPr>
        <w:t xml:space="preserve"> </w:t>
      </w:r>
      <w:r w:rsidRPr="00765E8B">
        <w:rPr>
          <w:rFonts w:asciiTheme="minorBidi" w:hAnsiTheme="minorBidi"/>
          <w:sz w:val="20"/>
          <w:szCs w:val="20"/>
        </w:rPr>
        <w:t>(n-3)</w:t>
      </w:r>
      <w:r w:rsidRPr="00765E8B">
        <w:rPr>
          <w:rFonts w:asciiTheme="minorBidi" w:hAnsiTheme="minorBidi"/>
          <w:spacing w:val="-12"/>
          <w:sz w:val="20"/>
          <w:szCs w:val="20"/>
        </w:rPr>
        <w:t xml:space="preserve"> </w:t>
      </w:r>
      <w:proofErr w:type="spellStart"/>
      <w:r w:rsidRPr="00765E8B">
        <w:rPr>
          <w:rFonts w:asciiTheme="minorBidi" w:hAnsiTheme="minorBidi"/>
          <w:iCs/>
          <w:sz w:val="20"/>
          <w:szCs w:val="20"/>
        </w:rPr>
        <w:t>eicosapentaenoic</w:t>
      </w:r>
      <w:proofErr w:type="spellEnd"/>
      <w:r w:rsidRPr="00765E8B">
        <w:rPr>
          <w:rFonts w:asciiTheme="minorBidi" w:hAnsiTheme="minorBidi"/>
          <w:iCs/>
          <w:sz w:val="20"/>
          <w:szCs w:val="20"/>
        </w:rPr>
        <w:t xml:space="preserve"> acid (EPA) and</w:t>
      </w:r>
      <w:del w:id="9" w:author="Sharma, Girdhari" w:date="2025-08-06T10:42:00Z">
        <w:r w:rsidRPr="00765E8B" w:rsidDel="004B5163">
          <w:rPr>
            <w:rFonts w:asciiTheme="minorBidi" w:hAnsiTheme="minorBidi"/>
            <w:iCs/>
            <w:sz w:val="20"/>
            <w:szCs w:val="20"/>
          </w:rPr>
          <w:delText>/or</w:delText>
        </w:r>
      </w:del>
      <w:r w:rsidRPr="00765E8B">
        <w:rPr>
          <w:rFonts w:asciiTheme="minorBidi" w:hAnsiTheme="minorBidi"/>
          <w:iCs/>
          <w:sz w:val="20"/>
          <w:szCs w:val="20"/>
        </w:rPr>
        <w:t xml:space="preserve"> </w:t>
      </w:r>
      <w:r w:rsidRPr="00765E8B">
        <w:rPr>
          <w:rFonts w:asciiTheme="minorBidi" w:hAnsiTheme="minorBidi"/>
          <w:sz w:val="20"/>
          <w:szCs w:val="20"/>
        </w:rPr>
        <w:t>C22:6</w:t>
      </w:r>
      <w:r w:rsidRPr="00765E8B">
        <w:rPr>
          <w:rFonts w:asciiTheme="minorBidi" w:hAnsiTheme="minorBidi"/>
          <w:spacing w:val="-9"/>
          <w:sz w:val="20"/>
          <w:szCs w:val="20"/>
        </w:rPr>
        <w:t xml:space="preserve"> </w:t>
      </w:r>
      <w:r w:rsidRPr="00765E8B">
        <w:rPr>
          <w:rFonts w:asciiTheme="minorBidi" w:hAnsiTheme="minorBidi"/>
          <w:sz w:val="20"/>
          <w:szCs w:val="20"/>
        </w:rPr>
        <w:t>(n-3)</w:t>
      </w:r>
      <w:r w:rsidRPr="00765E8B">
        <w:rPr>
          <w:rFonts w:asciiTheme="minorBidi" w:hAnsiTheme="minorBidi"/>
          <w:spacing w:val="-8"/>
          <w:sz w:val="20"/>
          <w:szCs w:val="20"/>
        </w:rPr>
        <w:t xml:space="preserve"> </w:t>
      </w:r>
      <w:r w:rsidRPr="00765E8B">
        <w:rPr>
          <w:rFonts w:asciiTheme="minorBidi" w:hAnsiTheme="minorBidi"/>
          <w:iCs/>
          <w:sz w:val="20"/>
          <w:szCs w:val="20"/>
        </w:rPr>
        <w:t>docosahexaenoic acid (DHA)</w:t>
      </w:r>
      <w:del w:id="10" w:author="Sharma, Girdhari" w:date="2025-08-06T10:42:00Z">
        <w:r w:rsidRPr="00765E8B" w:rsidDel="003568C7">
          <w:rPr>
            <w:rFonts w:asciiTheme="minorBidi" w:hAnsiTheme="minorBidi"/>
            <w:iCs/>
            <w:sz w:val="20"/>
            <w:szCs w:val="20"/>
          </w:rPr>
          <w:delText xml:space="preserve"> and/or C22:5 docosapentaenoic acid (DPA; either as n-6 or n-3)</w:delText>
        </w:r>
      </w:del>
      <w:r w:rsidRPr="00765E8B">
        <w:rPr>
          <w:rFonts w:asciiTheme="minorBidi" w:hAnsiTheme="minorBidi"/>
          <w:iCs/>
          <w:sz w:val="20"/>
          <w:szCs w:val="20"/>
        </w:rPr>
        <w:t>.</w:t>
      </w:r>
      <w:del w:id="11" w:author="Sharma, Girdhari" w:date="2025-08-06T10:44:00Z">
        <w:r w:rsidRPr="00765E8B" w:rsidDel="006248B2">
          <w:rPr>
            <w:rFonts w:asciiTheme="minorBidi" w:hAnsiTheme="minorBidi"/>
          </w:rPr>
          <w:tab/>
        </w:r>
        <w:r w:rsidR="00092880" w:rsidRPr="00F80F36" w:rsidDel="00466D79">
          <w:rPr>
            <w:rFonts w:asciiTheme="minorBidi" w:hAnsiTheme="minorBidi"/>
            <w:iCs/>
            <w:sz w:val="20"/>
            <w:szCs w:val="20"/>
          </w:rPr>
          <w:delText>.</w:delText>
        </w:r>
      </w:del>
    </w:p>
    <w:p w14:paraId="01200983" w14:textId="6133E672" w:rsidR="00765E8B" w:rsidRPr="00765E8B" w:rsidRDefault="00092880" w:rsidP="00765E8B">
      <w:pPr>
        <w:pStyle w:val="BodyText"/>
        <w:tabs>
          <w:tab w:val="left" w:pos="720"/>
        </w:tabs>
        <w:ind w:left="720" w:right="292" w:hanging="540"/>
        <w:jc w:val="both"/>
        <w:rPr>
          <w:rFonts w:asciiTheme="minorBidi" w:hAnsiTheme="minorBidi"/>
        </w:rPr>
      </w:pPr>
      <w:r>
        <w:rPr>
          <w:rFonts w:asciiTheme="minorBidi" w:hAnsiTheme="minorBidi"/>
        </w:rPr>
        <w:tab/>
      </w:r>
      <w:r w:rsidR="00765E8B" w:rsidRPr="00765E8B">
        <w:rPr>
          <w:rFonts w:asciiTheme="minorBidi" w:hAnsiTheme="minorBidi"/>
        </w:rPr>
        <w:t>Processes</w:t>
      </w:r>
      <w:r w:rsidR="00765E8B" w:rsidRPr="00765E8B">
        <w:rPr>
          <w:rFonts w:asciiTheme="minorBidi" w:hAnsiTheme="minorBidi"/>
          <w:spacing w:val="14"/>
        </w:rPr>
        <w:t xml:space="preserve"> </w:t>
      </w:r>
      <w:r w:rsidR="00765E8B" w:rsidRPr="00765E8B">
        <w:rPr>
          <w:rFonts w:asciiTheme="minorBidi" w:hAnsiTheme="minorBidi"/>
        </w:rPr>
        <w:t>to</w:t>
      </w:r>
      <w:r w:rsidR="00765E8B" w:rsidRPr="00765E8B">
        <w:rPr>
          <w:rFonts w:asciiTheme="minorBidi" w:hAnsiTheme="minorBidi"/>
          <w:spacing w:val="14"/>
        </w:rPr>
        <w:t xml:space="preserve"> </w:t>
      </w:r>
      <w:r w:rsidR="00765E8B" w:rsidRPr="00765E8B">
        <w:rPr>
          <w:rFonts w:asciiTheme="minorBidi" w:hAnsiTheme="minorBidi"/>
          <w:spacing w:val="-1"/>
        </w:rPr>
        <w:t>obtain</w:t>
      </w:r>
      <w:r w:rsidR="00765E8B" w:rsidRPr="00765E8B">
        <w:rPr>
          <w:rFonts w:asciiTheme="minorBidi" w:hAnsiTheme="minorBidi"/>
          <w:spacing w:val="13"/>
        </w:rPr>
        <w:t xml:space="preserve"> </w:t>
      </w:r>
      <w:r w:rsidR="00765E8B" w:rsidRPr="00765E8B">
        <w:rPr>
          <w:rFonts w:asciiTheme="minorBidi" w:hAnsiTheme="minorBidi"/>
        </w:rPr>
        <w:t>microbial omega-3 oils</w:t>
      </w:r>
      <w:r w:rsidR="00765E8B" w:rsidRPr="00765E8B">
        <w:rPr>
          <w:rFonts w:asciiTheme="minorBidi" w:hAnsiTheme="minorBidi"/>
          <w:spacing w:val="12"/>
        </w:rPr>
        <w:t xml:space="preserve"> </w:t>
      </w:r>
      <w:r w:rsidR="00765E8B" w:rsidRPr="00765E8B">
        <w:rPr>
          <w:rFonts w:asciiTheme="minorBidi" w:hAnsiTheme="minorBidi"/>
        </w:rPr>
        <w:t>for</w:t>
      </w:r>
      <w:r w:rsidR="00765E8B" w:rsidRPr="00765E8B">
        <w:rPr>
          <w:rFonts w:asciiTheme="minorBidi" w:hAnsiTheme="minorBidi"/>
          <w:spacing w:val="15"/>
        </w:rPr>
        <w:t xml:space="preserve"> </w:t>
      </w:r>
      <w:r w:rsidR="00765E8B" w:rsidRPr="00765E8B">
        <w:rPr>
          <w:rFonts w:asciiTheme="minorBidi" w:hAnsiTheme="minorBidi"/>
        </w:rPr>
        <w:t>human</w:t>
      </w:r>
      <w:r w:rsidR="00765E8B" w:rsidRPr="00765E8B">
        <w:rPr>
          <w:rFonts w:asciiTheme="minorBidi" w:hAnsiTheme="minorBidi"/>
          <w:spacing w:val="80"/>
          <w:w w:val="99"/>
        </w:rPr>
        <w:t xml:space="preserve"> </w:t>
      </w:r>
      <w:r w:rsidR="00765E8B" w:rsidRPr="00765E8B">
        <w:rPr>
          <w:rFonts w:asciiTheme="minorBidi" w:hAnsiTheme="minorBidi"/>
        </w:rPr>
        <w:t xml:space="preserve">consumption </w:t>
      </w:r>
      <w:r w:rsidR="00765E8B" w:rsidRPr="00765E8B">
        <w:rPr>
          <w:rFonts w:asciiTheme="minorBidi" w:hAnsiTheme="minorBidi"/>
          <w:spacing w:val="1"/>
        </w:rPr>
        <w:t>may</w:t>
      </w:r>
      <w:r w:rsidR="00765E8B" w:rsidRPr="00765E8B">
        <w:rPr>
          <w:rFonts w:asciiTheme="minorBidi" w:hAnsiTheme="minorBidi"/>
          <w:spacing w:val="-2"/>
        </w:rPr>
        <w:t xml:space="preserve"> </w:t>
      </w:r>
      <w:r w:rsidR="00765E8B" w:rsidRPr="00765E8B">
        <w:rPr>
          <w:rFonts w:asciiTheme="minorBidi" w:hAnsiTheme="minorBidi"/>
          <w:spacing w:val="-1"/>
        </w:rPr>
        <w:t>involve,</w:t>
      </w:r>
      <w:r w:rsidR="00765E8B" w:rsidRPr="00765E8B">
        <w:rPr>
          <w:rFonts w:asciiTheme="minorBidi" w:hAnsiTheme="minorBidi"/>
          <w:spacing w:val="4"/>
        </w:rPr>
        <w:t xml:space="preserve"> </w:t>
      </w:r>
      <w:r w:rsidR="00765E8B" w:rsidRPr="00765E8B">
        <w:rPr>
          <w:rFonts w:asciiTheme="minorBidi" w:hAnsiTheme="minorBidi"/>
          <w:spacing w:val="-1"/>
        </w:rPr>
        <w:t>but</w:t>
      </w:r>
      <w:r w:rsidR="00765E8B" w:rsidRPr="00765E8B">
        <w:rPr>
          <w:rFonts w:asciiTheme="minorBidi" w:hAnsiTheme="minorBidi"/>
          <w:spacing w:val="4"/>
        </w:rPr>
        <w:t xml:space="preserve"> </w:t>
      </w:r>
      <w:r w:rsidR="00765E8B" w:rsidRPr="00765E8B">
        <w:rPr>
          <w:rFonts w:asciiTheme="minorBidi" w:hAnsiTheme="minorBidi"/>
        </w:rPr>
        <w:t>are</w:t>
      </w:r>
      <w:r w:rsidR="00765E8B" w:rsidRPr="00765E8B">
        <w:rPr>
          <w:rFonts w:asciiTheme="minorBidi" w:hAnsiTheme="minorBidi"/>
          <w:spacing w:val="4"/>
        </w:rPr>
        <w:t xml:space="preserve"> </w:t>
      </w:r>
      <w:r w:rsidR="00765E8B" w:rsidRPr="00765E8B">
        <w:rPr>
          <w:rFonts w:asciiTheme="minorBidi" w:hAnsiTheme="minorBidi"/>
          <w:spacing w:val="-1"/>
        </w:rPr>
        <w:t>not</w:t>
      </w:r>
      <w:r w:rsidR="00765E8B" w:rsidRPr="00765E8B">
        <w:rPr>
          <w:rFonts w:asciiTheme="minorBidi" w:hAnsiTheme="minorBidi"/>
          <w:spacing w:val="4"/>
        </w:rPr>
        <w:t xml:space="preserve"> </w:t>
      </w:r>
      <w:r w:rsidR="00765E8B" w:rsidRPr="00765E8B">
        <w:rPr>
          <w:rFonts w:asciiTheme="minorBidi" w:hAnsiTheme="minorBidi"/>
        </w:rPr>
        <w:t>limited</w:t>
      </w:r>
      <w:r w:rsidR="00765E8B" w:rsidRPr="00765E8B">
        <w:rPr>
          <w:rFonts w:asciiTheme="minorBidi" w:hAnsiTheme="minorBidi"/>
          <w:spacing w:val="1"/>
        </w:rPr>
        <w:t xml:space="preserve"> </w:t>
      </w:r>
      <w:r w:rsidR="00765E8B" w:rsidRPr="00765E8B">
        <w:rPr>
          <w:rFonts w:asciiTheme="minorBidi" w:hAnsiTheme="minorBidi"/>
        </w:rPr>
        <w:t>to,</w:t>
      </w:r>
      <w:r w:rsidR="00765E8B" w:rsidRPr="00765E8B">
        <w:rPr>
          <w:rFonts w:asciiTheme="minorBidi" w:hAnsiTheme="minorBidi"/>
          <w:spacing w:val="2"/>
        </w:rPr>
        <w:t xml:space="preserve"> photoautotrophic or heterotrophic growth, separation of the biomass, </w:t>
      </w:r>
      <w:r w:rsidR="00765E8B" w:rsidRPr="00765E8B">
        <w:rPr>
          <w:rFonts w:asciiTheme="minorBidi" w:hAnsiTheme="minorBidi"/>
        </w:rPr>
        <w:t>extraction</w:t>
      </w:r>
      <w:r w:rsidR="00765E8B" w:rsidRPr="00765E8B">
        <w:rPr>
          <w:rFonts w:asciiTheme="minorBidi" w:hAnsiTheme="minorBidi"/>
          <w:spacing w:val="2"/>
        </w:rPr>
        <w:t xml:space="preserve"> </w:t>
      </w:r>
      <w:r w:rsidR="00765E8B" w:rsidRPr="00765E8B">
        <w:rPr>
          <w:rFonts w:asciiTheme="minorBidi" w:hAnsiTheme="minorBidi"/>
        </w:rPr>
        <w:t>of</w:t>
      </w:r>
      <w:r w:rsidR="00765E8B" w:rsidRPr="00765E8B">
        <w:rPr>
          <w:rFonts w:asciiTheme="minorBidi" w:hAnsiTheme="minorBidi"/>
          <w:spacing w:val="4"/>
        </w:rPr>
        <w:t xml:space="preserve"> </w:t>
      </w:r>
      <w:r w:rsidR="00765E8B" w:rsidRPr="00765E8B">
        <w:rPr>
          <w:rFonts w:asciiTheme="minorBidi" w:hAnsiTheme="minorBidi"/>
        </w:rPr>
        <w:t>crude</w:t>
      </w:r>
      <w:r w:rsidR="00765E8B" w:rsidRPr="00765E8B">
        <w:rPr>
          <w:rFonts w:asciiTheme="minorBidi" w:hAnsiTheme="minorBidi"/>
          <w:spacing w:val="4"/>
        </w:rPr>
        <w:t xml:space="preserve"> </w:t>
      </w:r>
      <w:r w:rsidR="00765E8B" w:rsidRPr="00765E8B">
        <w:rPr>
          <w:rFonts w:asciiTheme="minorBidi" w:hAnsiTheme="minorBidi"/>
        </w:rPr>
        <w:t>oil</w:t>
      </w:r>
      <w:r w:rsidR="00765E8B" w:rsidRPr="00765E8B">
        <w:rPr>
          <w:rFonts w:asciiTheme="minorBidi" w:hAnsiTheme="minorBidi"/>
          <w:spacing w:val="1"/>
        </w:rPr>
        <w:t xml:space="preserve"> </w:t>
      </w:r>
      <w:r w:rsidR="00765E8B" w:rsidRPr="00765E8B">
        <w:rPr>
          <w:rFonts w:asciiTheme="minorBidi" w:hAnsiTheme="minorBidi"/>
        </w:rPr>
        <w:t>from</w:t>
      </w:r>
      <w:r w:rsidR="00765E8B" w:rsidRPr="00765E8B">
        <w:rPr>
          <w:rFonts w:asciiTheme="minorBidi" w:hAnsiTheme="minorBidi"/>
          <w:spacing w:val="5"/>
        </w:rPr>
        <w:t xml:space="preserve"> </w:t>
      </w:r>
      <w:r w:rsidR="00765E8B" w:rsidRPr="00765E8B">
        <w:rPr>
          <w:rFonts w:asciiTheme="minorBidi" w:hAnsiTheme="minorBidi"/>
        </w:rPr>
        <w:t>raw</w:t>
      </w:r>
      <w:r w:rsidR="00765E8B" w:rsidRPr="00765E8B">
        <w:rPr>
          <w:rFonts w:asciiTheme="minorBidi" w:hAnsiTheme="minorBidi"/>
          <w:spacing w:val="2"/>
        </w:rPr>
        <w:t xml:space="preserve"> </w:t>
      </w:r>
      <w:r w:rsidR="00765E8B" w:rsidRPr="00765E8B">
        <w:rPr>
          <w:rFonts w:asciiTheme="minorBidi" w:hAnsiTheme="minorBidi"/>
        </w:rPr>
        <w:t>material</w:t>
      </w:r>
      <w:r w:rsidR="00765E8B" w:rsidRPr="00765E8B">
        <w:rPr>
          <w:rFonts w:asciiTheme="minorBidi" w:hAnsiTheme="minorBidi"/>
          <w:spacing w:val="1"/>
        </w:rPr>
        <w:t xml:space="preserve"> </w:t>
      </w:r>
      <w:r w:rsidR="00765E8B" w:rsidRPr="00765E8B">
        <w:rPr>
          <w:rFonts w:asciiTheme="minorBidi" w:hAnsiTheme="minorBidi"/>
        </w:rPr>
        <w:t>and</w:t>
      </w:r>
      <w:r w:rsidR="00765E8B" w:rsidRPr="00765E8B">
        <w:rPr>
          <w:rFonts w:asciiTheme="minorBidi" w:hAnsiTheme="minorBidi"/>
          <w:spacing w:val="1"/>
        </w:rPr>
        <w:t xml:space="preserve"> </w:t>
      </w:r>
      <w:del w:id="12" w:author="Sharma, Girdhari" w:date="2025-07-23T11:24:00Z">
        <w:r w:rsidR="00765E8B" w:rsidRPr="00765E8B" w:rsidDel="00DE7DC5">
          <w:rPr>
            <w:rFonts w:asciiTheme="minorBidi" w:hAnsiTheme="minorBidi"/>
            <w:spacing w:val="1"/>
          </w:rPr>
          <w:delText xml:space="preserve">chemical or physical </w:delText>
        </w:r>
      </w:del>
      <w:r w:rsidR="00765E8B" w:rsidRPr="00765E8B">
        <w:rPr>
          <w:rFonts w:asciiTheme="minorBidi" w:hAnsiTheme="minorBidi"/>
        </w:rPr>
        <w:t>refining</w:t>
      </w:r>
      <w:r w:rsidR="00765E8B" w:rsidRPr="00765E8B">
        <w:rPr>
          <w:rFonts w:asciiTheme="minorBidi" w:hAnsiTheme="minorBidi"/>
          <w:spacing w:val="3"/>
        </w:rPr>
        <w:t xml:space="preserve"> </w:t>
      </w:r>
      <w:r w:rsidR="00765E8B" w:rsidRPr="00765E8B">
        <w:rPr>
          <w:rFonts w:asciiTheme="minorBidi" w:hAnsiTheme="minorBidi"/>
        </w:rPr>
        <w:t>of</w:t>
      </w:r>
      <w:r w:rsidR="00765E8B" w:rsidRPr="00765E8B">
        <w:rPr>
          <w:rFonts w:asciiTheme="minorBidi" w:hAnsiTheme="minorBidi"/>
          <w:spacing w:val="4"/>
        </w:rPr>
        <w:t xml:space="preserve"> </w:t>
      </w:r>
      <w:r w:rsidR="00765E8B" w:rsidRPr="00765E8B">
        <w:rPr>
          <w:rFonts w:asciiTheme="minorBidi" w:hAnsiTheme="minorBidi"/>
          <w:spacing w:val="-1"/>
        </w:rPr>
        <w:t>that</w:t>
      </w:r>
      <w:r w:rsidR="00765E8B" w:rsidRPr="00765E8B">
        <w:rPr>
          <w:rFonts w:asciiTheme="minorBidi" w:hAnsiTheme="minorBidi"/>
          <w:spacing w:val="60"/>
          <w:w w:val="99"/>
        </w:rPr>
        <w:t xml:space="preserve"> </w:t>
      </w:r>
      <w:r w:rsidR="00765E8B" w:rsidRPr="00765E8B">
        <w:rPr>
          <w:rFonts w:asciiTheme="minorBidi" w:hAnsiTheme="minorBidi"/>
        </w:rPr>
        <w:t>crude</w:t>
      </w:r>
      <w:r w:rsidR="00765E8B" w:rsidRPr="00765E8B">
        <w:rPr>
          <w:rFonts w:asciiTheme="minorBidi" w:hAnsiTheme="minorBidi"/>
          <w:spacing w:val="20"/>
        </w:rPr>
        <w:t xml:space="preserve"> </w:t>
      </w:r>
      <w:r w:rsidR="00765E8B" w:rsidRPr="00765E8B">
        <w:rPr>
          <w:rFonts w:asciiTheme="minorBidi" w:hAnsiTheme="minorBidi"/>
          <w:spacing w:val="-1"/>
        </w:rPr>
        <w:t>oil</w:t>
      </w:r>
      <w:del w:id="13" w:author="Sharma, Girdhari" w:date="2025-07-23T11:24:00Z">
        <w:r w:rsidR="00765E8B" w:rsidRPr="00765E8B" w:rsidDel="00EA7BEA">
          <w:rPr>
            <w:rFonts w:asciiTheme="minorBidi" w:hAnsiTheme="minorBidi"/>
            <w:spacing w:val="-1"/>
          </w:rPr>
          <w:delText>, and concentration of the refined oil</w:delText>
        </w:r>
      </w:del>
      <w:r w:rsidR="00765E8B" w:rsidRPr="00765E8B">
        <w:rPr>
          <w:rFonts w:asciiTheme="minorBidi" w:hAnsiTheme="minorBidi"/>
          <w:spacing w:val="-1"/>
        </w:rPr>
        <w:t>.</w:t>
      </w:r>
      <w:r w:rsidR="00765E8B" w:rsidRPr="00765E8B">
        <w:rPr>
          <w:rFonts w:asciiTheme="minorBidi" w:hAnsiTheme="minorBidi"/>
          <w:spacing w:val="22"/>
        </w:rPr>
        <w:t xml:space="preserve"> </w:t>
      </w:r>
      <w:r w:rsidR="00765E8B" w:rsidRPr="00765E8B">
        <w:rPr>
          <w:rFonts w:asciiTheme="minorBidi" w:hAnsiTheme="minorBidi"/>
        </w:rPr>
        <w:t>Microbial omega-3</w:t>
      </w:r>
      <w:r w:rsidR="00765E8B" w:rsidRPr="00765E8B">
        <w:rPr>
          <w:rFonts w:asciiTheme="minorBidi" w:hAnsiTheme="minorBidi"/>
          <w:spacing w:val="2"/>
        </w:rPr>
        <w:t xml:space="preserve"> </w:t>
      </w:r>
      <w:r w:rsidR="00765E8B" w:rsidRPr="00765E8B">
        <w:rPr>
          <w:rFonts w:asciiTheme="minorBidi" w:hAnsiTheme="minorBidi"/>
          <w:spacing w:val="-1"/>
        </w:rPr>
        <w:t>oils</w:t>
      </w:r>
      <w:r w:rsidR="00765E8B" w:rsidRPr="00765E8B">
        <w:rPr>
          <w:rFonts w:asciiTheme="minorBidi" w:hAnsiTheme="minorBidi"/>
          <w:spacing w:val="2"/>
        </w:rPr>
        <w:t xml:space="preserve"> </w:t>
      </w:r>
      <w:r w:rsidR="00765E8B" w:rsidRPr="00765E8B">
        <w:rPr>
          <w:rFonts w:asciiTheme="minorBidi" w:hAnsiTheme="minorBidi"/>
          <w:spacing w:val="1"/>
        </w:rPr>
        <w:t xml:space="preserve">may </w:t>
      </w:r>
      <w:r w:rsidR="00765E8B" w:rsidRPr="00765E8B">
        <w:rPr>
          <w:rFonts w:asciiTheme="minorBidi" w:hAnsiTheme="minorBidi"/>
          <w:spacing w:val="-1"/>
        </w:rPr>
        <w:t>also</w:t>
      </w:r>
      <w:r w:rsidR="00765E8B" w:rsidRPr="00765E8B">
        <w:rPr>
          <w:rFonts w:asciiTheme="minorBidi" w:hAnsiTheme="minorBidi"/>
          <w:spacing w:val="56"/>
          <w:w w:val="99"/>
        </w:rPr>
        <w:t xml:space="preserve"> </w:t>
      </w:r>
      <w:r w:rsidR="00765E8B" w:rsidRPr="00765E8B">
        <w:rPr>
          <w:rFonts w:asciiTheme="minorBidi" w:hAnsiTheme="minorBidi"/>
        </w:rPr>
        <w:t>be</w:t>
      </w:r>
      <w:r w:rsidR="00765E8B" w:rsidRPr="00765E8B">
        <w:rPr>
          <w:rFonts w:asciiTheme="minorBidi" w:hAnsiTheme="minorBidi"/>
          <w:spacing w:val="-13"/>
        </w:rPr>
        <w:t xml:space="preserve"> </w:t>
      </w:r>
      <w:r w:rsidR="00765E8B" w:rsidRPr="00765E8B">
        <w:rPr>
          <w:rFonts w:asciiTheme="minorBidi" w:hAnsiTheme="minorBidi"/>
        </w:rPr>
        <w:t>subjected</w:t>
      </w:r>
      <w:r w:rsidR="00765E8B" w:rsidRPr="00765E8B">
        <w:rPr>
          <w:rFonts w:asciiTheme="minorBidi" w:hAnsiTheme="minorBidi"/>
          <w:spacing w:val="-13"/>
        </w:rPr>
        <w:t xml:space="preserve"> </w:t>
      </w:r>
      <w:r w:rsidR="00765E8B" w:rsidRPr="00765E8B">
        <w:rPr>
          <w:rFonts w:asciiTheme="minorBidi" w:hAnsiTheme="minorBidi"/>
        </w:rPr>
        <w:t>to</w:t>
      </w:r>
      <w:r w:rsidR="00765E8B" w:rsidRPr="00765E8B">
        <w:rPr>
          <w:rFonts w:asciiTheme="minorBidi" w:hAnsiTheme="minorBidi"/>
          <w:spacing w:val="-11"/>
        </w:rPr>
        <w:t xml:space="preserve"> additional </w:t>
      </w:r>
      <w:r w:rsidR="00765E8B" w:rsidRPr="00765E8B">
        <w:rPr>
          <w:rFonts w:asciiTheme="minorBidi" w:hAnsiTheme="minorBidi"/>
        </w:rPr>
        <w:t>processing</w:t>
      </w:r>
      <w:r w:rsidR="00765E8B" w:rsidRPr="00765E8B">
        <w:rPr>
          <w:rFonts w:asciiTheme="minorBidi" w:hAnsiTheme="minorBidi"/>
          <w:spacing w:val="-11"/>
        </w:rPr>
        <w:t xml:space="preserve"> </w:t>
      </w:r>
      <w:r w:rsidR="00765E8B" w:rsidRPr="00765E8B">
        <w:rPr>
          <w:rFonts w:asciiTheme="minorBidi" w:hAnsiTheme="minorBidi"/>
          <w:spacing w:val="-1"/>
        </w:rPr>
        <w:t>steps,</w:t>
      </w:r>
      <w:r w:rsidR="00765E8B" w:rsidRPr="00765E8B">
        <w:rPr>
          <w:rFonts w:asciiTheme="minorBidi" w:hAnsiTheme="minorBidi"/>
          <w:spacing w:val="-11"/>
        </w:rPr>
        <w:t xml:space="preserve"> </w:t>
      </w:r>
      <w:r w:rsidR="00765E8B" w:rsidRPr="00765E8B">
        <w:rPr>
          <w:rFonts w:asciiTheme="minorBidi" w:hAnsiTheme="minorBidi"/>
          <w:spacing w:val="-1"/>
        </w:rPr>
        <w:t>e.g.</w:t>
      </w:r>
      <w:r w:rsidR="00765E8B" w:rsidRPr="00765E8B">
        <w:rPr>
          <w:rFonts w:asciiTheme="minorBidi" w:hAnsiTheme="minorBidi"/>
          <w:spacing w:val="-12"/>
        </w:rPr>
        <w:t xml:space="preserve"> </w:t>
      </w:r>
      <w:r w:rsidR="00765E8B" w:rsidRPr="00765E8B">
        <w:rPr>
          <w:rFonts w:asciiTheme="minorBidi" w:hAnsiTheme="minorBidi"/>
        </w:rPr>
        <w:t>solvent</w:t>
      </w:r>
      <w:r w:rsidR="00765E8B" w:rsidRPr="00765E8B">
        <w:rPr>
          <w:rFonts w:asciiTheme="minorBidi" w:hAnsiTheme="minorBidi"/>
          <w:spacing w:val="-11"/>
        </w:rPr>
        <w:t xml:space="preserve"> </w:t>
      </w:r>
      <w:r w:rsidR="00765E8B" w:rsidRPr="00765E8B">
        <w:rPr>
          <w:rFonts w:asciiTheme="minorBidi" w:hAnsiTheme="minorBidi"/>
        </w:rPr>
        <w:t>extraction,</w:t>
      </w:r>
      <w:r w:rsidR="00765E8B" w:rsidRPr="00765E8B">
        <w:rPr>
          <w:rFonts w:asciiTheme="minorBidi" w:hAnsiTheme="minorBidi"/>
          <w:spacing w:val="-12"/>
        </w:rPr>
        <w:t xml:space="preserve"> </w:t>
      </w:r>
      <w:r w:rsidR="00291515">
        <w:rPr>
          <w:rFonts w:asciiTheme="minorBidi" w:hAnsiTheme="minorBidi"/>
          <w:spacing w:val="-12"/>
        </w:rPr>
        <w:t xml:space="preserve">enzymatic extraction, </w:t>
      </w:r>
      <w:r w:rsidR="00765E8B" w:rsidRPr="00765E8B">
        <w:rPr>
          <w:rFonts w:asciiTheme="minorBidi" w:hAnsiTheme="minorBidi"/>
        </w:rPr>
        <w:t>saponification,</w:t>
      </w:r>
      <w:r w:rsidR="00765E8B" w:rsidRPr="00765E8B">
        <w:rPr>
          <w:rFonts w:asciiTheme="minorBidi" w:hAnsiTheme="minorBidi"/>
          <w:spacing w:val="-12"/>
        </w:rPr>
        <w:t xml:space="preserve"> </w:t>
      </w:r>
      <w:r w:rsidR="00765E8B" w:rsidRPr="00765E8B">
        <w:rPr>
          <w:rFonts w:asciiTheme="minorBidi" w:hAnsiTheme="minorBidi"/>
        </w:rPr>
        <w:t>re-esterification,</w:t>
      </w:r>
      <w:r w:rsidR="00765E8B" w:rsidRPr="00765E8B">
        <w:rPr>
          <w:rFonts w:asciiTheme="minorBidi" w:hAnsiTheme="minorBidi"/>
          <w:spacing w:val="-13"/>
        </w:rPr>
        <w:t xml:space="preserve"> and </w:t>
      </w:r>
      <w:r w:rsidR="00765E8B" w:rsidRPr="00765E8B">
        <w:rPr>
          <w:rFonts w:asciiTheme="minorBidi" w:hAnsiTheme="minorBidi"/>
        </w:rPr>
        <w:t xml:space="preserve">trans-esterification. </w:t>
      </w:r>
      <w:ins w:id="14" w:author="Sharma, Girdhari" w:date="2025-07-23T10:34:00Z">
        <w:r w:rsidR="008F7F6F">
          <w:rPr>
            <w:rFonts w:asciiTheme="minorBidi" w:hAnsiTheme="minorBidi"/>
          </w:rPr>
          <w:t xml:space="preserve">High EPA and/or DHA concentrations can also be achieved through strain selection and optimization of growth conditions. </w:t>
        </w:r>
      </w:ins>
      <w:r w:rsidR="00765E8B" w:rsidRPr="00765E8B">
        <w:rPr>
          <w:rFonts w:asciiTheme="minorBidi" w:hAnsiTheme="minorBidi"/>
        </w:rPr>
        <w:t>Microbial omega-3 oils may also be concentrated to adjust their LCPUFA content via physical</w:t>
      </w:r>
      <w:r w:rsidR="00031F1A">
        <w:rPr>
          <w:rFonts w:asciiTheme="minorBidi" w:hAnsiTheme="minorBidi"/>
        </w:rPr>
        <w:t>,</w:t>
      </w:r>
      <w:r w:rsidR="00765E8B" w:rsidRPr="00765E8B">
        <w:rPr>
          <w:rFonts w:asciiTheme="minorBidi" w:hAnsiTheme="minorBidi"/>
        </w:rPr>
        <w:t xml:space="preserve"> chemical</w:t>
      </w:r>
      <w:r w:rsidR="00346AB3">
        <w:rPr>
          <w:rFonts w:asciiTheme="minorBidi" w:hAnsiTheme="minorBidi"/>
        </w:rPr>
        <w:t xml:space="preserve"> </w:t>
      </w:r>
      <w:del w:id="15" w:author="Sharma, Girdhari" w:date="2025-07-23T12:30:00Z">
        <w:r w:rsidR="00E963A1" w:rsidDel="00791F54">
          <w:rPr>
            <w:rFonts w:asciiTheme="minorBidi" w:hAnsiTheme="minorBidi"/>
          </w:rPr>
          <w:delText>[</w:delText>
        </w:r>
      </w:del>
      <w:r w:rsidR="00346AB3">
        <w:rPr>
          <w:rFonts w:asciiTheme="minorBidi" w:hAnsiTheme="minorBidi"/>
        </w:rPr>
        <w:t>or biological</w:t>
      </w:r>
      <w:del w:id="16" w:author="Sharma, Girdhari" w:date="2025-07-23T12:30:00Z">
        <w:r w:rsidR="00E963A1" w:rsidDel="00791F54">
          <w:rPr>
            <w:rFonts w:asciiTheme="minorBidi" w:hAnsiTheme="minorBidi"/>
          </w:rPr>
          <w:delText>]</w:delText>
        </w:r>
      </w:del>
      <w:r w:rsidR="00765E8B" w:rsidRPr="00765E8B">
        <w:rPr>
          <w:rFonts w:asciiTheme="minorBidi" w:hAnsiTheme="minorBidi"/>
        </w:rPr>
        <w:t xml:space="preserve"> processes. </w:t>
      </w:r>
      <w:r w:rsidR="00F47900">
        <w:rPr>
          <w:rFonts w:asciiTheme="minorBidi" w:hAnsiTheme="minorBidi"/>
        </w:rPr>
        <w:t>Microbial omega-3 oils can also be blended with other edible oils</w:t>
      </w:r>
      <w:ins w:id="17" w:author="Sharma, Girdhari" w:date="2025-07-23T10:35:00Z">
        <w:r w:rsidR="00446F66">
          <w:rPr>
            <w:rFonts w:asciiTheme="minorBidi" w:hAnsiTheme="minorBidi"/>
          </w:rPr>
          <w:t>; however, all specifications in this standard apply only to unblended oils</w:t>
        </w:r>
      </w:ins>
      <w:r w:rsidR="00F47900">
        <w:rPr>
          <w:rFonts w:asciiTheme="minorBidi" w:hAnsiTheme="minorBidi"/>
        </w:rPr>
        <w:t>.</w:t>
      </w:r>
    </w:p>
    <w:p w14:paraId="45199412" w14:textId="7618CDC0" w:rsidR="00765E8B" w:rsidRPr="00765E8B" w:rsidRDefault="00765E8B" w:rsidP="00765E8B">
      <w:pPr>
        <w:pStyle w:val="BodyText"/>
        <w:tabs>
          <w:tab w:val="left" w:pos="720"/>
        </w:tabs>
        <w:ind w:left="720" w:right="292"/>
        <w:jc w:val="both"/>
        <w:rPr>
          <w:rFonts w:asciiTheme="minorBidi" w:hAnsiTheme="minorBidi"/>
        </w:rPr>
      </w:pPr>
      <w:r w:rsidRPr="00765E8B">
        <w:rPr>
          <w:rFonts w:asciiTheme="minorBidi" w:hAnsiTheme="minorBidi"/>
          <w:i/>
        </w:rPr>
        <w:t>Microbial omega-3</w:t>
      </w:r>
      <w:r w:rsidRPr="00765E8B">
        <w:rPr>
          <w:rFonts w:asciiTheme="minorBidi" w:hAnsiTheme="minorBidi"/>
          <w:i/>
          <w:spacing w:val="20"/>
        </w:rPr>
        <w:t xml:space="preserve"> </w:t>
      </w:r>
      <w:r w:rsidRPr="00765E8B">
        <w:rPr>
          <w:rFonts w:asciiTheme="minorBidi" w:hAnsiTheme="minorBidi"/>
          <w:i/>
          <w:spacing w:val="-1"/>
        </w:rPr>
        <w:t>oils</w:t>
      </w:r>
      <w:r w:rsidRPr="00765E8B">
        <w:rPr>
          <w:rFonts w:asciiTheme="minorBidi" w:hAnsiTheme="minorBidi"/>
          <w:i/>
          <w:spacing w:val="23"/>
        </w:rPr>
        <w:t xml:space="preserve"> </w:t>
      </w:r>
      <w:r w:rsidRPr="00765E8B">
        <w:rPr>
          <w:rFonts w:asciiTheme="minorBidi" w:hAnsiTheme="minorBidi"/>
        </w:rPr>
        <w:t>can be</w:t>
      </w:r>
      <w:r w:rsidRPr="00765E8B">
        <w:rPr>
          <w:rFonts w:asciiTheme="minorBidi" w:hAnsiTheme="minorBidi"/>
          <w:spacing w:val="20"/>
        </w:rPr>
        <w:t xml:space="preserve"> </w:t>
      </w:r>
      <w:r w:rsidRPr="00765E8B">
        <w:rPr>
          <w:rFonts w:asciiTheme="minorBidi" w:hAnsiTheme="minorBidi"/>
        </w:rPr>
        <w:t>composed</w:t>
      </w:r>
      <w:r w:rsidRPr="00765E8B">
        <w:rPr>
          <w:rFonts w:asciiTheme="minorBidi" w:hAnsiTheme="minorBidi"/>
          <w:spacing w:val="20"/>
        </w:rPr>
        <w:t xml:space="preserve"> </w:t>
      </w:r>
      <w:r w:rsidRPr="00765E8B">
        <w:rPr>
          <w:rFonts w:asciiTheme="minorBidi" w:hAnsiTheme="minorBidi"/>
        </w:rPr>
        <w:t>of</w:t>
      </w:r>
      <w:r w:rsidRPr="00765E8B">
        <w:rPr>
          <w:rFonts w:asciiTheme="minorBidi" w:hAnsiTheme="minorBidi"/>
          <w:spacing w:val="22"/>
        </w:rPr>
        <w:t xml:space="preserve"> </w:t>
      </w:r>
      <w:r w:rsidRPr="00765E8B">
        <w:rPr>
          <w:rFonts w:asciiTheme="minorBidi" w:hAnsiTheme="minorBidi"/>
          <w:spacing w:val="-1"/>
        </w:rPr>
        <w:t>glycerides</w:t>
      </w:r>
      <w:r w:rsidRPr="00765E8B">
        <w:rPr>
          <w:rFonts w:asciiTheme="minorBidi" w:hAnsiTheme="minorBidi"/>
          <w:spacing w:val="21"/>
        </w:rPr>
        <w:t xml:space="preserve"> </w:t>
      </w:r>
      <w:r w:rsidRPr="00765E8B">
        <w:rPr>
          <w:rFonts w:asciiTheme="minorBidi" w:hAnsiTheme="minorBidi"/>
        </w:rPr>
        <w:t>of</w:t>
      </w:r>
      <w:r w:rsidRPr="00765E8B">
        <w:rPr>
          <w:rFonts w:asciiTheme="minorBidi" w:hAnsiTheme="minorBidi"/>
          <w:spacing w:val="22"/>
        </w:rPr>
        <w:t xml:space="preserve"> </w:t>
      </w:r>
      <w:r w:rsidRPr="00765E8B">
        <w:rPr>
          <w:rFonts w:asciiTheme="minorBidi" w:hAnsiTheme="minorBidi"/>
        </w:rPr>
        <w:t>fatty</w:t>
      </w:r>
      <w:r w:rsidRPr="00765E8B">
        <w:rPr>
          <w:rFonts w:asciiTheme="minorBidi" w:hAnsiTheme="minorBidi"/>
          <w:spacing w:val="15"/>
        </w:rPr>
        <w:t xml:space="preserve"> </w:t>
      </w:r>
      <w:r w:rsidRPr="00765E8B">
        <w:rPr>
          <w:rFonts w:asciiTheme="minorBidi" w:hAnsiTheme="minorBidi"/>
        </w:rPr>
        <w:t>acids (</w:t>
      </w:r>
      <w:ins w:id="18" w:author="Sharma, Girdhari" w:date="2025-07-23T11:27:00Z">
        <w:r w:rsidR="00853766">
          <w:rPr>
            <w:rFonts w:asciiTheme="minorBidi" w:hAnsiTheme="minorBidi"/>
          </w:rPr>
          <w:t>primarily</w:t>
        </w:r>
      </w:ins>
      <w:del w:id="19" w:author="Sharma, Girdhari" w:date="2025-07-23T11:27:00Z">
        <w:r w:rsidRPr="00765E8B" w:rsidDel="00853766">
          <w:rPr>
            <w:rFonts w:asciiTheme="minorBidi" w:hAnsiTheme="minorBidi"/>
          </w:rPr>
          <w:delText>including</w:delText>
        </w:r>
      </w:del>
      <w:r w:rsidRPr="00765E8B">
        <w:rPr>
          <w:rFonts w:asciiTheme="minorBidi" w:hAnsiTheme="minorBidi"/>
        </w:rPr>
        <w:t xml:space="preserve"> triglycerides, </w:t>
      </w:r>
      <w:ins w:id="20" w:author="Sharma, Girdhari" w:date="2025-07-23T11:27:00Z">
        <w:r w:rsidR="00F35BDB">
          <w:rPr>
            <w:rFonts w:asciiTheme="minorBidi" w:hAnsiTheme="minorBidi"/>
          </w:rPr>
          <w:t xml:space="preserve">although some oils may have high levels of </w:t>
        </w:r>
      </w:ins>
      <w:r w:rsidRPr="00765E8B">
        <w:rPr>
          <w:rFonts w:asciiTheme="minorBidi" w:hAnsiTheme="minorBidi"/>
        </w:rPr>
        <w:t>phospholipids</w:t>
      </w:r>
      <w:del w:id="21" w:author="Sharma, Girdhari" w:date="2025-07-23T11:27:00Z">
        <w:r w:rsidRPr="00765E8B" w:rsidDel="00F35BDB">
          <w:rPr>
            <w:rFonts w:asciiTheme="minorBidi" w:hAnsiTheme="minorBidi"/>
          </w:rPr>
          <w:delText>,</w:delText>
        </w:r>
      </w:del>
      <w:r w:rsidRPr="00765E8B">
        <w:rPr>
          <w:rFonts w:asciiTheme="minorBidi" w:hAnsiTheme="minorBidi"/>
        </w:rPr>
        <w:t xml:space="preserve"> and glycolipids)</w:t>
      </w:r>
      <w:ins w:id="22" w:author="Sharma, Girdhari" w:date="2025-07-23T11:28:00Z">
        <w:r w:rsidR="0003713F">
          <w:rPr>
            <w:rFonts w:asciiTheme="minorBidi" w:hAnsiTheme="minorBidi"/>
          </w:rPr>
          <w:t xml:space="preserve"> and low levels of non-</w:t>
        </w:r>
        <w:proofErr w:type="spellStart"/>
        <w:r w:rsidR="0003713F">
          <w:rPr>
            <w:rFonts w:asciiTheme="minorBidi" w:hAnsiTheme="minorBidi"/>
          </w:rPr>
          <w:t>saponifiables</w:t>
        </w:r>
        <w:proofErr w:type="spellEnd"/>
        <w:r w:rsidR="0003713F">
          <w:rPr>
            <w:rFonts w:asciiTheme="minorBidi" w:hAnsiTheme="minorBidi"/>
          </w:rPr>
          <w:t>, e.g., sterols, carotenoids</w:t>
        </w:r>
        <w:r w:rsidR="008F1FCC">
          <w:rPr>
            <w:rFonts w:asciiTheme="minorBidi" w:hAnsiTheme="minorBidi"/>
          </w:rPr>
          <w:t>.</w:t>
        </w:r>
      </w:ins>
      <w:del w:id="23" w:author="Sharma, Girdhari" w:date="2025-07-23T11:28:00Z">
        <w:r w:rsidRPr="00765E8B" w:rsidDel="008F1FCC">
          <w:rPr>
            <w:rFonts w:asciiTheme="minorBidi" w:hAnsiTheme="minorBidi"/>
          </w:rPr>
          <w:delText>;</w:delText>
        </w:r>
        <w:r w:rsidRPr="00765E8B" w:rsidDel="008F1FCC">
          <w:rPr>
            <w:rFonts w:asciiTheme="minorBidi" w:hAnsiTheme="minorBidi"/>
            <w:spacing w:val="24"/>
          </w:rPr>
          <w:delText xml:space="preserve"> </w:delText>
        </w:r>
        <w:r w:rsidRPr="00765E8B" w:rsidDel="008F1FCC">
          <w:rPr>
            <w:rFonts w:asciiTheme="minorBidi" w:hAnsiTheme="minorBidi"/>
            <w:spacing w:val="-1"/>
          </w:rPr>
          <w:delText>whereas</w:delText>
        </w:r>
      </w:del>
      <w:r w:rsidRPr="00765E8B">
        <w:rPr>
          <w:rFonts w:asciiTheme="minorBidi" w:hAnsiTheme="minorBidi"/>
          <w:spacing w:val="88"/>
          <w:w w:val="99"/>
        </w:rPr>
        <w:t xml:space="preserve"> </w:t>
      </w:r>
      <w:ins w:id="24" w:author="Sharma, Girdhari" w:date="2025-07-23T11:28:00Z">
        <w:r w:rsidR="008F1FCC">
          <w:rPr>
            <w:rFonts w:asciiTheme="minorBidi" w:hAnsiTheme="minorBidi"/>
            <w:i/>
          </w:rPr>
          <w:t>C</w:t>
        </w:r>
      </w:ins>
      <w:del w:id="25" w:author="Sharma, Girdhari" w:date="2025-07-23T11:28:00Z">
        <w:r w:rsidRPr="00765E8B" w:rsidDel="008F1FCC">
          <w:rPr>
            <w:rFonts w:asciiTheme="minorBidi" w:hAnsiTheme="minorBidi"/>
            <w:i/>
          </w:rPr>
          <w:delText>c</w:delText>
        </w:r>
      </w:del>
      <w:r w:rsidRPr="00765E8B">
        <w:rPr>
          <w:rFonts w:asciiTheme="minorBidi" w:hAnsiTheme="minorBidi"/>
          <w:i/>
        </w:rPr>
        <w:t>oncentrated</w:t>
      </w:r>
      <w:r w:rsidRPr="00765E8B">
        <w:rPr>
          <w:rFonts w:asciiTheme="minorBidi" w:hAnsiTheme="minorBidi"/>
          <w:i/>
          <w:spacing w:val="13"/>
        </w:rPr>
        <w:t xml:space="preserve"> </w:t>
      </w:r>
      <w:r w:rsidRPr="00765E8B">
        <w:rPr>
          <w:rFonts w:asciiTheme="minorBidi" w:hAnsiTheme="minorBidi"/>
          <w:i/>
        </w:rPr>
        <w:t>microbial</w:t>
      </w:r>
      <w:r w:rsidRPr="00765E8B">
        <w:rPr>
          <w:rFonts w:asciiTheme="minorBidi" w:hAnsiTheme="minorBidi"/>
          <w:i/>
          <w:spacing w:val="13"/>
        </w:rPr>
        <w:t xml:space="preserve"> omega-3 </w:t>
      </w:r>
      <w:r w:rsidRPr="00765E8B">
        <w:rPr>
          <w:rFonts w:asciiTheme="minorBidi" w:hAnsiTheme="minorBidi"/>
          <w:i/>
          <w:spacing w:val="-1"/>
        </w:rPr>
        <w:t>oils</w:t>
      </w:r>
      <w:r w:rsidRPr="00765E8B">
        <w:rPr>
          <w:rFonts w:asciiTheme="minorBidi" w:hAnsiTheme="minorBidi"/>
          <w:i/>
          <w:spacing w:val="17"/>
        </w:rPr>
        <w:t xml:space="preserve"> </w:t>
      </w:r>
      <w:r w:rsidRPr="00765E8B">
        <w:rPr>
          <w:rFonts w:asciiTheme="minorBidi" w:hAnsiTheme="minorBidi"/>
        </w:rPr>
        <w:t>are</w:t>
      </w:r>
      <w:r w:rsidRPr="00765E8B">
        <w:rPr>
          <w:rFonts w:asciiTheme="minorBidi" w:hAnsiTheme="minorBidi"/>
          <w:spacing w:val="16"/>
        </w:rPr>
        <w:t xml:space="preserve"> </w:t>
      </w:r>
      <w:r w:rsidRPr="00765E8B">
        <w:rPr>
          <w:rFonts w:asciiTheme="minorBidi" w:hAnsiTheme="minorBidi"/>
        </w:rPr>
        <w:t>primarily</w:t>
      </w:r>
      <w:r w:rsidRPr="00765E8B">
        <w:rPr>
          <w:rFonts w:asciiTheme="minorBidi" w:hAnsiTheme="minorBidi"/>
          <w:spacing w:val="9"/>
        </w:rPr>
        <w:t xml:space="preserve"> </w:t>
      </w:r>
      <w:r w:rsidRPr="00765E8B">
        <w:rPr>
          <w:rFonts w:asciiTheme="minorBidi" w:hAnsiTheme="minorBidi"/>
        </w:rPr>
        <w:t>composed</w:t>
      </w:r>
      <w:r w:rsidRPr="00765E8B">
        <w:rPr>
          <w:rFonts w:asciiTheme="minorBidi" w:hAnsiTheme="minorBidi"/>
          <w:spacing w:val="13"/>
        </w:rPr>
        <w:t xml:space="preserve"> </w:t>
      </w:r>
      <w:r w:rsidRPr="00765E8B">
        <w:rPr>
          <w:rFonts w:asciiTheme="minorBidi" w:hAnsiTheme="minorBidi"/>
        </w:rPr>
        <w:t>of</w:t>
      </w:r>
      <w:r w:rsidRPr="00765E8B">
        <w:rPr>
          <w:rFonts w:asciiTheme="minorBidi" w:hAnsiTheme="minorBidi"/>
          <w:spacing w:val="15"/>
        </w:rPr>
        <w:t xml:space="preserve"> </w:t>
      </w:r>
      <w:r w:rsidRPr="00765E8B">
        <w:rPr>
          <w:rFonts w:asciiTheme="minorBidi" w:hAnsiTheme="minorBidi"/>
        </w:rPr>
        <w:t>fatty</w:t>
      </w:r>
      <w:r w:rsidRPr="00765E8B">
        <w:rPr>
          <w:rFonts w:asciiTheme="minorBidi" w:hAnsiTheme="minorBidi"/>
          <w:spacing w:val="12"/>
        </w:rPr>
        <w:t xml:space="preserve"> </w:t>
      </w:r>
      <w:r w:rsidRPr="00765E8B">
        <w:rPr>
          <w:rFonts w:asciiTheme="minorBidi" w:hAnsiTheme="minorBidi"/>
          <w:spacing w:val="-1"/>
        </w:rPr>
        <w:t>acid</w:t>
      </w:r>
      <w:r w:rsidRPr="00765E8B">
        <w:rPr>
          <w:rFonts w:asciiTheme="minorBidi" w:hAnsiTheme="minorBidi"/>
          <w:spacing w:val="16"/>
        </w:rPr>
        <w:t xml:space="preserve"> </w:t>
      </w:r>
      <w:r w:rsidRPr="00765E8B">
        <w:rPr>
          <w:rFonts w:asciiTheme="minorBidi" w:hAnsiTheme="minorBidi"/>
          <w:spacing w:val="-1"/>
        </w:rPr>
        <w:t>ethyl</w:t>
      </w:r>
      <w:r w:rsidRPr="00765E8B">
        <w:rPr>
          <w:rFonts w:asciiTheme="minorBidi" w:hAnsiTheme="minorBidi"/>
          <w:spacing w:val="14"/>
        </w:rPr>
        <w:t xml:space="preserve"> </w:t>
      </w:r>
      <w:r w:rsidRPr="00765E8B">
        <w:rPr>
          <w:rFonts w:asciiTheme="minorBidi" w:hAnsiTheme="minorBidi"/>
        </w:rPr>
        <w:t>esters and re-esterified triglycerides.</w:t>
      </w:r>
    </w:p>
    <w:p w14:paraId="01525A33" w14:textId="32E29663" w:rsidR="00765E8B" w:rsidRPr="00765E8B" w:rsidRDefault="00765E8B" w:rsidP="00765E8B">
      <w:pPr>
        <w:pStyle w:val="BodyText"/>
        <w:numPr>
          <w:ilvl w:val="1"/>
          <w:numId w:val="8"/>
        </w:numPr>
        <w:tabs>
          <w:tab w:val="left" w:pos="720"/>
        </w:tabs>
        <w:spacing w:before="118" w:line="242" w:lineRule="auto"/>
        <w:ind w:left="720" w:right="302" w:hanging="540"/>
        <w:rPr>
          <w:rFonts w:asciiTheme="minorBidi" w:hAnsiTheme="minorBidi"/>
        </w:rPr>
      </w:pPr>
      <w:r w:rsidRPr="00765E8B">
        <w:rPr>
          <w:rFonts w:asciiTheme="minorBidi" w:hAnsiTheme="minorBidi"/>
          <w:b/>
        </w:rPr>
        <w:t>Named</w:t>
      </w:r>
      <w:r w:rsidRPr="00765E8B">
        <w:rPr>
          <w:rFonts w:asciiTheme="minorBidi" w:hAnsiTheme="minorBidi"/>
          <w:b/>
          <w:spacing w:val="-4"/>
        </w:rPr>
        <w:t xml:space="preserve"> </w:t>
      </w:r>
      <w:r w:rsidRPr="00765E8B">
        <w:rPr>
          <w:rFonts w:asciiTheme="minorBidi" w:hAnsiTheme="minorBidi"/>
          <w:b/>
        </w:rPr>
        <w:t>microbial omega-3</w:t>
      </w:r>
      <w:r w:rsidRPr="00765E8B">
        <w:rPr>
          <w:rFonts w:asciiTheme="minorBidi" w:hAnsiTheme="minorBidi"/>
          <w:b/>
          <w:spacing w:val="-1"/>
        </w:rPr>
        <w:t xml:space="preserve"> </w:t>
      </w:r>
      <w:r w:rsidRPr="00765E8B">
        <w:rPr>
          <w:rFonts w:asciiTheme="minorBidi" w:hAnsiTheme="minorBidi"/>
          <w:b/>
        </w:rPr>
        <w:t xml:space="preserve">oils </w:t>
      </w:r>
      <w:r w:rsidRPr="00765E8B">
        <w:rPr>
          <w:rFonts w:asciiTheme="minorBidi" w:hAnsiTheme="minorBidi"/>
        </w:rPr>
        <w:t>are</w:t>
      </w:r>
      <w:r w:rsidRPr="00765E8B">
        <w:rPr>
          <w:rFonts w:asciiTheme="minorBidi" w:hAnsiTheme="minorBidi"/>
          <w:spacing w:val="-1"/>
        </w:rPr>
        <w:t xml:space="preserve"> derived</w:t>
      </w:r>
      <w:r w:rsidRPr="00765E8B">
        <w:rPr>
          <w:rFonts w:asciiTheme="minorBidi" w:hAnsiTheme="minorBidi"/>
          <w:spacing w:val="-3"/>
        </w:rPr>
        <w:t xml:space="preserve"> </w:t>
      </w:r>
      <w:r w:rsidRPr="00765E8B">
        <w:rPr>
          <w:rFonts w:asciiTheme="minorBidi" w:hAnsiTheme="minorBidi"/>
          <w:spacing w:val="-1"/>
        </w:rPr>
        <w:t xml:space="preserve">from </w:t>
      </w:r>
      <w:r w:rsidRPr="00765E8B">
        <w:rPr>
          <w:rFonts w:asciiTheme="minorBidi" w:hAnsiTheme="minorBidi"/>
        </w:rPr>
        <w:t>specific</w:t>
      </w:r>
      <w:r w:rsidRPr="00765E8B">
        <w:rPr>
          <w:rFonts w:asciiTheme="minorBidi" w:hAnsiTheme="minorBidi"/>
          <w:spacing w:val="-3"/>
        </w:rPr>
        <w:t xml:space="preserve"> </w:t>
      </w:r>
      <w:r w:rsidRPr="00765E8B">
        <w:rPr>
          <w:rFonts w:asciiTheme="minorBidi" w:hAnsiTheme="minorBidi"/>
        </w:rPr>
        <w:t>raw</w:t>
      </w:r>
      <w:r w:rsidRPr="00765E8B">
        <w:rPr>
          <w:rFonts w:asciiTheme="minorBidi" w:hAnsiTheme="minorBidi"/>
          <w:spacing w:val="-6"/>
        </w:rPr>
        <w:t xml:space="preserve"> </w:t>
      </w:r>
      <w:r w:rsidRPr="00765E8B">
        <w:rPr>
          <w:rFonts w:asciiTheme="minorBidi" w:hAnsiTheme="minorBidi"/>
        </w:rPr>
        <w:t>materials</w:t>
      </w:r>
      <w:r w:rsidRPr="00765E8B">
        <w:rPr>
          <w:rFonts w:asciiTheme="minorBidi" w:hAnsiTheme="minorBidi"/>
          <w:spacing w:val="-3"/>
        </w:rPr>
        <w:t xml:space="preserve"> </w:t>
      </w:r>
      <w:r w:rsidRPr="00765E8B">
        <w:rPr>
          <w:rFonts w:asciiTheme="minorBidi" w:hAnsiTheme="minorBidi"/>
          <w:spacing w:val="-1"/>
        </w:rPr>
        <w:t>which</w:t>
      </w:r>
      <w:r w:rsidRPr="00765E8B">
        <w:rPr>
          <w:rFonts w:asciiTheme="minorBidi" w:hAnsiTheme="minorBidi"/>
          <w:spacing w:val="-2"/>
        </w:rPr>
        <w:t xml:space="preserve"> </w:t>
      </w:r>
      <w:r w:rsidRPr="00765E8B">
        <w:rPr>
          <w:rFonts w:asciiTheme="minorBidi" w:hAnsiTheme="minorBidi"/>
        </w:rPr>
        <w:t>are</w:t>
      </w:r>
      <w:r w:rsidRPr="00765E8B">
        <w:rPr>
          <w:rFonts w:asciiTheme="minorBidi" w:hAnsiTheme="minorBidi"/>
          <w:spacing w:val="-4"/>
        </w:rPr>
        <w:t xml:space="preserve"> </w:t>
      </w:r>
      <w:r w:rsidRPr="00765E8B">
        <w:rPr>
          <w:rFonts w:asciiTheme="minorBidi" w:hAnsiTheme="minorBidi"/>
        </w:rPr>
        <w:t>characteristic of</w:t>
      </w:r>
      <w:r w:rsidRPr="00765E8B">
        <w:rPr>
          <w:rFonts w:asciiTheme="minorBidi" w:hAnsiTheme="minorBidi"/>
          <w:spacing w:val="-2"/>
        </w:rPr>
        <w:t xml:space="preserve"> </w:t>
      </w:r>
      <w:r w:rsidRPr="00765E8B">
        <w:rPr>
          <w:rFonts w:asciiTheme="minorBidi" w:hAnsiTheme="minorBidi"/>
        </w:rPr>
        <w:t>the</w:t>
      </w:r>
      <w:r w:rsidRPr="00765E8B">
        <w:rPr>
          <w:rFonts w:asciiTheme="minorBidi" w:hAnsiTheme="minorBidi"/>
          <w:spacing w:val="-5"/>
        </w:rPr>
        <w:t xml:space="preserve"> </w:t>
      </w:r>
      <w:r w:rsidRPr="00765E8B">
        <w:rPr>
          <w:rFonts w:asciiTheme="minorBidi" w:hAnsiTheme="minorBidi"/>
        </w:rPr>
        <w:t>major</w:t>
      </w:r>
      <w:r w:rsidRPr="00765E8B">
        <w:rPr>
          <w:rFonts w:asciiTheme="minorBidi" w:hAnsiTheme="minorBidi"/>
          <w:spacing w:val="-6"/>
        </w:rPr>
        <w:t xml:space="preserve"> </w:t>
      </w:r>
      <w:r w:rsidRPr="00765E8B">
        <w:rPr>
          <w:rFonts w:asciiTheme="minorBidi" w:hAnsiTheme="minorBidi"/>
        </w:rPr>
        <w:t>microbial</w:t>
      </w:r>
      <w:r w:rsidRPr="00765E8B">
        <w:rPr>
          <w:rFonts w:asciiTheme="minorBidi" w:hAnsiTheme="minorBidi"/>
          <w:spacing w:val="52"/>
          <w:w w:val="99"/>
        </w:rPr>
        <w:t xml:space="preserve"> </w:t>
      </w:r>
      <w:r w:rsidRPr="00765E8B">
        <w:rPr>
          <w:rFonts w:asciiTheme="minorBidi" w:hAnsiTheme="minorBidi"/>
        </w:rPr>
        <w:t>taxon</w:t>
      </w:r>
      <w:r w:rsidRPr="00765E8B">
        <w:rPr>
          <w:rFonts w:asciiTheme="minorBidi" w:hAnsiTheme="minorBidi"/>
          <w:spacing w:val="-6"/>
        </w:rPr>
        <w:t xml:space="preserve"> </w:t>
      </w:r>
      <w:r w:rsidRPr="00765E8B">
        <w:rPr>
          <w:rFonts w:asciiTheme="minorBidi" w:hAnsiTheme="minorBidi"/>
        </w:rPr>
        <w:t>from</w:t>
      </w:r>
      <w:r w:rsidRPr="00765E8B">
        <w:rPr>
          <w:rFonts w:asciiTheme="minorBidi" w:hAnsiTheme="minorBidi"/>
          <w:spacing w:val="-2"/>
        </w:rPr>
        <w:t xml:space="preserve"> </w:t>
      </w:r>
      <w:r w:rsidRPr="00765E8B">
        <w:rPr>
          <w:rFonts w:asciiTheme="minorBidi" w:hAnsiTheme="minorBidi"/>
          <w:spacing w:val="-1"/>
        </w:rPr>
        <w:t>which</w:t>
      </w:r>
      <w:r w:rsidRPr="00765E8B">
        <w:rPr>
          <w:rFonts w:asciiTheme="minorBidi" w:hAnsiTheme="minorBidi"/>
          <w:spacing w:val="-6"/>
        </w:rPr>
        <w:t xml:space="preserve"> </w:t>
      </w:r>
      <w:r w:rsidRPr="00765E8B">
        <w:rPr>
          <w:rFonts w:asciiTheme="minorBidi" w:hAnsiTheme="minorBidi"/>
        </w:rPr>
        <w:t>the</w:t>
      </w:r>
      <w:r w:rsidRPr="00765E8B">
        <w:rPr>
          <w:rFonts w:asciiTheme="minorBidi" w:hAnsiTheme="minorBidi"/>
          <w:spacing w:val="-6"/>
        </w:rPr>
        <w:t xml:space="preserve"> </w:t>
      </w:r>
      <w:r w:rsidRPr="00765E8B">
        <w:rPr>
          <w:rFonts w:asciiTheme="minorBidi" w:hAnsiTheme="minorBidi"/>
        </w:rPr>
        <w:t>oil</w:t>
      </w:r>
      <w:r w:rsidRPr="00765E8B">
        <w:rPr>
          <w:rFonts w:asciiTheme="minorBidi" w:hAnsiTheme="minorBidi"/>
          <w:spacing w:val="-5"/>
        </w:rPr>
        <w:t xml:space="preserve"> </w:t>
      </w:r>
      <w:r w:rsidRPr="00765E8B">
        <w:rPr>
          <w:rFonts w:asciiTheme="minorBidi" w:hAnsiTheme="minorBidi"/>
          <w:spacing w:val="-1"/>
        </w:rPr>
        <w:t>is</w:t>
      </w:r>
      <w:r w:rsidRPr="00765E8B">
        <w:rPr>
          <w:rFonts w:asciiTheme="minorBidi" w:hAnsiTheme="minorBidi"/>
          <w:spacing w:val="-2"/>
        </w:rPr>
        <w:t xml:space="preserve"> </w:t>
      </w:r>
      <w:r w:rsidRPr="00765E8B">
        <w:rPr>
          <w:rFonts w:asciiTheme="minorBidi" w:hAnsiTheme="minorBidi"/>
          <w:spacing w:val="-1"/>
        </w:rPr>
        <w:t>extracted</w:t>
      </w:r>
      <w:ins w:id="26" w:author="Sharma, Girdhari" w:date="2025-07-23T10:36:00Z">
        <w:r w:rsidR="002358B8">
          <w:rPr>
            <w:rFonts w:asciiTheme="minorBidi" w:hAnsiTheme="minorBidi"/>
            <w:spacing w:val="-1"/>
          </w:rPr>
          <w:t xml:space="preserve"> </w:t>
        </w:r>
      </w:ins>
      <w:ins w:id="27" w:author="Sharma, Girdhari" w:date="2025-07-23T12:27:00Z">
        <w:r w:rsidR="007B156B">
          <w:rPr>
            <w:rFonts w:asciiTheme="minorBidi" w:hAnsiTheme="minorBidi"/>
            <w:spacing w:val="-1"/>
          </w:rPr>
          <w:t xml:space="preserve">without </w:t>
        </w:r>
        <w:r w:rsidR="006966D2">
          <w:rPr>
            <w:rFonts w:asciiTheme="minorBidi" w:hAnsiTheme="minorBidi"/>
            <w:spacing w:val="-1"/>
          </w:rPr>
          <w:t xml:space="preserve">altering </w:t>
        </w:r>
      </w:ins>
      <w:ins w:id="28" w:author="Sharma, Girdhari" w:date="2025-07-23T10:36:00Z">
        <w:r w:rsidR="002358B8">
          <w:rPr>
            <w:rFonts w:asciiTheme="minorBidi" w:hAnsiTheme="minorBidi"/>
            <w:spacing w:val="-1"/>
          </w:rPr>
          <w:t>the chemical form of the lipids</w:t>
        </w:r>
      </w:ins>
      <w:r w:rsidRPr="00765E8B">
        <w:rPr>
          <w:rFonts w:asciiTheme="minorBidi" w:hAnsiTheme="minorBidi"/>
          <w:spacing w:val="-1"/>
        </w:rPr>
        <w:t>.</w:t>
      </w:r>
      <w:ins w:id="29" w:author="Sharma, Girdhari" w:date="2025-07-23T12:27:00Z">
        <w:r w:rsidR="006966D2">
          <w:rPr>
            <w:rFonts w:asciiTheme="minorBidi" w:hAnsiTheme="minorBidi"/>
            <w:spacing w:val="-1"/>
          </w:rPr>
          <w:t xml:space="preserve"> The micr</w:t>
        </w:r>
      </w:ins>
      <w:ins w:id="30" w:author="Sharma, Girdhari" w:date="2025-07-23T12:28:00Z">
        <w:r w:rsidR="006966D2">
          <w:rPr>
            <w:rFonts w:asciiTheme="minorBidi" w:hAnsiTheme="minorBidi"/>
            <w:spacing w:val="-1"/>
          </w:rPr>
          <w:t>obial organism that is the source of the omega-3 oil must have a history of safe use as food or as a production microorganism</w:t>
        </w:r>
        <w:r w:rsidR="0035594D">
          <w:rPr>
            <w:rFonts w:asciiTheme="minorBidi" w:hAnsiTheme="minorBidi"/>
            <w:spacing w:val="-1"/>
          </w:rPr>
          <w:t>.</w:t>
        </w:r>
      </w:ins>
    </w:p>
    <w:p w14:paraId="28A5F433" w14:textId="56A850F0" w:rsidR="008638B6" w:rsidDel="005F6DF8" w:rsidRDefault="004344B5" w:rsidP="00784042">
      <w:pPr>
        <w:widowControl w:val="0"/>
        <w:numPr>
          <w:ilvl w:val="3"/>
          <w:numId w:val="14"/>
        </w:numPr>
        <w:tabs>
          <w:tab w:val="left" w:pos="720"/>
        </w:tabs>
        <w:spacing w:before="115"/>
        <w:rPr>
          <w:del w:id="31" w:author="Sharma, Girdhari" w:date="2025-07-25T14:11:00Z"/>
          <w:rFonts w:asciiTheme="minorBidi" w:eastAsia="Arial" w:hAnsiTheme="minorBidi"/>
          <w:b/>
          <w:bCs/>
          <w:sz w:val="20"/>
          <w:szCs w:val="20"/>
        </w:rPr>
      </w:pPr>
      <w:bookmarkStart w:id="32" w:name="2.1.1_Anchovy_oil_is_derived_from_Engrau"/>
      <w:bookmarkEnd w:id="32"/>
      <w:del w:id="33" w:author="Sharma, Girdhari" w:date="2025-07-25T14:11:00Z">
        <w:r w:rsidRPr="005F6DF8" w:rsidDel="000F22D2">
          <w:rPr>
            <w:rFonts w:asciiTheme="minorBidi" w:eastAsia="Arial" w:hAnsiTheme="minorBidi"/>
            <w:b/>
            <w:bCs/>
            <w:sz w:val="20"/>
            <w:szCs w:val="20"/>
          </w:rPr>
          <w:delText xml:space="preserve">Microbial </w:delText>
        </w:r>
        <w:r w:rsidR="004546EC" w:rsidRPr="005F6DF8" w:rsidDel="000F22D2">
          <w:rPr>
            <w:rFonts w:asciiTheme="minorBidi" w:eastAsia="Arial" w:hAnsiTheme="minorBidi"/>
            <w:b/>
            <w:bCs/>
            <w:sz w:val="20"/>
            <w:szCs w:val="20"/>
          </w:rPr>
          <w:delText>o</w:delText>
        </w:r>
        <w:r w:rsidR="00735471" w:rsidRPr="005F6DF8" w:rsidDel="000F22D2">
          <w:rPr>
            <w:rFonts w:asciiTheme="minorBidi" w:eastAsia="Arial" w:hAnsiTheme="minorBidi"/>
            <w:b/>
            <w:bCs/>
            <w:sz w:val="20"/>
            <w:szCs w:val="20"/>
          </w:rPr>
          <w:delText>mega-3 oils from</w:delText>
        </w:r>
        <w:r w:rsidR="00145967" w:rsidRPr="005F6DF8" w:rsidDel="000F22D2">
          <w:rPr>
            <w:rFonts w:asciiTheme="minorBidi" w:eastAsia="Arial" w:hAnsiTheme="minorBidi"/>
            <w:b/>
            <w:bCs/>
            <w:sz w:val="20"/>
            <w:szCs w:val="20"/>
          </w:rPr>
          <w:delText xml:space="preserve"> heterotroph</w:delText>
        </w:r>
      </w:del>
    </w:p>
    <w:p w14:paraId="1E18EFB5" w14:textId="3495142B" w:rsidR="006B5706" w:rsidRPr="005F6DF8" w:rsidRDefault="00CA5ABC" w:rsidP="00784042">
      <w:pPr>
        <w:widowControl w:val="0"/>
        <w:numPr>
          <w:ilvl w:val="2"/>
          <w:numId w:val="14"/>
        </w:numPr>
        <w:tabs>
          <w:tab w:val="left" w:pos="720"/>
        </w:tabs>
        <w:spacing w:before="115"/>
        <w:rPr>
          <w:rFonts w:asciiTheme="minorBidi" w:eastAsia="Arial" w:hAnsiTheme="minorBidi"/>
          <w:sz w:val="20"/>
          <w:szCs w:val="20"/>
        </w:rPr>
      </w:pPr>
      <w:del w:id="34" w:author="Sharma, Girdhari" w:date="2025-07-25T14:10:00Z">
        <w:r w:rsidRPr="005F6DF8" w:rsidDel="00A5071F">
          <w:rPr>
            <w:rFonts w:asciiTheme="minorBidi" w:eastAsia="Arial" w:hAnsiTheme="minorBidi"/>
            <w:b/>
            <w:bCs/>
            <w:i/>
            <w:iCs/>
            <w:sz w:val="20"/>
            <w:szCs w:val="20"/>
          </w:rPr>
          <w:delText>[</w:delText>
        </w:r>
      </w:del>
      <w:proofErr w:type="spellStart"/>
      <w:r w:rsidR="006B5706" w:rsidRPr="005F6DF8">
        <w:rPr>
          <w:rFonts w:asciiTheme="minorBidi" w:eastAsia="Arial" w:hAnsiTheme="minorBidi"/>
          <w:b/>
          <w:bCs/>
          <w:i/>
          <w:iCs/>
          <w:sz w:val="20"/>
          <w:szCs w:val="20"/>
        </w:rPr>
        <w:t>Crypthecodinium</w:t>
      </w:r>
      <w:proofErr w:type="spellEnd"/>
      <w:r w:rsidR="006B5706" w:rsidRPr="005F6DF8">
        <w:rPr>
          <w:rFonts w:asciiTheme="minorBidi" w:eastAsia="Arial" w:hAnsiTheme="minorBidi"/>
          <w:b/>
          <w:bCs/>
          <w:i/>
          <w:iCs/>
          <w:sz w:val="20"/>
          <w:szCs w:val="20"/>
        </w:rPr>
        <w:t xml:space="preserve"> </w:t>
      </w:r>
      <w:r w:rsidR="006B5706" w:rsidRPr="005F6DF8">
        <w:rPr>
          <w:rFonts w:asciiTheme="minorBidi" w:eastAsia="Arial" w:hAnsiTheme="minorBidi"/>
          <w:b/>
          <w:bCs/>
          <w:sz w:val="20"/>
          <w:szCs w:val="20"/>
        </w:rPr>
        <w:t>oil</w:t>
      </w:r>
      <w:r w:rsidR="006B5706" w:rsidRPr="005F6DF8">
        <w:rPr>
          <w:rFonts w:asciiTheme="minorBidi" w:eastAsia="Arial" w:hAnsiTheme="minorBidi"/>
          <w:b/>
          <w:bCs/>
          <w:i/>
          <w:iCs/>
          <w:sz w:val="20"/>
          <w:szCs w:val="20"/>
        </w:rPr>
        <w:t xml:space="preserve"> </w:t>
      </w:r>
      <w:r w:rsidR="006B5706" w:rsidRPr="005F6DF8">
        <w:rPr>
          <w:rFonts w:asciiTheme="minorBidi" w:eastAsia="Arial" w:hAnsiTheme="minorBidi"/>
          <w:sz w:val="20"/>
          <w:szCs w:val="20"/>
        </w:rPr>
        <w:t xml:space="preserve">is derived from </w:t>
      </w:r>
      <w:proofErr w:type="spellStart"/>
      <w:r w:rsidR="006B5706" w:rsidRPr="005F6DF8">
        <w:rPr>
          <w:rFonts w:asciiTheme="minorBidi" w:eastAsia="Arial" w:hAnsiTheme="minorBidi"/>
          <w:i/>
          <w:iCs/>
          <w:sz w:val="20"/>
          <w:szCs w:val="20"/>
        </w:rPr>
        <w:t>Crypthecodinium</w:t>
      </w:r>
      <w:proofErr w:type="spellEnd"/>
      <w:r w:rsidR="006B5706" w:rsidRPr="005F6DF8">
        <w:rPr>
          <w:rFonts w:asciiTheme="minorBidi" w:eastAsia="Arial" w:hAnsiTheme="minorBidi"/>
          <w:i/>
          <w:iCs/>
          <w:sz w:val="20"/>
          <w:szCs w:val="20"/>
        </w:rPr>
        <w:t xml:space="preserve"> </w:t>
      </w:r>
      <w:del w:id="35" w:author="Sharma, Girdhari" w:date="2025-07-23T10:37:00Z">
        <w:r w:rsidR="006B5706" w:rsidRPr="005F6DF8" w:rsidDel="00152DE8">
          <w:rPr>
            <w:rFonts w:asciiTheme="minorBidi" w:eastAsia="Arial" w:hAnsiTheme="minorBidi"/>
            <w:i/>
            <w:iCs/>
            <w:sz w:val="20"/>
            <w:szCs w:val="20"/>
          </w:rPr>
          <w:delText>cohnii</w:delText>
        </w:r>
        <w:r w:rsidR="006B5706" w:rsidRPr="005F6DF8" w:rsidDel="00152DE8">
          <w:rPr>
            <w:rFonts w:asciiTheme="minorBidi" w:eastAsia="Arial" w:hAnsiTheme="minorBidi"/>
            <w:sz w:val="20"/>
            <w:szCs w:val="20"/>
          </w:rPr>
          <w:delText xml:space="preserve"> </w:delText>
        </w:r>
      </w:del>
      <w:ins w:id="36" w:author="Sharma, Girdhari" w:date="2025-07-23T10:37:00Z">
        <w:r w:rsidR="00152DE8" w:rsidRPr="005F6DF8">
          <w:rPr>
            <w:rFonts w:asciiTheme="minorBidi" w:eastAsia="Arial" w:hAnsiTheme="minorBidi"/>
            <w:sz w:val="20"/>
            <w:szCs w:val="20"/>
          </w:rPr>
          <w:t xml:space="preserve">microalgal species such as </w:t>
        </w:r>
        <w:proofErr w:type="spellStart"/>
        <w:r w:rsidR="00152DE8" w:rsidRPr="00784042">
          <w:rPr>
            <w:rFonts w:asciiTheme="minorBidi" w:eastAsia="Arial" w:hAnsiTheme="minorBidi"/>
            <w:i/>
            <w:iCs/>
            <w:sz w:val="20"/>
            <w:szCs w:val="20"/>
          </w:rPr>
          <w:t>Crypthecodinium</w:t>
        </w:r>
        <w:proofErr w:type="spellEnd"/>
        <w:r w:rsidR="00152DE8" w:rsidRPr="00784042">
          <w:rPr>
            <w:rFonts w:asciiTheme="minorBidi" w:eastAsia="Arial" w:hAnsiTheme="minorBidi"/>
            <w:i/>
            <w:iCs/>
            <w:sz w:val="20"/>
            <w:szCs w:val="20"/>
          </w:rPr>
          <w:t xml:space="preserve"> </w:t>
        </w:r>
        <w:proofErr w:type="spellStart"/>
        <w:r w:rsidR="00152DE8" w:rsidRPr="00784042">
          <w:rPr>
            <w:rFonts w:asciiTheme="minorBidi" w:eastAsia="Arial" w:hAnsiTheme="minorBidi"/>
            <w:i/>
            <w:iCs/>
            <w:sz w:val="20"/>
            <w:szCs w:val="20"/>
          </w:rPr>
          <w:t>cohnii</w:t>
        </w:r>
        <w:proofErr w:type="spellEnd"/>
        <w:r w:rsidR="00AC03F3" w:rsidRPr="005F6DF8">
          <w:rPr>
            <w:rFonts w:asciiTheme="minorBidi" w:eastAsia="Arial" w:hAnsiTheme="minorBidi"/>
            <w:sz w:val="20"/>
            <w:szCs w:val="20"/>
          </w:rPr>
          <w:t xml:space="preserve"> </w:t>
        </w:r>
      </w:ins>
      <w:r w:rsidR="006B5706" w:rsidRPr="005F6DF8">
        <w:rPr>
          <w:rFonts w:asciiTheme="minorBidi" w:eastAsia="Arial" w:hAnsiTheme="minorBidi"/>
          <w:sz w:val="20"/>
          <w:szCs w:val="20"/>
        </w:rPr>
        <w:t xml:space="preserve">of the genus </w:t>
      </w:r>
      <w:proofErr w:type="spellStart"/>
      <w:r w:rsidR="006B5706" w:rsidRPr="005F6DF8">
        <w:rPr>
          <w:rFonts w:asciiTheme="minorBidi" w:eastAsia="Arial" w:hAnsiTheme="minorBidi"/>
          <w:i/>
          <w:iCs/>
          <w:sz w:val="20"/>
          <w:szCs w:val="20"/>
        </w:rPr>
        <w:t>Crypthecodinium</w:t>
      </w:r>
      <w:proofErr w:type="spellEnd"/>
      <w:r w:rsidR="006B5706" w:rsidRPr="005F6DF8">
        <w:rPr>
          <w:rFonts w:asciiTheme="minorBidi" w:eastAsia="Arial" w:hAnsiTheme="minorBidi"/>
          <w:sz w:val="20"/>
          <w:szCs w:val="20"/>
        </w:rPr>
        <w:t xml:space="preserve"> (family </w:t>
      </w:r>
      <w:proofErr w:type="spellStart"/>
      <w:r w:rsidR="006B5706" w:rsidRPr="005F6DF8">
        <w:rPr>
          <w:rFonts w:asciiTheme="minorBidi" w:eastAsia="Arial" w:hAnsiTheme="minorBidi"/>
          <w:i/>
          <w:iCs/>
          <w:sz w:val="20"/>
          <w:szCs w:val="20"/>
        </w:rPr>
        <w:t>Crypthecodiniaceae</w:t>
      </w:r>
      <w:proofErr w:type="spellEnd"/>
      <w:r w:rsidR="006B5706" w:rsidRPr="005F6DF8">
        <w:rPr>
          <w:rFonts w:asciiTheme="minorBidi" w:eastAsia="Arial" w:hAnsiTheme="minorBidi"/>
          <w:sz w:val="20"/>
          <w:szCs w:val="20"/>
        </w:rPr>
        <w:t>). The yellow to orange-</w:t>
      </w:r>
      <w:proofErr w:type="spellStart"/>
      <w:r w:rsidR="006B5706" w:rsidRPr="005F6DF8">
        <w:rPr>
          <w:rFonts w:asciiTheme="minorBidi" w:eastAsia="Arial" w:hAnsiTheme="minorBidi"/>
          <w:sz w:val="20"/>
          <w:szCs w:val="20"/>
        </w:rPr>
        <w:t>coloured</w:t>
      </w:r>
      <w:proofErr w:type="spellEnd"/>
      <w:r w:rsidR="006B5706" w:rsidRPr="005F6DF8">
        <w:rPr>
          <w:rFonts w:asciiTheme="minorBidi" w:eastAsia="Arial" w:hAnsiTheme="minorBidi"/>
          <w:sz w:val="20"/>
          <w:szCs w:val="20"/>
        </w:rPr>
        <w:t xml:space="preserve"> oil obtained from fermentation of </w:t>
      </w:r>
      <w:r w:rsidR="006B5706" w:rsidRPr="005F6DF8">
        <w:rPr>
          <w:rFonts w:asciiTheme="minorBidi" w:eastAsia="Arial" w:hAnsiTheme="minorBidi"/>
          <w:i/>
          <w:iCs/>
          <w:sz w:val="20"/>
          <w:szCs w:val="20"/>
        </w:rPr>
        <w:t xml:space="preserve">C. </w:t>
      </w:r>
      <w:proofErr w:type="spellStart"/>
      <w:r w:rsidR="006B5706" w:rsidRPr="005F6DF8">
        <w:rPr>
          <w:rFonts w:asciiTheme="minorBidi" w:eastAsia="Arial" w:hAnsiTheme="minorBidi"/>
          <w:i/>
          <w:iCs/>
          <w:sz w:val="20"/>
          <w:szCs w:val="20"/>
        </w:rPr>
        <w:t>cohnii</w:t>
      </w:r>
      <w:proofErr w:type="spellEnd"/>
      <w:r w:rsidR="006B5706" w:rsidRPr="005F6DF8">
        <w:rPr>
          <w:rFonts w:asciiTheme="minorBidi" w:eastAsia="Arial" w:hAnsiTheme="minorBidi"/>
          <w:sz w:val="20"/>
          <w:szCs w:val="20"/>
        </w:rPr>
        <w:t xml:space="preserve"> is rich in DHA.</w:t>
      </w:r>
      <w:del w:id="37" w:author="Sharma, Girdhari" w:date="2025-07-25T14:10:00Z">
        <w:r w:rsidR="00765D42" w:rsidRPr="005F6DF8" w:rsidDel="00A5071F">
          <w:rPr>
            <w:rFonts w:asciiTheme="minorBidi" w:eastAsia="Arial" w:hAnsiTheme="minorBidi"/>
            <w:sz w:val="20"/>
            <w:szCs w:val="20"/>
          </w:rPr>
          <w:delText>]</w:delText>
        </w:r>
      </w:del>
    </w:p>
    <w:p w14:paraId="3DB0A9FA" w14:textId="05A54ABB" w:rsidR="006B5706" w:rsidRPr="00B86D08" w:rsidRDefault="006B5706" w:rsidP="00784042">
      <w:pPr>
        <w:pStyle w:val="ListParagraph"/>
        <w:widowControl w:val="0"/>
        <w:numPr>
          <w:ilvl w:val="2"/>
          <w:numId w:val="14"/>
        </w:numPr>
        <w:tabs>
          <w:tab w:val="left" w:pos="720"/>
        </w:tabs>
        <w:spacing w:before="115"/>
        <w:rPr>
          <w:rFonts w:asciiTheme="minorBidi" w:eastAsia="Arial" w:hAnsiTheme="minorBidi"/>
          <w:sz w:val="20"/>
          <w:szCs w:val="20"/>
        </w:rPr>
      </w:pPr>
      <w:proofErr w:type="spellStart"/>
      <w:r w:rsidRPr="00B86D08">
        <w:rPr>
          <w:rFonts w:asciiTheme="minorBidi" w:hAnsiTheme="minorBidi"/>
          <w:b/>
          <w:i/>
          <w:sz w:val="20"/>
          <w:szCs w:val="20"/>
        </w:rPr>
        <w:t>Schizochytrium</w:t>
      </w:r>
      <w:proofErr w:type="spellEnd"/>
      <w:r w:rsidRPr="00B86D08">
        <w:rPr>
          <w:rFonts w:asciiTheme="minorBidi" w:hAnsiTheme="minorBidi"/>
          <w:b/>
          <w:i/>
          <w:spacing w:val="-7"/>
          <w:sz w:val="20"/>
          <w:szCs w:val="20"/>
        </w:rPr>
        <w:t xml:space="preserve"> </w:t>
      </w:r>
      <w:r w:rsidRPr="00B86D08">
        <w:rPr>
          <w:rFonts w:asciiTheme="minorBidi" w:hAnsiTheme="minorBidi"/>
          <w:b/>
          <w:i/>
          <w:sz w:val="20"/>
          <w:szCs w:val="20"/>
        </w:rPr>
        <w:t>oil</w:t>
      </w:r>
      <w:r w:rsidRPr="00B86D08">
        <w:rPr>
          <w:rFonts w:asciiTheme="minorBidi" w:hAnsiTheme="minorBidi"/>
          <w:b/>
          <w:i/>
          <w:spacing w:val="-3"/>
          <w:sz w:val="20"/>
          <w:szCs w:val="20"/>
        </w:rPr>
        <w:t xml:space="preserve"> </w:t>
      </w:r>
      <w:r w:rsidRPr="00B86D08">
        <w:rPr>
          <w:rFonts w:asciiTheme="minorBidi" w:hAnsiTheme="minorBidi"/>
          <w:spacing w:val="-1"/>
          <w:sz w:val="20"/>
          <w:szCs w:val="20"/>
        </w:rPr>
        <w:t>is</w:t>
      </w:r>
      <w:r w:rsidRPr="00B86D08">
        <w:rPr>
          <w:rFonts w:asciiTheme="minorBidi" w:hAnsiTheme="minorBidi"/>
          <w:spacing w:val="-6"/>
          <w:sz w:val="20"/>
          <w:szCs w:val="20"/>
        </w:rPr>
        <w:t xml:space="preserve"> </w:t>
      </w:r>
      <w:r w:rsidRPr="00B86D08">
        <w:rPr>
          <w:rFonts w:asciiTheme="minorBidi" w:hAnsiTheme="minorBidi"/>
          <w:sz w:val="20"/>
          <w:szCs w:val="20"/>
        </w:rPr>
        <w:t>derived</w:t>
      </w:r>
      <w:r w:rsidRPr="00B86D08">
        <w:rPr>
          <w:rFonts w:asciiTheme="minorBidi" w:hAnsiTheme="minorBidi"/>
          <w:spacing w:val="-7"/>
          <w:sz w:val="20"/>
          <w:szCs w:val="20"/>
        </w:rPr>
        <w:t xml:space="preserve"> </w:t>
      </w:r>
      <w:r w:rsidRPr="00B86D08">
        <w:rPr>
          <w:rFonts w:asciiTheme="minorBidi" w:hAnsiTheme="minorBidi"/>
          <w:sz w:val="20"/>
          <w:szCs w:val="20"/>
        </w:rPr>
        <w:t>from</w:t>
      </w:r>
      <w:ins w:id="38" w:author="Sharma, Girdhari" w:date="2025-07-23T10:38:00Z">
        <w:r w:rsidR="003B26E0">
          <w:rPr>
            <w:rFonts w:asciiTheme="minorBidi" w:hAnsiTheme="minorBidi"/>
            <w:sz w:val="20"/>
            <w:szCs w:val="20"/>
          </w:rPr>
          <w:t xml:space="preserve"> microalgal species </w:t>
        </w:r>
      </w:ins>
      <w:proofErr w:type="spellStart"/>
      <w:ins w:id="39" w:author="Sharma, Girdhari" w:date="2025-07-23T10:39:00Z">
        <w:r w:rsidR="003B26E0">
          <w:rPr>
            <w:rFonts w:asciiTheme="minorBidi" w:hAnsiTheme="minorBidi"/>
            <w:sz w:val="20"/>
            <w:szCs w:val="20"/>
          </w:rPr>
          <w:t>tha</w:t>
        </w:r>
        <w:proofErr w:type="spellEnd"/>
        <w:r w:rsidR="003B26E0">
          <w:rPr>
            <w:rFonts w:asciiTheme="minorBidi" w:hAnsiTheme="minorBidi"/>
            <w:sz w:val="20"/>
            <w:szCs w:val="20"/>
          </w:rPr>
          <w:t xml:space="preserve"> are or have historically been classified under</w:t>
        </w:r>
        <w:r w:rsidR="00DD74DA">
          <w:rPr>
            <w:rFonts w:asciiTheme="minorBidi" w:hAnsiTheme="minorBidi"/>
            <w:sz w:val="20"/>
            <w:szCs w:val="20"/>
          </w:rPr>
          <w:t xml:space="preserve"> </w:t>
        </w:r>
      </w:ins>
      <w:del w:id="40" w:author="Sharma, Girdhari" w:date="2025-07-23T10:39:00Z">
        <w:r w:rsidRPr="00B86D08" w:rsidDel="00DD74DA">
          <w:rPr>
            <w:rFonts w:asciiTheme="minorBidi" w:hAnsiTheme="minorBidi"/>
            <w:spacing w:val="-1"/>
            <w:sz w:val="20"/>
            <w:szCs w:val="20"/>
          </w:rPr>
          <w:delText xml:space="preserve"> </w:delText>
        </w:r>
        <w:r w:rsidRPr="00B86D08" w:rsidDel="00DD74DA">
          <w:rPr>
            <w:rFonts w:asciiTheme="minorBidi" w:hAnsiTheme="minorBidi"/>
            <w:i/>
            <w:spacing w:val="-1"/>
            <w:sz w:val="20"/>
            <w:szCs w:val="20"/>
          </w:rPr>
          <w:delText>Schizochytrium microalgal species</w:delText>
        </w:r>
        <w:r w:rsidRPr="00B86D08" w:rsidDel="00DD74DA">
          <w:rPr>
            <w:rFonts w:asciiTheme="minorBidi" w:hAnsiTheme="minorBidi"/>
            <w:i/>
            <w:spacing w:val="-4"/>
            <w:sz w:val="20"/>
            <w:szCs w:val="20"/>
          </w:rPr>
          <w:delText xml:space="preserve"> such as Schizochytrium limacinum </w:delText>
        </w:r>
        <w:r w:rsidRPr="00B86D08" w:rsidDel="00DD74DA">
          <w:rPr>
            <w:rFonts w:asciiTheme="minorBidi" w:hAnsiTheme="minorBidi"/>
            <w:sz w:val="20"/>
            <w:szCs w:val="20"/>
          </w:rPr>
          <w:delText>of</w:delText>
        </w:r>
        <w:r w:rsidRPr="00B86D08" w:rsidDel="00DD74DA">
          <w:rPr>
            <w:rFonts w:asciiTheme="minorBidi" w:hAnsiTheme="minorBidi"/>
            <w:spacing w:val="-5"/>
            <w:sz w:val="20"/>
            <w:szCs w:val="20"/>
          </w:rPr>
          <w:delText xml:space="preserve"> </w:delText>
        </w:r>
      </w:del>
      <w:r w:rsidRPr="00B86D08">
        <w:rPr>
          <w:rFonts w:asciiTheme="minorBidi" w:hAnsiTheme="minorBidi"/>
          <w:spacing w:val="-1"/>
          <w:sz w:val="20"/>
          <w:szCs w:val="20"/>
        </w:rPr>
        <w:t>the</w:t>
      </w:r>
      <w:r w:rsidRPr="00B86D08">
        <w:rPr>
          <w:rFonts w:asciiTheme="minorBidi" w:hAnsiTheme="minorBidi"/>
          <w:spacing w:val="-6"/>
          <w:sz w:val="20"/>
          <w:szCs w:val="20"/>
        </w:rPr>
        <w:t xml:space="preserve"> </w:t>
      </w:r>
      <w:r w:rsidRPr="00B86D08">
        <w:rPr>
          <w:rFonts w:asciiTheme="minorBidi" w:hAnsiTheme="minorBidi"/>
          <w:sz w:val="20"/>
          <w:szCs w:val="20"/>
        </w:rPr>
        <w:t>genus</w:t>
      </w:r>
      <w:r w:rsidRPr="00B86D08">
        <w:rPr>
          <w:rFonts w:asciiTheme="minorBidi" w:hAnsiTheme="minorBidi"/>
          <w:spacing w:val="-3"/>
          <w:sz w:val="20"/>
          <w:szCs w:val="20"/>
        </w:rPr>
        <w:t xml:space="preserve"> </w:t>
      </w:r>
      <w:proofErr w:type="spellStart"/>
      <w:r w:rsidRPr="00B86D08">
        <w:rPr>
          <w:rFonts w:asciiTheme="minorBidi" w:hAnsiTheme="minorBidi"/>
          <w:i/>
          <w:spacing w:val="-1"/>
          <w:sz w:val="20"/>
          <w:szCs w:val="20"/>
        </w:rPr>
        <w:t>Schizochytrium</w:t>
      </w:r>
      <w:proofErr w:type="spellEnd"/>
      <w:r w:rsidRPr="00B86D08">
        <w:rPr>
          <w:rFonts w:asciiTheme="minorBidi" w:hAnsiTheme="minorBidi"/>
          <w:i/>
          <w:spacing w:val="-5"/>
          <w:sz w:val="20"/>
          <w:szCs w:val="20"/>
        </w:rPr>
        <w:t xml:space="preserve"> </w:t>
      </w:r>
      <w:r w:rsidRPr="00B86D08">
        <w:rPr>
          <w:rFonts w:asciiTheme="minorBidi" w:hAnsiTheme="minorBidi"/>
          <w:sz w:val="20"/>
          <w:szCs w:val="20"/>
        </w:rPr>
        <w:t xml:space="preserve">(family </w:t>
      </w:r>
      <w:proofErr w:type="spellStart"/>
      <w:r w:rsidRPr="00B86D08">
        <w:rPr>
          <w:rFonts w:asciiTheme="minorBidi" w:hAnsiTheme="minorBidi"/>
          <w:i/>
          <w:iCs/>
          <w:sz w:val="20"/>
          <w:szCs w:val="20"/>
        </w:rPr>
        <w:t>Thraustochytriaceae</w:t>
      </w:r>
      <w:proofErr w:type="spellEnd"/>
      <w:r w:rsidRPr="00B86D08">
        <w:rPr>
          <w:rFonts w:asciiTheme="minorBidi" w:hAnsiTheme="minorBidi"/>
          <w:sz w:val="20"/>
          <w:szCs w:val="20"/>
        </w:rPr>
        <w:t xml:space="preserve">). </w:t>
      </w:r>
      <w:ins w:id="41" w:author="Sharma, Girdhari" w:date="2025-07-23T10:39:00Z">
        <w:r w:rsidR="007278F0">
          <w:rPr>
            <w:rFonts w:asciiTheme="minorBidi" w:hAnsiTheme="minorBidi"/>
            <w:sz w:val="20"/>
            <w:szCs w:val="20"/>
          </w:rPr>
          <w:t>These inclu</w:t>
        </w:r>
      </w:ins>
      <w:ins w:id="42" w:author="Sharma, Girdhari" w:date="2025-07-23T10:40:00Z">
        <w:r w:rsidR="007278F0">
          <w:rPr>
            <w:rFonts w:asciiTheme="minorBidi" w:hAnsiTheme="minorBidi"/>
            <w:sz w:val="20"/>
            <w:szCs w:val="20"/>
          </w:rPr>
          <w:t xml:space="preserve">de species currently organized into the genus </w:t>
        </w:r>
        <w:r w:rsidR="00F84911">
          <w:rPr>
            <w:rFonts w:asciiTheme="minorBidi" w:hAnsiTheme="minorBidi"/>
            <w:sz w:val="20"/>
            <w:szCs w:val="20"/>
          </w:rPr>
          <w:t xml:space="preserve">of </w:t>
        </w:r>
        <w:proofErr w:type="spellStart"/>
        <w:r w:rsidR="00F84911" w:rsidRPr="00B86D08">
          <w:rPr>
            <w:rFonts w:asciiTheme="minorBidi" w:hAnsiTheme="minorBidi"/>
            <w:i/>
            <w:iCs/>
            <w:sz w:val="20"/>
            <w:szCs w:val="20"/>
          </w:rPr>
          <w:t>Aurantiochytrium</w:t>
        </w:r>
        <w:proofErr w:type="spellEnd"/>
        <w:r w:rsidR="00F84911" w:rsidRPr="00B86D08">
          <w:rPr>
            <w:rFonts w:asciiTheme="minorBidi" w:hAnsiTheme="minorBidi"/>
            <w:sz w:val="20"/>
            <w:szCs w:val="20"/>
          </w:rPr>
          <w:t xml:space="preserve">, </w:t>
        </w:r>
        <w:proofErr w:type="spellStart"/>
        <w:r w:rsidR="00F84911" w:rsidRPr="00B86D08">
          <w:rPr>
            <w:rFonts w:asciiTheme="minorBidi" w:hAnsiTheme="minorBidi"/>
            <w:i/>
            <w:iCs/>
            <w:sz w:val="20"/>
            <w:szCs w:val="20"/>
          </w:rPr>
          <w:t>Hondae</w:t>
        </w:r>
        <w:proofErr w:type="spellEnd"/>
        <w:r w:rsidR="00F84911" w:rsidRPr="00B86D08">
          <w:rPr>
            <w:rFonts w:asciiTheme="minorBidi" w:hAnsiTheme="minorBidi"/>
            <w:i/>
            <w:iCs/>
            <w:sz w:val="20"/>
            <w:szCs w:val="20"/>
          </w:rPr>
          <w:t xml:space="preserve">, </w:t>
        </w:r>
        <w:proofErr w:type="spellStart"/>
        <w:r w:rsidR="00F84911" w:rsidRPr="00B86D08">
          <w:rPr>
            <w:rFonts w:asciiTheme="minorBidi" w:hAnsiTheme="minorBidi"/>
            <w:i/>
            <w:iCs/>
            <w:sz w:val="20"/>
            <w:szCs w:val="20"/>
          </w:rPr>
          <w:t>Oblongichytrium</w:t>
        </w:r>
        <w:proofErr w:type="spellEnd"/>
        <w:r w:rsidR="00F84911">
          <w:rPr>
            <w:rFonts w:asciiTheme="minorBidi" w:hAnsiTheme="minorBidi"/>
            <w:i/>
            <w:iCs/>
            <w:sz w:val="20"/>
            <w:szCs w:val="20"/>
          </w:rPr>
          <w:t xml:space="preserve">, and </w:t>
        </w:r>
        <w:proofErr w:type="spellStart"/>
        <w:r w:rsidR="00F84911">
          <w:rPr>
            <w:rFonts w:asciiTheme="minorBidi" w:hAnsiTheme="minorBidi"/>
            <w:i/>
            <w:iCs/>
            <w:sz w:val="20"/>
            <w:szCs w:val="20"/>
          </w:rPr>
          <w:t>Thraustochytrium</w:t>
        </w:r>
        <w:proofErr w:type="spellEnd"/>
        <w:r w:rsidR="00F84911">
          <w:rPr>
            <w:rFonts w:asciiTheme="minorBidi" w:hAnsiTheme="minorBidi"/>
            <w:sz w:val="20"/>
            <w:szCs w:val="20"/>
          </w:rPr>
          <w:t xml:space="preserve"> </w:t>
        </w:r>
      </w:ins>
      <w:r>
        <w:rPr>
          <w:rFonts w:asciiTheme="minorBidi" w:hAnsiTheme="minorBidi"/>
          <w:sz w:val="20"/>
          <w:szCs w:val="20"/>
        </w:rPr>
        <w:t>The oil is characterized by high content of DHA (DHA oil) or both EPA and DHA (EPA &amp; DHA oil).</w:t>
      </w:r>
      <w:del w:id="43" w:author="Sharma, Girdhari" w:date="2025-07-23T10:40:00Z">
        <w:r w:rsidDel="00D10CC8">
          <w:rPr>
            <w:rFonts w:asciiTheme="minorBidi" w:hAnsiTheme="minorBidi"/>
            <w:sz w:val="20"/>
            <w:szCs w:val="20"/>
          </w:rPr>
          <w:delText xml:space="preserve"> </w:delText>
        </w:r>
        <w:r w:rsidRPr="00B86D08" w:rsidDel="00D10CC8">
          <w:rPr>
            <w:rFonts w:asciiTheme="minorBidi" w:hAnsiTheme="minorBidi"/>
            <w:sz w:val="20"/>
            <w:szCs w:val="20"/>
          </w:rPr>
          <w:delText>The following genus may also be covered under this oil type:</w:delText>
        </w:r>
        <w:r w:rsidRPr="00B86D08" w:rsidDel="00F84911">
          <w:rPr>
            <w:rFonts w:asciiTheme="minorBidi" w:hAnsiTheme="minorBidi"/>
            <w:sz w:val="20"/>
            <w:szCs w:val="20"/>
          </w:rPr>
          <w:delText xml:space="preserve"> </w:delText>
        </w:r>
        <w:r w:rsidRPr="00B86D08" w:rsidDel="00F84911">
          <w:rPr>
            <w:rFonts w:asciiTheme="minorBidi" w:hAnsiTheme="minorBidi"/>
            <w:i/>
            <w:iCs/>
            <w:sz w:val="20"/>
            <w:szCs w:val="20"/>
          </w:rPr>
          <w:delText>Aurantiochytrium</w:delText>
        </w:r>
        <w:r w:rsidRPr="00B86D08" w:rsidDel="00F84911">
          <w:rPr>
            <w:rFonts w:asciiTheme="minorBidi" w:hAnsiTheme="minorBidi"/>
            <w:sz w:val="20"/>
            <w:szCs w:val="20"/>
          </w:rPr>
          <w:delText xml:space="preserve">, </w:delText>
        </w:r>
        <w:r w:rsidRPr="00B86D08" w:rsidDel="00F84911">
          <w:rPr>
            <w:rFonts w:asciiTheme="minorBidi" w:hAnsiTheme="minorBidi"/>
            <w:i/>
            <w:iCs/>
            <w:sz w:val="20"/>
            <w:szCs w:val="20"/>
          </w:rPr>
          <w:delText xml:space="preserve">Hondae, </w:delText>
        </w:r>
        <w:r w:rsidRPr="00B86D08" w:rsidDel="00F84911">
          <w:rPr>
            <w:rFonts w:asciiTheme="minorBidi" w:hAnsiTheme="minorBidi"/>
            <w:sz w:val="20"/>
            <w:szCs w:val="20"/>
          </w:rPr>
          <w:delText xml:space="preserve">and </w:delText>
        </w:r>
        <w:r w:rsidRPr="00B86D08" w:rsidDel="00F84911">
          <w:rPr>
            <w:rFonts w:asciiTheme="minorBidi" w:hAnsiTheme="minorBidi"/>
            <w:i/>
            <w:iCs/>
            <w:sz w:val="20"/>
            <w:szCs w:val="20"/>
          </w:rPr>
          <w:delText>Oblongichytrium</w:delText>
        </w:r>
        <w:r w:rsidRPr="00B86D08" w:rsidDel="00D10CC8">
          <w:rPr>
            <w:rFonts w:asciiTheme="minorBidi" w:hAnsiTheme="minorBidi"/>
            <w:sz w:val="20"/>
            <w:szCs w:val="20"/>
          </w:rPr>
          <w:delText>.</w:delText>
        </w:r>
      </w:del>
    </w:p>
    <w:p w14:paraId="3D75B0A4" w14:textId="7A79EA3D" w:rsidR="006B5706" w:rsidRPr="0027497C" w:rsidRDefault="00CA5ABC" w:rsidP="00784042">
      <w:pPr>
        <w:pStyle w:val="ListParagraph"/>
        <w:widowControl w:val="0"/>
        <w:numPr>
          <w:ilvl w:val="2"/>
          <w:numId w:val="14"/>
        </w:numPr>
        <w:tabs>
          <w:tab w:val="left" w:pos="720"/>
        </w:tabs>
        <w:spacing w:before="115"/>
        <w:rPr>
          <w:rFonts w:asciiTheme="minorBidi" w:hAnsiTheme="minorBidi"/>
          <w:bCs/>
          <w:iCs/>
          <w:sz w:val="20"/>
          <w:szCs w:val="20"/>
        </w:rPr>
      </w:pPr>
      <w:del w:id="44" w:author="Sharma, Girdhari" w:date="2025-07-25T14:10:00Z">
        <w:r w:rsidDel="00A5071F">
          <w:rPr>
            <w:rFonts w:asciiTheme="minorBidi" w:hAnsiTheme="minorBidi"/>
            <w:b/>
            <w:i/>
            <w:sz w:val="20"/>
            <w:szCs w:val="20"/>
          </w:rPr>
          <w:delText>[</w:delText>
        </w:r>
      </w:del>
      <w:proofErr w:type="spellStart"/>
      <w:r w:rsidR="006B5706">
        <w:rPr>
          <w:rFonts w:asciiTheme="minorBidi" w:hAnsiTheme="minorBidi"/>
          <w:b/>
          <w:i/>
          <w:sz w:val="20"/>
          <w:szCs w:val="20"/>
        </w:rPr>
        <w:t>Ulkenia</w:t>
      </w:r>
      <w:proofErr w:type="spellEnd"/>
      <w:r w:rsidR="006B5706">
        <w:rPr>
          <w:rFonts w:asciiTheme="minorBidi" w:hAnsiTheme="minorBidi"/>
          <w:b/>
          <w:i/>
          <w:sz w:val="20"/>
          <w:szCs w:val="20"/>
        </w:rPr>
        <w:t xml:space="preserve"> oil </w:t>
      </w:r>
      <w:r w:rsidR="006B5706" w:rsidRPr="00B86D08">
        <w:rPr>
          <w:rFonts w:asciiTheme="minorBidi" w:hAnsiTheme="minorBidi"/>
          <w:bCs/>
          <w:iCs/>
          <w:sz w:val="20"/>
          <w:szCs w:val="20"/>
        </w:rPr>
        <w:t>is derived from</w:t>
      </w:r>
      <w:r w:rsidR="006B5706" w:rsidRPr="00B86D08">
        <w:rPr>
          <w:rFonts w:asciiTheme="minorBidi" w:hAnsiTheme="minorBidi"/>
          <w:bCs/>
          <w:i/>
          <w:sz w:val="20"/>
          <w:szCs w:val="20"/>
        </w:rPr>
        <w:t xml:space="preserve"> </w:t>
      </w:r>
      <w:proofErr w:type="spellStart"/>
      <w:r w:rsidR="006B5706" w:rsidRPr="00B86D08">
        <w:rPr>
          <w:rFonts w:asciiTheme="minorBidi" w:hAnsiTheme="minorBidi"/>
          <w:bCs/>
          <w:i/>
          <w:sz w:val="20"/>
          <w:szCs w:val="20"/>
        </w:rPr>
        <w:t>Ulkenia</w:t>
      </w:r>
      <w:proofErr w:type="spellEnd"/>
      <w:r w:rsidR="006B5706" w:rsidRPr="00B86D08">
        <w:rPr>
          <w:rFonts w:asciiTheme="minorBidi" w:hAnsiTheme="minorBidi"/>
          <w:bCs/>
          <w:i/>
          <w:sz w:val="20"/>
          <w:szCs w:val="20"/>
        </w:rPr>
        <w:t xml:space="preserve"> sp. (</w:t>
      </w:r>
      <w:r w:rsidR="006B5706" w:rsidRPr="00B86D08">
        <w:rPr>
          <w:rFonts w:asciiTheme="minorBidi" w:hAnsiTheme="minorBidi"/>
          <w:bCs/>
          <w:iCs/>
          <w:sz w:val="20"/>
          <w:szCs w:val="20"/>
        </w:rPr>
        <w:t>family</w:t>
      </w:r>
      <w:r w:rsidR="006B5706">
        <w:rPr>
          <w:rFonts w:asciiTheme="minorBidi" w:hAnsiTheme="minorBidi"/>
          <w:bCs/>
          <w:i/>
          <w:sz w:val="20"/>
          <w:szCs w:val="20"/>
        </w:rPr>
        <w:t xml:space="preserve"> </w:t>
      </w:r>
      <w:proofErr w:type="spellStart"/>
      <w:r w:rsidR="006B5706">
        <w:rPr>
          <w:rFonts w:asciiTheme="minorBidi" w:hAnsiTheme="minorBidi"/>
          <w:bCs/>
          <w:i/>
          <w:sz w:val="20"/>
          <w:szCs w:val="20"/>
        </w:rPr>
        <w:t>Thraustochytriaceae</w:t>
      </w:r>
      <w:proofErr w:type="spellEnd"/>
      <w:r w:rsidR="006B5706">
        <w:rPr>
          <w:rFonts w:asciiTheme="minorBidi" w:hAnsiTheme="minorBidi"/>
          <w:bCs/>
          <w:i/>
          <w:sz w:val="20"/>
          <w:szCs w:val="20"/>
        </w:rPr>
        <w:t>)</w:t>
      </w:r>
      <w:r w:rsidR="006B5706" w:rsidRPr="00B86D08">
        <w:rPr>
          <w:rFonts w:asciiTheme="minorBidi" w:hAnsiTheme="minorBidi"/>
          <w:bCs/>
          <w:iCs/>
          <w:sz w:val="20"/>
          <w:szCs w:val="20"/>
        </w:rPr>
        <w:t xml:space="preserve"> and is rich in DHA.</w:t>
      </w:r>
      <w:del w:id="45" w:author="Sharma, Girdhari" w:date="2025-07-25T14:10:00Z">
        <w:r w:rsidDel="00A5071F">
          <w:rPr>
            <w:rFonts w:asciiTheme="minorBidi" w:hAnsiTheme="minorBidi"/>
            <w:bCs/>
            <w:iCs/>
            <w:sz w:val="20"/>
            <w:szCs w:val="20"/>
          </w:rPr>
          <w:delText>]</w:delText>
        </w:r>
      </w:del>
    </w:p>
    <w:p w14:paraId="34922B2D" w14:textId="79FC9259" w:rsidR="008638B6" w:rsidRDefault="004546EC" w:rsidP="00904B65">
      <w:pPr>
        <w:widowControl w:val="0"/>
        <w:tabs>
          <w:tab w:val="left" w:pos="720"/>
        </w:tabs>
        <w:spacing w:before="115"/>
        <w:rPr>
          <w:rFonts w:asciiTheme="minorBidi" w:eastAsia="Arial" w:hAnsiTheme="minorBidi"/>
          <w:b/>
          <w:bCs/>
          <w:sz w:val="20"/>
          <w:szCs w:val="20"/>
        </w:rPr>
      </w:pPr>
      <w:del w:id="46" w:author="Sharma, Girdhari" w:date="2025-07-25T14:10:00Z">
        <w:r w:rsidDel="00A5071F">
          <w:rPr>
            <w:rFonts w:asciiTheme="minorBidi" w:eastAsia="Arial" w:hAnsiTheme="minorBidi"/>
            <w:b/>
            <w:bCs/>
            <w:sz w:val="20"/>
            <w:szCs w:val="20"/>
          </w:rPr>
          <w:delText>Microbial o</w:delText>
        </w:r>
        <w:r w:rsidR="008638B6" w:rsidRPr="00F47720" w:rsidDel="00A5071F">
          <w:rPr>
            <w:rFonts w:asciiTheme="minorBidi" w:eastAsia="Arial" w:hAnsiTheme="minorBidi"/>
            <w:b/>
            <w:bCs/>
            <w:sz w:val="20"/>
            <w:szCs w:val="20"/>
          </w:rPr>
          <w:delText xml:space="preserve">mega-3 oils from </w:delText>
        </w:r>
        <w:r w:rsidR="00FE249E" w:rsidDel="00A5071F">
          <w:rPr>
            <w:rFonts w:asciiTheme="minorBidi" w:eastAsia="Arial" w:hAnsiTheme="minorBidi"/>
            <w:b/>
            <w:bCs/>
            <w:sz w:val="20"/>
            <w:szCs w:val="20"/>
          </w:rPr>
          <w:delText>phototroph</w:delText>
        </w:r>
      </w:del>
    </w:p>
    <w:p w14:paraId="219EEC3B" w14:textId="46713126" w:rsidR="001F384C" w:rsidRPr="00AF5891" w:rsidDel="00131D48" w:rsidRDefault="00CA5ABC" w:rsidP="00DF5F7E">
      <w:pPr>
        <w:pStyle w:val="ListParagraph"/>
        <w:widowControl w:val="0"/>
        <w:numPr>
          <w:ilvl w:val="3"/>
          <w:numId w:val="15"/>
        </w:numPr>
        <w:tabs>
          <w:tab w:val="left" w:pos="900"/>
        </w:tabs>
        <w:spacing w:before="115"/>
        <w:rPr>
          <w:del w:id="47" w:author="Sharma, Girdhari" w:date="2025-07-23T14:26:00Z"/>
          <w:rFonts w:asciiTheme="minorBidi" w:eastAsia="Arial" w:hAnsiTheme="minorBidi"/>
          <w:sz w:val="20"/>
          <w:szCs w:val="20"/>
        </w:rPr>
      </w:pPr>
      <w:del w:id="48" w:author="Sharma, Girdhari" w:date="2025-07-23T14:26:00Z">
        <w:r w:rsidDel="00131D48">
          <w:rPr>
            <w:rFonts w:asciiTheme="minorBidi" w:eastAsia="Arial" w:hAnsiTheme="minorBidi"/>
            <w:b/>
            <w:bCs/>
            <w:sz w:val="20"/>
            <w:szCs w:val="20"/>
          </w:rPr>
          <w:delText>[</w:delText>
        </w:r>
        <w:r w:rsidR="001F384C" w:rsidRPr="00DF5F7E" w:rsidDel="00131D48">
          <w:rPr>
            <w:rFonts w:asciiTheme="minorBidi" w:eastAsia="Arial" w:hAnsiTheme="minorBidi"/>
            <w:b/>
            <w:bCs/>
            <w:sz w:val="20"/>
            <w:szCs w:val="20"/>
          </w:rPr>
          <w:delText>Isochrysis galbana oil</w:delText>
        </w:r>
        <w:r w:rsidR="001F384C" w:rsidDel="00131D48">
          <w:rPr>
            <w:rFonts w:asciiTheme="minorBidi" w:eastAsia="Arial" w:hAnsiTheme="minorBidi"/>
            <w:sz w:val="20"/>
            <w:szCs w:val="20"/>
          </w:rPr>
          <w:delText xml:space="preserve"> </w:delText>
        </w:r>
        <w:r w:rsidR="001F384C" w:rsidRPr="00AF5891" w:rsidDel="00131D48">
          <w:rPr>
            <w:rFonts w:asciiTheme="minorBidi" w:hAnsiTheme="minorBidi"/>
            <w:bCs/>
            <w:iCs/>
            <w:sz w:val="20"/>
            <w:szCs w:val="20"/>
          </w:rPr>
          <w:delText>is a DHA-rich oil</w:delText>
        </w:r>
        <w:r w:rsidR="001F384C" w:rsidDel="00131D48">
          <w:rPr>
            <w:rFonts w:asciiTheme="minorBidi" w:hAnsiTheme="minorBidi"/>
            <w:bCs/>
            <w:iCs/>
            <w:sz w:val="20"/>
            <w:szCs w:val="20"/>
          </w:rPr>
          <w:delText xml:space="preserve"> derived from the species Isochrysis galbana (family Isochrysidaceae).</w:delText>
        </w:r>
        <w:r w:rsidDel="00131D48">
          <w:rPr>
            <w:rFonts w:asciiTheme="minorBidi" w:hAnsiTheme="minorBidi"/>
            <w:bCs/>
            <w:iCs/>
            <w:sz w:val="20"/>
            <w:szCs w:val="20"/>
          </w:rPr>
          <w:delText>]</w:delText>
        </w:r>
      </w:del>
    </w:p>
    <w:p w14:paraId="7B9F739D" w14:textId="267B6C70" w:rsidR="00097154" w:rsidRPr="005B7D6C" w:rsidDel="00826C4B" w:rsidRDefault="00097154" w:rsidP="00904B65">
      <w:pPr>
        <w:pStyle w:val="ListParagraph"/>
        <w:numPr>
          <w:ilvl w:val="3"/>
          <w:numId w:val="15"/>
        </w:numPr>
        <w:tabs>
          <w:tab w:val="left" w:pos="900"/>
        </w:tabs>
        <w:spacing w:before="74"/>
        <w:ind w:right="122"/>
        <w:jc w:val="both"/>
        <w:rPr>
          <w:del w:id="49" w:author="Sharma, Girdhari" w:date="2025-07-25T14:10:00Z"/>
          <w:rFonts w:ascii="Arial" w:hAnsi="Arial" w:cs="Arial"/>
          <w:spacing w:val="-1"/>
          <w:sz w:val="18"/>
          <w:szCs w:val="18"/>
        </w:rPr>
      </w:pPr>
      <w:del w:id="50" w:author="Sharma, Girdhari" w:date="2025-07-25T14:10:00Z">
        <w:r w:rsidRPr="00904B65" w:rsidDel="00826C4B">
          <w:rPr>
            <w:rFonts w:asciiTheme="minorBidi" w:hAnsiTheme="minorBidi"/>
            <w:b/>
            <w:i/>
            <w:sz w:val="20"/>
            <w:szCs w:val="20"/>
          </w:rPr>
          <w:delText>Nannochloropsis</w:delText>
        </w:r>
        <w:r w:rsidRPr="00904B65" w:rsidDel="00826C4B">
          <w:rPr>
            <w:rFonts w:asciiTheme="minorBidi" w:hAnsiTheme="minorBidi"/>
            <w:b/>
            <w:i/>
            <w:spacing w:val="34"/>
            <w:sz w:val="20"/>
            <w:szCs w:val="20"/>
          </w:rPr>
          <w:delText xml:space="preserve"> </w:delText>
        </w:r>
        <w:r w:rsidRPr="00904B65" w:rsidDel="00826C4B">
          <w:rPr>
            <w:rFonts w:asciiTheme="minorBidi" w:hAnsiTheme="minorBidi"/>
            <w:b/>
            <w:i/>
            <w:sz w:val="20"/>
            <w:szCs w:val="20"/>
          </w:rPr>
          <w:delText>oil</w:delText>
        </w:r>
        <w:r w:rsidRPr="00904B65" w:rsidDel="00826C4B">
          <w:rPr>
            <w:rFonts w:asciiTheme="minorBidi" w:hAnsiTheme="minorBidi"/>
            <w:b/>
            <w:i/>
            <w:spacing w:val="37"/>
            <w:sz w:val="20"/>
            <w:szCs w:val="20"/>
          </w:rPr>
          <w:delText xml:space="preserve"> </w:delText>
        </w:r>
        <w:r w:rsidRPr="005B7D6C" w:rsidDel="00826C4B">
          <w:rPr>
            <w:rFonts w:asciiTheme="minorBidi" w:hAnsiTheme="minorBidi"/>
            <w:spacing w:val="-1"/>
            <w:sz w:val="20"/>
            <w:szCs w:val="20"/>
            <w:rPrChange w:id="51" w:author="Sharma, Girdhari" w:date="2025-07-23T14:58:00Z">
              <w:rPr>
                <w:spacing w:val="-1"/>
              </w:rPr>
            </w:rPrChange>
          </w:rPr>
          <w:delText>is</w:delText>
        </w:r>
        <w:r w:rsidRPr="005B7D6C" w:rsidDel="00826C4B">
          <w:rPr>
            <w:rFonts w:asciiTheme="minorBidi" w:hAnsiTheme="minorBidi"/>
            <w:spacing w:val="35"/>
            <w:sz w:val="20"/>
            <w:szCs w:val="20"/>
            <w:rPrChange w:id="52" w:author="Sharma, Girdhari" w:date="2025-07-23T14:58:00Z">
              <w:rPr>
                <w:spacing w:val="35"/>
              </w:rPr>
            </w:rPrChange>
          </w:rPr>
          <w:delText xml:space="preserve"> </w:delText>
        </w:r>
        <w:r w:rsidRPr="005B7D6C" w:rsidDel="00826C4B">
          <w:rPr>
            <w:rFonts w:asciiTheme="minorBidi" w:hAnsiTheme="minorBidi"/>
            <w:sz w:val="20"/>
            <w:szCs w:val="20"/>
            <w:rPrChange w:id="53" w:author="Sharma, Girdhari" w:date="2025-07-23T14:58:00Z">
              <w:rPr/>
            </w:rPrChange>
          </w:rPr>
          <w:delText>derived</w:delText>
        </w:r>
        <w:r w:rsidRPr="005B7D6C" w:rsidDel="00826C4B">
          <w:rPr>
            <w:rFonts w:asciiTheme="minorBidi" w:hAnsiTheme="minorBidi"/>
            <w:spacing w:val="35"/>
            <w:sz w:val="20"/>
            <w:szCs w:val="20"/>
            <w:rPrChange w:id="54" w:author="Sharma, Girdhari" w:date="2025-07-23T14:58:00Z">
              <w:rPr>
                <w:spacing w:val="35"/>
              </w:rPr>
            </w:rPrChange>
          </w:rPr>
          <w:delText xml:space="preserve"> </w:delText>
        </w:r>
        <w:r w:rsidRPr="005B7D6C" w:rsidDel="00826C4B">
          <w:rPr>
            <w:rFonts w:asciiTheme="minorBidi" w:hAnsiTheme="minorBidi"/>
            <w:spacing w:val="-1"/>
            <w:sz w:val="20"/>
            <w:szCs w:val="20"/>
            <w:rPrChange w:id="55" w:author="Sharma, Girdhari" w:date="2025-07-23T14:58:00Z">
              <w:rPr>
                <w:spacing w:val="-1"/>
              </w:rPr>
            </w:rPrChange>
          </w:rPr>
          <w:delText>from</w:delText>
        </w:r>
        <w:r w:rsidRPr="005B7D6C" w:rsidDel="00826C4B">
          <w:rPr>
            <w:rFonts w:asciiTheme="minorBidi" w:hAnsiTheme="minorBidi"/>
            <w:spacing w:val="38"/>
            <w:sz w:val="20"/>
            <w:szCs w:val="20"/>
            <w:rPrChange w:id="56" w:author="Sharma, Girdhari" w:date="2025-07-23T14:58:00Z">
              <w:rPr>
                <w:spacing w:val="38"/>
              </w:rPr>
            </w:rPrChange>
          </w:rPr>
          <w:delText xml:space="preserve"> </w:delText>
        </w:r>
        <w:r w:rsidRPr="005B7D6C" w:rsidDel="00826C4B">
          <w:rPr>
            <w:rFonts w:asciiTheme="minorBidi" w:hAnsiTheme="minorBidi"/>
            <w:spacing w:val="-1"/>
            <w:sz w:val="20"/>
            <w:szCs w:val="20"/>
            <w:rPrChange w:id="57" w:author="Sharma, Girdhari" w:date="2025-07-23T14:58:00Z">
              <w:rPr>
                <w:spacing w:val="-1"/>
              </w:rPr>
            </w:rPrChange>
          </w:rPr>
          <w:delText>the</w:delText>
        </w:r>
        <w:r w:rsidRPr="005B7D6C" w:rsidDel="00826C4B">
          <w:rPr>
            <w:rFonts w:asciiTheme="minorBidi" w:hAnsiTheme="minorBidi"/>
            <w:spacing w:val="34"/>
            <w:sz w:val="20"/>
            <w:szCs w:val="20"/>
            <w:rPrChange w:id="58" w:author="Sharma, Girdhari" w:date="2025-07-23T14:58:00Z">
              <w:rPr>
                <w:spacing w:val="34"/>
              </w:rPr>
            </w:rPrChange>
          </w:rPr>
          <w:delText xml:space="preserve"> </w:delText>
        </w:r>
        <w:r w:rsidRPr="005B7D6C" w:rsidDel="00826C4B">
          <w:rPr>
            <w:rFonts w:asciiTheme="minorBidi" w:hAnsiTheme="minorBidi"/>
            <w:sz w:val="20"/>
            <w:szCs w:val="20"/>
            <w:rPrChange w:id="59" w:author="Sharma, Girdhari" w:date="2025-07-23T14:58:00Z">
              <w:rPr/>
            </w:rPrChange>
          </w:rPr>
          <w:delText xml:space="preserve">species </w:delText>
        </w:r>
        <w:r w:rsidRPr="005B7D6C" w:rsidDel="00826C4B">
          <w:rPr>
            <w:rFonts w:asciiTheme="minorBidi" w:hAnsiTheme="minorBidi"/>
            <w:i/>
            <w:iCs/>
            <w:sz w:val="20"/>
            <w:szCs w:val="20"/>
            <w:rPrChange w:id="60" w:author="Sharma, Girdhari" w:date="2025-07-23T14:58:00Z">
              <w:rPr>
                <w:iCs/>
              </w:rPr>
            </w:rPrChange>
          </w:rPr>
          <w:delText>Nannochloropsis salina (</w:delText>
        </w:r>
        <w:r w:rsidRPr="005B7D6C" w:rsidDel="00826C4B">
          <w:rPr>
            <w:rFonts w:asciiTheme="minorBidi" w:hAnsiTheme="minorBidi"/>
            <w:sz w:val="20"/>
            <w:szCs w:val="20"/>
            <w:rPrChange w:id="61" w:author="Sharma, Girdhari" w:date="2025-07-23T14:58:00Z">
              <w:rPr/>
            </w:rPrChange>
          </w:rPr>
          <w:delText>reclassified as</w:delText>
        </w:r>
        <w:r w:rsidRPr="005B7D6C" w:rsidDel="00826C4B">
          <w:rPr>
            <w:rFonts w:asciiTheme="minorBidi" w:hAnsiTheme="minorBidi"/>
            <w:i/>
            <w:iCs/>
            <w:sz w:val="20"/>
            <w:szCs w:val="20"/>
            <w:rPrChange w:id="62" w:author="Sharma, Girdhari" w:date="2025-07-23T14:58:00Z">
              <w:rPr>
                <w:iCs/>
              </w:rPr>
            </w:rPrChange>
          </w:rPr>
          <w:delText xml:space="preserve"> Microchloropsis salina)</w:delText>
        </w:r>
        <w:r w:rsidRPr="005B7D6C" w:rsidDel="00826C4B">
          <w:rPr>
            <w:rFonts w:asciiTheme="minorBidi" w:hAnsiTheme="minorBidi"/>
            <w:sz w:val="20"/>
            <w:szCs w:val="20"/>
            <w:rPrChange w:id="63" w:author="Sharma, Girdhari" w:date="2025-07-23T14:58:00Z">
              <w:rPr/>
            </w:rPrChange>
          </w:rPr>
          <w:delText xml:space="preserve">, </w:delText>
        </w:r>
        <w:r w:rsidRPr="005B7D6C" w:rsidDel="00826C4B">
          <w:rPr>
            <w:rFonts w:asciiTheme="minorBidi" w:hAnsiTheme="minorBidi"/>
            <w:i/>
            <w:iCs/>
            <w:sz w:val="20"/>
            <w:szCs w:val="20"/>
            <w:rPrChange w:id="64" w:author="Sharma, Girdhari" w:date="2025-07-23T14:58:00Z">
              <w:rPr>
                <w:iCs/>
              </w:rPr>
            </w:rPrChange>
          </w:rPr>
          <w:delText>Nannochloropsis gaditana</w:delText>
        </w:r>
        <w:r w:rsidRPr="005B7D6C" w:rsidDel="00826C4B">
          <w:rPr>
            <w:rFonts w:asciiTheme="minorBidi" w:hAnsiTheme="minorBidi"/>
            <w:sz w:val="20"/>
            <w:szCs w:val="20"/>
            <w:rPrChange w:id="65" w:author="Sharma, Girdhari" w:date="2025-07-23T14:58:00Z">
              <w:rPr/>
            </w:rPrChange>
          </w:rPr>
          <w:delText xml:space="preserve">, </w:delText>
        </w:r>
        <w:r w:rsidRPr="005B7D6C" w:rsidDel="00826C4B">
          <w:rPr>
            <w:rFonts w:asciiTheme="minorBidi" w:hAnsiTheme="minorBidi"/>
            <w:i/>
            <w:iCs/>
            <w:sz w:val="20"/>
            <w:szCs w:val="20"/>
            <w:rPrChange w:id="66" w:author="Sharma, Girdhari" w:date="2025-07-23T14:58:00Z">
              <w:rPr>
                <w:iCs/>
              </w:rPr>
            </w:rPrChange>
          </w:rPr>
          <w:delText>Nannochloropsis</w:delText>
        </w:r>
        <w:r w:rsidRPr="005B7D6C" w:rsidDel="00826C4B">
          <w:rPr>
            <w:rFonts w:asciiTheme="minorBidi" w:hAnsiTheme="minorBidi"/>
            <w:sz w:val="20"/>
            <w:szCs w:val="20"/>
            <w:rPrChange w:id="67" w:author="Sharma, Girdhari" w:date="2025-07-23T14:58:00Z">
              <w:rPr/>
            </w:rPrChange>
          </w:rPr>
          <w:delText xml:space="preserve"> </w:delText>
        </w:r>
        <w:r w:rsidRPr="005B7D6C" w:rsidDel="00826C4B">
          <w:rPr>
            <w:rFonts w:asciiTheme="minorBidi" w:hAnsiTheme="minorBidi"/>
            <w:i/>
            <w:iCs/>
            <w:sz w:val="20"/>
            <w:szCs w:val="20"/>
            <w:rPrChange w:id="68" w:author="Sharma, Girdhari" w:date="2025-07-23T14:58:00Z">
              <w:rPr>
                <w:iCs/>
              </w:rPr>
            </w:rPrChange>
          </w:rPr>
          <w:delText>oceanica</w:delText>
        </w:r>
        <w:r w:rsidRPr="005B7D6C" w:rsidDel="00826C4B">
          <w:rPr>
            <w:rFonts w:asciiTheme="minorBidi" w:hAnsiTheme="minorBidi"/>
            <w:sz w:val="20"/>
            <w:szCs w:val="20"/>
            <w:rPrChange w:id="69" w:author="Sharma, Girdhari" w:date="2025-07-23T14:58:00Z">
              <w:rPr/>
            </w:rPrChange>
          </w:rPr>
          <w:delText xml:space="preserve"> and </w:delText>
        </w:r>
        <w:r w:rsidRPr="005B7D6C" w:rsidDel="00826C4B">
          <w:rPr>
            <w:rFonts w:asciiTheme="minorBidi" w:hAnsiTheme="minorBidi"/>
            <w:i/>
            <w:iCs/>
            <w:sz w:val="20"/>
            <w:szCs w:val="20"/>
            <w:rPrChange w:id="70" w:author="Sharma, Girdhari" w:date="2025-07-23T14:58:00Z">
              <w:rPr>
                <w:iCs/>
              </w:rPr>
            </w:rPrChange>
          </w:rPr>
          <w:delText>Nannochloropsis oculata</w:delText>
        </w:r>
        <w:r w:rsidRPr="005B7D6C" w:rsidDel="00826C4B">
          <w:rPr>
            <w:rFonts w:asciiTheme="minorBidi" w:hAnsiTheme="minorBidi"/>
            <w:sz w:val="20"/>
            <w:szCs w:val="20"/>
            <w:rPrChange w:id="71" w:author="Sharma, Girdhari" w:date="2025-07-23T14:58:00Z">
              <w:rPr/>
            </w:rPrChange>
          </w:rPr>
          <w:delText>, of</w:delText>
        </w:r>
        <w:r w:rsidRPr="005B7D6C" w:rsidDel="00826C4B">
          <w:rPr>
            <w:rFonts w:asciiTheme="minorBidi" w:hAnsiTheme="minorBidi"/>
            <w:spacing w:val="37"/>
            <w:sz w:val="20"/>
            <w:szCs w:val="20"/>
            <w:rPrChange w:id="72" w:author="Sharma, Girdhari" w:date="2025-07-23T14:58:00Z">
              <w:rPr>
                <w:spacing w:val="37"/>
              </w:rPr>
            </w:rPrChange>
          </w:rPr>
          <w:delText xml:space="preserve"> </w:delText>
        </w:r>
        <w:r w:rsidRPr="005B7D6C" w:rsidDel="00826C4B">
          <w:rPr>
            <w:rFonts w:asciiTheme="minorBidi" w:hAnsiTheme="minorBidi"/>
            <w:sz w:val="20"/>
            <w:szCs w:val="20"/>
            <w:rPrChange w:id="73" w:author="Sharma, Girdhari" w:date="2025-07-23T14:58:00Z">
              <w:rPr/>
            </w:rPrChange>
          </w:rPr>
          <w:delText>the</w:delText>
        </w:r>
        <w:r w:rsidRPr="005B7D6C" w:rsidDel="00826C4B">
          <w:rPr>
            <w:rFonts w:asciiTheme="minorBidi" w:hAnsiTheme="minorBidi"/>
            <w:spacing w:val="34"/>
            <w:sz w:val="20"/>
            <w:szCs w:val="20"/>
            <w:rPrChange w:id="74" w:author="Sharma, Girdhari" w:date="2025-07-23T14:58:00Z">
              <w:rPr>
                <w:spacing w:val="34"/>
              </w:rPr>
            </w:rPrChange>
          </w:rPr>
          <w:delText xml:space="preserve"> </w:delText>
        </w:r>
        <w:r w:rsidRPr="005B7D6C" w:rsidDel="00826C4B">
          <w:rPr>
            <w:rFonts w:asciiTheme="minorBidi" w:hAnsiTheme="minorBidi"/>
            <w:sz w:val="20"/>
            <w:szCs w:val="20"/>
            <w:rPrChange w:id="75" w:author="Sharma, Girdhari" w:date="2025-07-23T14:58:00Z">
              <w:rPr/>
            </w:rPrChange>
          </w:rPr>
          <w:delText>genus</w:delText>
        </w:r>
        <w:r w:rsidRPr="005B7D6C" w:rsidDel="00826C4B">
          <w:rPr>
            <w:rFonts w:asciiTheme="minorBidi" w:hAnsiTheme="minorBidi"/>
            <w:spacing w:val="40"/>
            <w:sz w:val="20"/>
            <w:szCs w:val="20"/>
            <w:rPrChange w:id="76" w:author="Sharma, Girdhari" w:date="2025-07-23T14:58:00Z">
              <w:rPr>
                <w:spacing w:val="40"/>
              </w:rPr>
            </w:rPrChange>
          </w:rPr>
          <w:delText xml:space="preserve"> </w:delText>
        </w:r>
        <w:r w:rsidRPr="005B7D6C" w:rsidDel="00826C4B">
          <w:rPr>
            <w:rFonts w:asciiTheme="minorBidi" w:hAnsiTheme="minorBidi"/>
            <w:i/>
            <w:sz w:val="20"/>
            <w:szCs w:val="20"/>
            <w:rPrChange w:id="77" w:author="Sharma, Girdhari" w:date="2025-07-23T14:58:00Z">
              <w:rPr/>
            </w:rPrChange>
          </w:rPr>
          <w:delText xml:space="preserve">Nannochloropsis </w:delText>
        </w:r>
        <w:r w:rsidRPr="005B7D6C" w:rsidDel="00826C4B">
          <w:rPr>
            <w:rFonts w:asciiTheme="minorBidi" w:hAnsiTheme="minorBidi"/>
            <w:iCs/>
            <w:sz w:val="20"/>
            <w:szCs w:val="20"/>
            <w:rPrChange w:id="78" w:author="Sharma, Girdhari" w:date="2025-07-23T14:58:00Z">
              <w:rPr>
                <w:iCs/>
              </w:rPr>
            </w:rPrChange>
          </w:rPr>
          <w:delText>and</w:delText>
        </w:r>
        <w:r w:rsidRPr="005B7D6C" w:rsidDel="00826C4B">
          <w:rPr>
            <w:rFonts w:asciiTheme="minorBidi" w:hAnsiTheme="minorBidi"/>
            <w:i/>
            <w:sz w:val="20"/>
            <w:szCs w:val="20"/>
            <w:rPrChange w:id="79" w:author="Sharma, Girdhari" w:date="2025-07-23T14:58:00Z">
              <w:rPr/>
            </w:rPrChange>
          </w:rPr>
          <w:delText xml:space="preserve"> Microchloropsis (</w:delText>
        </w:r>
        <w:r w:rsidRPr="005B7D6C" w:rsidDel="00826C4B">
          <w:rPr>
            <w:rFonts w:asciiTheme="minorBidi" w:hAnsiTheme="minorBidi"/>
            <w:iCs/>
            <w:sz w:val="20"/>
            <w:szCs w:val="20"/>
            <w:rPrChange w:id="80" w:author="Sharma, Girdhari" w:date="2025-07-23T14:58:00Z">
              <w:rPr>
                <w:iCs/>
              </w:rPr>
            </w:rPrChange>
          </w:rPr>
          <w:delText>family</w:delText>
        </w:r>
        <w:r w:rsidRPr="005B7D6C" w:rsidDel="00826C4B">
          <w:rPr>
            <w:rFonts w:asciiTheme="minorBidi" w:hAnsiTheme="minorBidi"/>
            <w:i/>
            <w:sz w:val="20"/>
            <w:szCs w:val="20"/>
            <w:rPrChange w:id="81" w:author="Sharma, Girdhari" w:date="2025-07-23T14:58:00Z">
              <w:rPr/>
            </w:rPrChange>
          </w:rPr>
          <w:delText xml:space="preserve"> Monodopsidaceae)</w:delText>
        </w:r>
        <w:r w:rsidRPr="005B7D6C" w:rsidDel="00826C4B">
          <w:rPr>
            <w:rFonts w:asciiTheme="minorBidi" w:hAnsiTheme="minorBidi"/>
            <w:iCs/>
            <w:sz w:val="20"/>
            <w:szCs w:val="20"/>
            <w:rPrChange w:id="82" w:author="Sharma, Girdhari" w:date="2025-07-23T14:58:00Z">
              <w:rPr>
                <w:iCs/>
              </w:rPr>
            </w:rPrChange>
          </w:rPr>
          <w:delText>.</w:delText>
        </w:r>
        <w:r w:rsidRPr="00356B68" w:rsidDel="00826C4B">
          <w:rPr>
            <w:rFonts w:ascii="Arial" w:hAnsi="Arial" w:cs="Arial"/>
            <w:iCs/>
            <w:sz w:val="20"/>
            <w:szCs w:val="20"/>
          </w:rPr>
          <w:delText xml:space="preserve"> </w:delText>
        </w:r>
      </w:del>
    </w:p>
    <w:p w14:paraId="5F1670D1" w14:textId="50639BB7" w:rsidR="00097154" w:rsidRPr="00244F26" w:rsidDel="00B158BB" w:rsidRDefault="00CA5ABC" w:rsidP="00DF5F7E">
      <w:pPr>
        <w:pStyle w:val="ListParagraph"/>
        <w:widowControl w:val="0"/>
        <w:numPr>
          <w:ilvl w:val="3"/>
          <w:numId w:val="15"/>
        </w:numPr>
        <w:tabs>
          <w:tab w:val="left" w:pos="900"/>
        </w:tabs>
        <w:spacing w:before="115"/>
        <w:rPr>
          <w:del w:id="83" w:author="Sharma, Girdhari" w:date="2025-07-23T14:26:00Z"/>
          <w:rFonts w:asciiTheme="minorBidi" w:eastAsia="Arial" w:hAnsiTheme="minorBidi"/>
          <w:bCs/>
          <w:sz w:val="20"/>
          <w:szCs w:val="20"/>
        </w:rPr>
      </w:pPr>
      <w:del w:id="84" w:author="Sharma, Girdhari" w:date="2025-07-23T14:26:00Z">
        <w:r w:rsidDel="00B158BB">
          <w:rPr>
            <w:rFonts w:asciiTheme="minorBidi" w:hAnsiTheme="minorBidi"/>
            <w:b/>
            <w:i/>
            <w:sz w:val="20"/>
            <w:szCs w:val="20"/>
          </w:rPr>
          <w:delText>[</w:delText>
        </w:r>
        <w:r w:rsidR="00097154" w:rsidDel="00B158BB">
          <w:rPr>
            <w:rFonts w:asciiTheme="minorBidi" w:hAnsiTheme="minorBidi"/>
            <w:b/>
            <w:i/>
            <w:sz w:val="20"/>
            <w:szCs w:val="20"/>
          </w:rPr>
          <w:delText xml:space="preserve">Phaeodactylum tricornutum </w:delText>
        </w:r>
        <w:r w:rsidR="00097154" w:rsidRPr="00244F26" w:rsidDel="00B158BB">
          <w:rPr>
            <w:rFonts w:asciiTheme="minorBidi" w:hAnsiTheme="minorBidi"/>
            <w:b/>
            <w:iCs/>
            <w:sz w:val="20"/>
            <w:szCs w:val="20"/>
          </w:rPr>
          <w:delText>oil</w:delText>
        </w:r>
        <w:r w:rsidR="00097154" w:rsidDel="00B158BB">
          <w:rPr>
            <w:rFonts w:asciiTheme="minorBidi" w:hAnsiTheme="minorBidi"/>
            <w:b/>
            <w:iCs/>
            <w:sz w:val="20"/>
            <w:szCs w:val="20"/>
          </w:rPr>
          <w:delText xml:space="preserve"> </w:delText>
        </w:r>
        <w:r w:rsidR="00097154" w:rsidRPr="00244F26" w:rsidDel="00B158BB">
          <w:rPr>
            <w:rFonts w:asciiTheme="minorBidi" w:hAnsiTheme="minorBidi"/>
            <w:bCs/>
            <w:iCs/>
            <w:sz w:val="20"/>
            <w:szCs w:val="20"/>
          </w:rPr>
          <w:delText>is an EPA-rich oil derived</w:delText>
        </w:r>
        <w:r w:rsidR="00097154" w:rsidDel="00B158BB">
          <w:rPr>
            <w:rFonts w:asciiTheme="minorBidi" w:hAnsiTheme="minorBidi"/>
            <w:b/>
            <w:iCs/>
            <w:sz w:val="20"/>
            <w:szCs w:val="20"/>
          </w:rPr>
          <w:delText xml:space="preserve"> </w:delText>
        </w:r>
        <w:r w:rsidR="00097154" w:rsidRPr="00244F26" w:rsidDel="00B158BB">
          <w:rPr>
            <w:rFonts w:asciiTheme="minorBidi" w:hAnsiTheme="minorBidi"/>
            <w:bCs/>
            <w:iCs/>
            <w:sz w:val="20"/>
            <w:szCs w:val="20"/>
          </w:rPr>
          <w:delText xml:space="preserve">from the species of </w:delText>
        </w:r>
        <w:r w:rsidR="00097154" w:rsidDel="00B158BB">
          <w:rPr>
            <w:rFonts w:asciiTheme="minorBidi" w:hAnsiTheme="minorBidi"/>
            <w:bCs/>
            <w:iCs/>
            <w:sz w:val="20"/>
            <w:szCs w:val="20"/>
          </w:rPr>
          <w:delText xml:space="preserve">Phaeodactylum </w:delText>
        </w:r>
        <w:r w:rsidR="00097154" w:rsidRPr="00244F26" w:rsidDel="00B158BB">
          <w:rPr>
            <w:rFonts w:asciiTheme="minorBidi" w:hAnsiTheme="minorBidi"/>
            <w:bCs/>
            <w:i/>
            <w:sz w:val="20"/>
            <w:szCs w:val="20"/>
          </w:rPr>
          <w:delText>tricornutum</w:delText>
        </w:r>
        <w:r w:rsidR="00097154" w:rsidDel="00B158BB">
          <w:rPr>
            <w:rFonts w:asciiTheme="minorBidi" w:hAnsiTheme="minorBidi"/>
            <w:bCs/>
            <w:iCs/>
            <w:sz w:val="20"/>
            <w:szCs w:val="20"/>
          </w:rPr>
          <w:delText xml:space="preserve"> (family Phaeodactylaceae).</w:delText>
        </w:r>
        <w:r w:rsidDel="00B158BB">
          <w:rPr>
            <w:rFonts w:asciiTheme="minorBidi" w:hAnsiTheme="minorBidi"/>
            <w:bCs/>
            <w:iCs/>
            <w:sz w:val="20"/>
            <w:szCs w:val="20"/>
          </w:rPr>
          <w:delText>]</w:delText>
        </w:r>
      </w:del>
    </w:p>
    <w:p w14:paraId="3A68B520" w14:textId="719A1CC4" w:rsidR="00586032" w:rsidRDefault="00765E8B" w:rsidP="00586032">
      <w:pPr>
        <w:pStyle w:val="BodyText"/>
        <w:numPr>
          <w:ilvl w:val="1"/>
          <w:numId w:val="8"/>
        </w:numPr>
        <w:tabs>
          <w:tab w:val="left" w:pos="720"/>
        </w:tabs>
        <w:ind w:left="720" w:right="289" w:hanging="566"/>
        <w:jc w:val="both"/>
        <w:rPr>
          <w:rFonts w:asciiTheme="minorBidi" w:hAnsiTheme="minorBidi"/>
        </w:rPr>
      </w:pPr>
      <w:bookmarkStart w:id="85" w:name="2.1.2_Tuna_oil_is_derived_from_the_speci"/>
      <w:bookmarkStart w:id="86" w:name="2.1.3_Krill_oil_is_derived_from_Euphausi"/>
      <w:bookmarkStart w:id="87" w:name="2.2_Fish_oils_(unnamed)_are_derived_from"/>
      <w:bookmarkStart w:id="88" w:name="2.3_Named_fish_liver_oils_are_derived_fr"/>
      <w:bookmarkStart w:id="89" w:name="2.5_Concentrated_fish_oils_are_derived_f"/>
      <w:bookmarkEnd w:id="85"/>
      <w:bookmarkEnd w:id="86"/>
      <w:bookmarkEnd w:id="87"/>
      <w:bookmarkEnd w:id="88"/>
      <w:bookmarkEnd w:id="89"/>
      <w:r w:rsidRPr="00765E8B">
        <w:rPr>
          <w:rFonts w:asciiTheme="minorBidi" w:hAnsiTheme="minorBidi"/>
          <w:b/>
          <w:spacing w:val="-1"/>
        </w:rPr>
        <w:lastRenderedPageBreak/>
        <w:t>Concentrated</w:t>
      </w:r>
      <w:r w:rsidRPr="00765E8B">
        <w:rPr>
          <w:rFonts w:asciiTheme="minorBidi" w:hAnsiTheme="minorBidi"/>
          <w:b/>
          <w:spacing w:val="-5"/>
        </w:rPr>
        <w:t xml:space="preserve"> microbial </w:t>
      </w:r>
      <w:r w:rsidRPr="00765E8B">
        <w:rPr>
          <w:rFonts w:asciiTheme="minorBidi" w:hAnsiTheme="minorBidi"/>
          <w:b/>
        </w:rPr>
        <w:t>omega-3</w:t>
      </w:r>
      <w:r w:rsidRPr="00765E8B">
        <w:rPr>
          <w:rFonts w:asciiTheme="minorBidi" w:hAnsiTheme="minorBidi"/>
          <w:b/>
          <w:spacing w:val="-5"/>
        </w:rPr>
        <w:t xml:space="preserve"> </w:t>
      </w:r>
      <w:r w:rsidRPr="00765E8B">
        <w:rPr>
          <w:rFonts w:asciiTheme="minorBidi" w:hAnsiTheme="minorBidi"/>
          <w:b/>
        </w:rPr>
        <w:t>oils</w:t>
      </w:r>
      <w:r w:rsidRPr="00765E8B">
        <w:rPr>
          <w:rFonts w:asciiTheme="minorBidi" w:hAnsiTheme="minorBidi"/>
          <w:b/>
          <w:spacing w:val="-4"/>
        </w:rPr>
        <w:t xml:space="preserve"> </w:t>
      </w:r>
      <w:r w:rsidRPr="00765E8B">
        <w:rPr>
          <w:rFonts w:asciiTheme="minorBidi" w:hAnsiTheme="minorBidi"/>
        </w:rPr>
        <w:t>are</w:t>
      </w:r>
      <w:r w:rsidRPr="00765E8B">
        <w:rPr>
          <w:rFonts w:asciiTheme="minorBidi" w:hAnsiTheme="minorBidi"/>
          <w:spacing w:val="-3"/>
        </w:rPr>
        <w:t xml:space="preserve"> </w:t>
      </w:r>
      <w:r w:rsidRPr="00765E8B">
        <w:rPr>
          <w:rFonts w:asciiTheme="minorBidi" w:hAnsiTheme="minorBidi"/>
          <w:spacing w:val="-1"/>
        </w:rPr>
        <w:t>derived</w:t>
      </w:r>
      <w:r w:rsidRPr="00765E8B">
        <w:rPr>
          <w:rFonts w:asciiTheme="minorBidi" w:hAnsiTheme="minorBidi"/>
          <w:spacing w:val="-5"/>
        </w:rPr>
        <w:t xml:space="preserve"> </w:t>
      </w:r>
      <w:r w:rsidRPr="00765E8B">
        <w:rPr>
          <w:rFonts w:asciiTheme="minorBidi" w:hAnsiTheme="minorBidi"/>
        </w:rPr>
        <w:t>from</w:t>
      </w:r>
      <w:r w:rsidRPr="00765E8B">
        <w:rPr>
          <w:rFonts w:asciiTheme="minorBidi" w:hAnsiTheme="minorBidi"/>
          <w:spacing w:val="-4"/>
        </w:rPr>
        <w:t xml:space="preserve"> </w:t>
      </w:r>
      <w:r w:rsidRPr="00765E8B">
        <w:rPr>
          <w:rFonts w:asciiTheme="minorBidi" w:hAnsiTheme="minorBidi"/>
        </w:rPr>
        <w:t>microbial omega-3</w:t>
      </w:r>
      <w:r w:rsidRPr="00765E8B">
        <w:rPr>
          <w:rFonts w:asciiTheme="minorBidi" w:hAnsiTheme="minorBidi"/>
          <w:spacing w:val="-5"/>
        </w:rPr>
        <w:t xml:space="preserve"> </w:t>
      </w:r>
      <w:r w:rsidRPr="00765E8B">
        <w:rPr>
          <w:rFonts w:asciiTheme="minorBidi" w:hAnsiTheme="minorBidi"/>
          <w:spacing w:val="-1"/>
        </w:rPr>
        <w:t>oils</w:t>
      </w:r>
      <w:r w:rsidRPr="00765E8B">
        <w:rPr>
          <w:rFonts w:asciiTheme="minorBidi" w:hAnsiTheme="minorBidi"/>
          <w:spacing w:val="-5"/>
        </w:rPr>
        <w:t xml:space="preserve"> </w:t>
      </w:r>
      <w:r w:rsidRPr="00765E8B">
        <w:rPr>
          <w:rFonts w:asciiTheme="minorBidi" w:hAnsiTheme="minorBidi"/>
        </w:rPr>
        <w:t>described</w:t>
      </w:r>
      <w:r w:rsidRPr="00765E8B">
        <w:rPr>
          <w:rFonts w:asciiTheme="minorBidi" w:hAnsiTheme="minorBidi"/>
          <w:spacing w:val="-5"/>
        </w:rPr>
        <w:t xml:space="preserve"> </w:t>
      </w:r>
      <w:r w:rsidRPr="00765E8B">
        <w:rPr>
          <w:rFonts w:asciiTheme="minorBidi" w:hAnsiTheme="minorBidi"/>
          <w:spacing w:val="-1"/>
        </w:rPr>
        <w:t>in</w:t>
      </w:r>
      <w:r w:rsidRPr="00765E8B">
        <w:rPr>
          <w:rFonts w:asciiTheme="minorBidi" w:hAnsiTheme="minorBidi"/>
          <w:spacing w:val="-4"/>
        </w:rPr>
        <w:t xml:space="preserve"> </w:t>
      </w:r>
      <w:r w:rsidRPr="00765E8B">
        <w:rPr>
          <w:rFonts w:asciiTheme="minorBidi" w:hAnsiTheme="minorBidi"/>
          <w:spacing w:val="-1"/>
        </w:rPr>
        <w:t>Sections</w:t>
      </w:r>
      <w:r w:rsidRPr="00765E8B">
        <w:rPr>
          <w:rFonts w:asciiTheme="minorBidi" w:hAnsiTheme="minorBidi"/>
          <w:spacing w:val="-4"/>
        </w:rPr>
        <w:t xml:space="preserve"> </w:t>
      </w:r>
      <w:r w:rsidRPr="00765E8B">
        <w:rPr>
          <w:rFonts w:asciiTheme="minorBidi" w:hAnsiTheme="minorBidi"/>
        </w:rPr>
        <w:t>2.1</w:t>
      </w:r>
      <w:r w:rsidRPr="00765E8B">
        <w:rPr>
          <w:rFonts w:asciiTheme="minorBidi" w:hAnsiTheme="minorBidi"/>
          <w:spacing w:val="-6"/>
        </w:rPr>
        <w:t xml:space="preserve"> </w:t>
      </w:r>
      <w:r w:rsidRPr="00765E8B">
        <w:rPr>
          <w:rFonts w:asciiTheme="minorBidi" w:hAnsiTheme="minorBidi"/>
          <w:spacing w:val="-1"/>
        </w:rPr>
        <w:t>which</w:t>
      </w:r>
      <w:r w:rsidRPr="00765E8B">
        <w:rPr>
          <w:rFonts w:asciiTheme="minorBidi" w:hAnsiTheme="minorBidi"/>
          <w:spacing w:val="-5"/>
        </w:rPr>
        <w:t xml:space="preserve"> </w:t>
      </w:r>
      <w:r w:rsidRPr="00765E8B">
        <w:rPr>
          <w:rFonts w:asciiTheme="minorBidi" w:hAnsiTheme="minorBidi"/>
        </w:rPr>
        <w:t>have</w:t>
      </w:r>
      <w:r w:rsidRPr="00765E8B">
        <w:rPr>
          <w:rFonts w:asciiTheme="minorBidi" w:hAnsiTheme="minorBidi"/>
          <w:spacing w:val="-6"/>
        </w:rPr>
        <w:t xml:space="preserve"> </w:t>
      </w:r>
      <w:r w:rsidRPr="00765E8B">
        <w:rPr>
          <w:rFonts w:asciiTheme="minorBidi" w:hAnsiTheme="minorBidi"/>
        </w:rPr>
        <w:t>been</w:t>
      </w:r>
      <w:r w:rsidRPr="00765E8B">
        <w:rPr>
          <w:rFonts w:asciiTheme="minorBidi" w:hAnsiTheme="minorBidi"/>
          <w:spacing w:val="-5"/>
        </w:rPr>
        <w:t xml:space="preserve"> </w:t>
      </w:r>
      <w:r w:rsidRPr="00765E8B">
        <w:rPr>
          <w:rFonts w:asciiTheme="minorBidi" w:hAnsiTheme="minorBidi"/>
        </w:rPr>
        <w:t>subjected</w:t>
      </w:r>
      <w:r w:rsidRPr="00765E8B">
        <w:rPr>
          <w:rFonts w:asciiTheme="minorBidi" w:hAnsiTheme="minorBidi"/>
          <w:spacing w:val="75"/>
          <w:w w:val="99"/>
        </w:rPr>
        <w:t xml:space="preserve"> </w:t>
      </w:r>
      <w:r w:rsidRPr="00765E8B">
        <w:rPr>
          <w:rFonts w:asciiTheme="minorBidi" w:hAnsiTheme="minorBidi"/>
        </w:rPr>
        <w:t>to</w:t>
      </w:r>
      <w:r w:rsidRPr="00765E8B">
        <w:rPr>
          <w:rFonts w:asciiTheme="minorBidi" w:hAnsiTheme="minorBidi"/>
          <w:spacing w:val="45"/>
        </w:rPr>
        <w:t xml:space="preserve"> </w:t>
      </w:r>
      <w:r w:rsidRPr="00765E8B">
        <w:rPr>
          <w:rFonts w:asciiTheme="minorBidi" w:hAnsiTheme="minorBidi"/>
        </w:rPr>
        <w:t>processes</w:t>
      </w:r>
      <w:r w:rsidRPr="00765E8B">
        <w:rPr>
          <w:rFonts w:asciiTheme="minorBidi" w:hAnsiTheme="minorBidi"/>
          <w:spacing w:val="47"/>
        </w:rPr>
        <w:t xml:space="preserve"> </w:t>
      </w:r>
      <w:r w:rsidRPr="00765E8B">
        <w:rPr>
          <w:rFonts w:asciiTheme="minorBidi" w:hAnsiTheme="minorBidi"/>
          <w:spacing w:val="-1"/>
        </w:rPr>
        <w:t>that</w:t>
      </w:r>
      <w:r w:rsidRPr="00765E8B">
        <w:rPr>
          <w:rFonts w:asciiTheme="minorBidi" w:hAnsiTheme="minorBidi"/>
          <w:spacing w:val="46"/>
        </w:rPr>
        <w:t xml:space="preserve"> </w:t>
      </w:r>
      <w:r w:rsidRPr="00765E8B">
        <w:rPr>
          <w:rFonts w:asciiTheme="minorBidi" w:hAnsiTheme="minorBidi"/>
          <w:spacing w:val="1"/>
        </w:rPr>
        <w:t>may</w:t>
      </w:r>
      <w:r w:rsidRPr="00765E8B">
        <w:rPr>
          <w:rFonts w:asciiTheme="minorBidi" w:hAnsiTheme="minorBidi"/>
          <w:spacing w:val="45"/>
        </w:rPr>
        <w:t xml:space="preserve"> </w:t>
      </w:r>
      <w:r w:rsidRPr="00765E8B">
        <w:rPr>
          <w:rFonts w:asciiTheme="minorBidi" w:hAnsiTheme="minorBidi"/>
        </w:rPr>
        <w:t>involve,</w:t>
      </w:r>
      <w:r w:rsidRPr="00765E8B">
        <w:rPr>
          <w:rFonts w:asciiTheme="minorBidi" w:hAnsiTheme="minorBidi"/>
          <w:spacing w:val="45"/>
        </w:rPr>
        <w:t xml:space="preserve"> </w:t>
      </w:r>
      <w:r w:rsidRPr="00765E8B">
        <w:rPr>
          <w:rFonts w:asciiTheme="minorBidi" w:hAnsiTheme="minorBidi"/>
        </w:rPr>
        <w:t>but</w:t>
      </w:r>
      <w:r w:rsidRPr="00765E8B">
        <w:rPr>
          <w:rFonts w:asciiTheme="minorBidi" w:hAnsiTheme="minorBidi"/>
          <w:spacing w:val="46"/>
        </w:rPr>
        <w:t xml:space="preserve"> </w:t>
      </w:r>
      <w:r w:rsidRPr="00765E8B">
        <w:rPr>
          <w:rFonts w:asciiTheme="minorBidi" w:hAnsiTheme="minorBidi"/>
        </w:rPr>
        <w:t>are</w:t>
      </w:r>
      <w:r w:rsidRPr="00765E8B">
        <w:rPr>
          <w:rFonts w:asciiTheme="minorBidi" w:hAnsiTheme="minorBidi"/>
          <w:spacing w:val="47"/>
        </w:rPr>
        <w:t xml:space="preserve"> </w:t>
      </w:r>
      <w:r w:rsidRPr="00765E8B">
        <w:rPr>
          <w:rFonts w:asciiTheme="minorBidi" w:hAnsiTheme="minorBidi"/>
        </w:rPr>
        <w:t>not</w:t>
      </w:r>
      <w:r w:rsidRPr="00765E8B">
        <w:rPr>
          <w:rFonts w:asciiTheme="minorBidi" w:hAnsiTheme="minorBidi"/>
          <w:spacing w:val="45"/>
        </w:rPr>
        <w:t xml:space="preserve"> </w:t>
      </w:r>
      <w:r w:rsidRPr="00765E8B">
        <w:rPr>
          <w:rFonts w:asciiTheme="minorBidi" w:hAnsiTheme="minorBidi"/>
        </w:rPr>
        <w:t>limited</w:t>
      </w:r>
      <w:r w:rsidRPr="00765E8B">
        <w:rPr>
          <w:rFonts w:asciiTheme="minorBidi" w:hAnsiTheme="minorBidi"/>
          <w:spacing w:val="47"/>
        </w:rPr>
        <w:t xml:space="preserve"> </w:t>
      </w:r>
      <w:r w:rsidRPr="00765E8B">
        <w:rPr>
          <w:rFonts w:asciiTheme="minorBidi" w:hAnsiTheme="minorBidi"/>
        </w:rPr>
        <w:t>to</w:t>
      </w:r>
      <w:r w:rsidRPr="00765E8B">
        <w:rPr>
          <w:rFonts w:asciiTheme="minorBidi" w:hAnsiTheme="minorBidi"/>
          <w:spacing w:val="45"/>
        </w:rPr>
        <w:t xml:space="preserve"> </w:t>
      </w:r>
      <w:r w:rsidRPr="00765E8B">
        <w:rPr>
          <w:rFonts w:asciiTheme="minorBidi" w:hAnsiTheme="minorBidi"/>
        </w:rPr>
        <w:t>hydrolysis,</w:t>
      </w:r>
      <w:r w:rsidRPr="00765E8B">
        <w:rPr>
          <w:rFonts w:asciiTheme="minorBidi" w:hAnsiTheme="minorBidi"/>
          <w:spacing w:val="46"/>
        </w:rPr>
        <w:t xml:space="preserve"> </w:t>
      </w:r>
      <w:r w:rsidRPr="00765E8B">
        <w:rPr>
          <w:rFonts w:asciiTheme="minorBidi" w:hAnsiTheme="minorBidi"/>
        </w:rPr>
        <w:t>fractionation,</w:t>
      </w:r>
      <w:r w:rsidRPr="00765E8B">
        <w:rPr>
          <w:rFonts w:asciiTheme="minorBidi" w:hAnsiTheme="minorBidi"/>
          <w:spacing w:val="48"/>
        </w:rPr>
        <w:t xml:space="preserve"> </w:t>
      </w:r>
      <w:r w:rsidRPr="00765E8B">
        <w:rPr>
          <w:rFonts w:asciiTheme="minorBidi" w:hAnsiTheme="minorBidi"/>
        </w:rPr>
        <w:t>winterization</w:t>
      </w:r>
      <w:r w:rsidR="005F5013">
        <w:rPr>
          <w:rFonts w:asciiTheme="minorBidi" w:hAnsiTheme="minorBidi"/>
        </w:rPr>
        <w:t>, molecular distillation</w:t>
      </w:r>
      <w:r w:rsidR="00286423">
        <w:rPr>
          <w:rFonts w:asciiTheme="minorBidi" w:hAnsiTheme="minorBidi"/>
        </w:rPr>
        <w:t>, supercritical fluid extraction</w:t>
      </w:r>
      <w:r w:rsidRPr="00765E8B">
        <w:rPr>
          <w:rFonts w:asciiTheme="minorBidi" w:hAnsiTheme="minorBidi"/>
          <w:spacing w:val="45"/>
        </w:rPr>
        <w:t xml:space="preserve"> </w:t>
      </w:r>
      <w:r w:rsidRPr="00765E8B">
        <w:rPr>
          <w:rFonts w:asciiTheme="minorBidi" w:hAnsiTheme="minorBidi"/>
        </w:rPr>
        <w:t>and/or</w:t>
      </w:r>
      <w:r w:rsidRPr="00765E8B">
        <w:rPr>
          <w:rFonts w:asciiTheme="minorBidi" w:hAnsiTheme="minorBidi"/>
          <w:spacing w:val="47"/>
        </w:rPr>
        <w:t xml:space="preserve"> </w:t>
      </w:r>
      <w:r w:rsidRPr="00765E8B">
        <w:rPr>
          <w:rFonts w:asciiTheme="minorBidi" w:hAnsiTheme="minorBidi"/>
          <w:spacing w:val="3"/>
        </w:rPr>
        <w:t>re-</w:t>
      </w:r>
      <w:r w:rsidRPr="00765E8B">
        <w:rPr>
          <w:rFonts w:asciiTheme="minorBidi" w:hAnsiTheme="minorBidi"/>
          <w:spacing w:val="34"/>
          <w:w w:val="99"/>
        </w:rPr>
        <w:t xml:space="preserve"> </w:t>
      </w:r>
      <w:r w:rsidRPr="00765E8B">
        <w:rPr>
          <w:rFonts w:asciiTheme="minorBidi" w:hAnsiTheme="minorBidi"/>
        </w:rPr>
        <w:t>esterification, and/or trans-esterification</w:t>
      </w:r>
      <w:r w:rsidRPr="00765E8B">
        <w:rPr>
          <w:rFonts w:asciiTheme="minorBidi" w:hAnsiTheme="minorBidi"/>
          <w:spacing w:val="-8"/>
        </w:rPr>
        <w:t xml:space="preserve"> </w:t>
      </w:r>
      <w:r w:rsidRPr="00765E8B">
        <w:rPr>
          <w:rFonts w:asciiTheme="minorBidi" w:hAnsiTheme="minorBidi"/>
        </w:rPr>
        <w:t>to</w:t>
      </w:r>
      <w:r w:rsidRPr="00765E8B">
        <w:rPr>
          <w:rFonts w:asciiTheme="minorBidi" w:hAnsiTheme="minorBidi"/>
          <w:spacing w:val="-8"/>
        </w:rPr>
        <w:t xml:space="preserve"> </w:t>
      </w:r>
      <w:r w:rsidRPr="00765E8B">
        <w:rPr>
          <w:rFonts w:asciiTheme="minorBidi" w:hAnsiTheme="minorBidi"/>
        </w:rPr>
        <w:t>increase</w:t>
      </w:r>
      <w:r w:rsidRPr="00765E8B">
        <w:rPr>
          <w:rFonts w:asciiTheme="minorBidi" w:hAnsiTheme="minorBidi"/>
          <w:spacing w:val="-7"/>
        </w:rPr>
        <w:t xml:space="preserve"> </w:t>
      </w:r>
      <w:r w:rsidRPr="00765E8B">
        <w:rPr>
          <w:rFonts w:asciiTheme="minorBidi" w:hAnsiTheme="minorBidi"/>
        </w:rPr>
        <w:t>the</w:t>
      </w:r>
      <w:r w:rsidRPr="00765E8B">
        <w:rPr>
          <w:rFonts w:asciiTheme="minorBidi" w:hAnsiTheme="minorBidi"/>
          <w:spacing w:val="-8"/>
        </w:rPr>
        <w:t xml:space="preserve"> </w:t>
      </w:r>
      <w:r w:rsidRPr="00765E8B">
        <w:rPr>
          <w:rFonts w:asciiTheme="minorBidi" w:hAnsiTheme="minorBidi"/>
        </w:rPr>
        <w:t>concentration</w:t>
      </w:r>
      <w:r w:rsidRPr="00765E8B">
        <w:rPr>
          <w:rFonts w:asciiTheme="minorBidi" w:hAnsiTheme="minorBidi"/>
          <w:spacing w:val="-7"/>
        </w:rPr>
        <w:t xml:space="preserve"> </w:t>
      </w:r>
      <w:r w:rsidRPr="00765E8B">
        <w:rPr>
          <w:rFonts w:asciiTheme="minorBidi" w:hAnsiTheme="minorBidi"/>
        </w:rPr>
        <w:t>of</w:t>
      </w:r>
      <w:r w:rsidRPr="00765E8B">
        <w:rPr>
          <w:rFonts w:asciiTheme="minorBidi" w:hAnsiTheme="minorBidi"/>
          <w:spacing w:val="-6"/>
        </w:rPr>
        <w:t xml:space="preserve"> </w:t>
      </w:r>
      <w:r w:rsidRPr="00765E8B">
        <w:rPr>
          <w:rFonts w:asciiTheme="minorBidi" w:hAnsiTheme="minorBidi"/>
        </w:rPr>
        <w:t>specific</w:t>
      </w:r>
      <w:r w:rsidRPr="00765E8B">
        <w:rPr>
          <w:rFonts w:asciiTheme="minorBidi" w:hAnsiTheme="minorBidi"/>
          <w:spacing w:val="-7"/>
        </w:rPr>
        <w:t xml:space="preserve"> omega-3 </w:t>
      </w:r>
      <w:r w:rsidRPr="00765E8B">
        <w:rPr>
          <w:rFonts w:asciiTheme="minorBidi" w:hAnsiTheme="minorBidi"/>
        </w:rPr>
        <w:t>fatty</w:t>
      </w:r>
      <w:r w:rsidRPr="00765E8B">
        <w:rPr>
          <w:rFonts w:asciiTheme="minorBidi" w:hAnsiTheme="minorBidi"/>
          <w:spacing w:val="-8"/>
        </w:rPr>
        <w:t xml:space="preserve"> </w:t>
      </w:r>
      <w:r w:rsidRPr="00765E8B">
        <w:rPr>
          <w:rFonts w:asciiTheme="minorBidi" w:hAnsiTheme="minorBidi"/>
          <w:spacing w:val="-1"/>
        </w:rPr>
        <w:t>acids.</w:t>
      </w:r>
      <w:bookmarkStart w:id="90" w:name="2.5.1_Concentrated_fish_oil_contains_35_"/>
      <w:bookmarkStart w:id="91" w:name="2.5.2_Highly_concentrated_fish_oil_conta"/>
      <w:bookmarkStart w:id="92" w:name="2.6_Concentrated_fish_oils_ethyl_esters_"/>
      <w:bookmarkStart w:id="93" w:name="2.6.1_Concentrated_fish_oil_ethyl_esters"/>
      <w:bookmarkStart w:id="94" w:name="2.6.2__Highly_concentrated_fish_oil_ethy"/>
      <w:bookmarkEnd w:id="90"/>
      <w:bookmarkEnd w:id="91"/>
      <w:bookmarkEnd w:id="92"/>
      <w:bookmarkEnd w:id="93"/>
      <w:bookmarkEnd w:id="94"/>
      <w:ins w:id="95" w:author="Sharma, Girdhari" w:date="2025-07-25T09:05:00Z">
        <w:r w:rsidR="0045140F">
          <w:rPr>
            <w:rFonts w:asciiTheme="minorBidi" w:hAnsiTheme="minorBidi"/>
            <w:spacing w:val="-1"/>
          </w:rPr>
          <w:t xml:space="preserve"> [Concentrated microbial omega-3 oils contain </w:t>
        </w:r>
      </w:ins>
      <w:ins w:id="96" w:author="Sharma, Girdhari" w:date="2025-08-05T07:57:00Z">
        <w:r w:rsidR="002958A8">
          <w:rPr>
            <w:rFonts w:asciiTheme="minorBidi" w:hAnsiTheme="minorBidi"/>
            <w:spacing w:val="-1"/>
          </w:rPr>
          <w:t xml:space="preserve">at least </w:t>
        </w:r>
      </w:ins>
      <w:ins w:id="97" w:author="Sharma, Girdhari" w:date="2025-08-05T13:56:00Z">
        <w:r w:rsidR="000457D8">
          <w:rPr>
            <w:rFonts w:asciiTheme="minorBidi" w:hAnsiTheme="minorBidi"/>
            <w:spacing w:val="-1"/>
          </w:rPr>
          <w:t>35</w:t>
        </w:r>
      </w:ins>
      <w:ins w:id="98" w:author="Sharma, Girdhari" w:date="2025-07-25T09:06:00Z">
        <w:r w:rsidR="00F3420A">
          <w:rPr>
            <w:rFonts w:asciiTheme="minorBidi" w:hAnsiTheme="minorBidi"/>
            <w:spacing w:val="-1"/>
          </w:rPr>
          <w:t xml:space="preserve"> % </w:t>
        </w:r>
      </w:ins>
      <w:ins w:id="99" w:author="Sharma, Girdhari" w:date="2025-08-05T13:57:00Z">
        <w:r w:rsidR="006D5E4D">
          <w:rPr>
            <w:rFonts w:asciiTheme="minorBidi" w:hAnsiTheme="minorBidi"/>
            <w:spacing w:val="-1"/>
          </w:rPr>
          <w:t xml:space="preserve">w/w </w:t>
        </w:r>
      </w:ins>
      <w:ins w:id="100" w:author="Sharma, Girdhari" w:date="2025-07-25T09:06:00Z">
        <w:r w:rsidR="00F3420A">
          <w:rPr>
            <w:rFonts w:asciiTheme="minorBidi" w:hAnsiTheme="minorBidi"/>
            <w:spacing w:val="-1"/>
          </w:rPr>
          <w:t>fatty acids as sum of EPA and DHA</w:t>
        </w:r>
        <w:r w:rsidR="009D1220">
          <w:rPr>
            <w:rFonts w:asciiTheme="minorBidi" w:hAnsiTheme="minorBidi"/>
            <w:spacing w:val="-1"/>
          </w:rPr>
          <w:t>.]</w:t>
        </w:r>
      </w:ins>
    </w:p>
    <w:p w14:paraId="14AD613E" w14:textId="521581BB" w:rsidR="00AA2DB2" w:rsidRPr="00586032" w:rsidRDefault="00A46955" w:rsidP="0000488D">
      <w:pPr>
        <w:pStyle w:val="BodyText"/>
        <w:tabs>
          <w:tab w:val="left" w:pos="720"/>
        </w:tabs>
        <w:ind w:right="289"/>
        <w:jc w:val="both"/>
        <w:rPr>
          <w:rFonts w:asciiTheme="minorBidi" w:hAnsiTheme="minorBidi"/>
        </w:rPr>
      </w:pPr>
      <w:del w:id="101" w:author="Sharma, Girdhari" w:date="2025-07-23T10:42:00Z">
        <w:r w:rsidRPr="00586032" w:rsidDel="00147B26">
          <w:rPr>
            <w:rFonts w:asciiTheme="minorBidi" w:hAnsiTheme="minorBidi"/>
            <w:b/>
            <w:spacing w:val="-1"/>
          </w:rPr>
          <w:delText xml:space="preserve">Concentrated </w:delText>
        </w:r>
        <w:r w:rsidRPr="00DF5F7E" w:rsidDel="00147B26">
          <w:rPr>
            <w:rFonts w:asciiTheme="minorBidi" w:hAnsiTheme="minorBidi"/>
            <w:b/>
            <w:i/>
            <w:iCs/>
            <w:spacing w:val="-1"/>
          </w:rPr>
          <w:delText>Nannochloropsis</w:delText>
        </w:r>
        <w:r w:rsidR="00633835" w:rsidRPr="00586032" w:rsidDel="00147B26">
          <w:rPr>
            <w:rFonts w:asciiTheme="minorBidi" w:hAnsiTheme="minorBidi"/>
            <w:b/>
            <w:spacing w:val="-1"/>
          </w:rPr>
          <w:delText xml:space="preserve"> oil</w:delText>
        </w:r>
        <w:r w:rsidR="00633835" w:rsidRPr="00DF5F7E" w:rsidDel="00147B26">
          <w:rPr>
            <w:rFonts w:asciiTheme="minorBidi" w:hAnsiTheme="minorBidi"/>
            <w:bCs/>
            <w:spacing w:val="-1"/>
          </w:rPr>
          <w:delText xml:space="preserve"> contains at least </w:delText>
        </w:r>
        <w:r w:rsidR="00FB68BF" w:rsidRPr="00DF5F7E" w:rsidDel="00147B26">
          <w:rPr>
            <w:rFonts w:asciiTheme="minorBidi" w:hAnsiTheme="minorBidi"/>
            <w:bCs/>
            <w:spacing w:val="-1"/>
          </w:rPr>
          <w:delText>30% EPA.</w:delText>
        </w:r>
      </w:del>
    </w:p>
    <w:p w14:paraId="1A2E0DE1" w14:textId="138D0791" w:rsidR="00765E8B" w:rsidRPr="005F6812" w:rsidDel="009D1220" w:rsidRDefault="00765E8B" w:rsidP="00765E8B">
      <w:pPr>
        <w:pStyle w:val="BodyText"/>
        <w:numPr>
          <w:ilvl w:val="1"/>
          <w:numId w:val="8"/>
        </w:numPr>
        <w:tabs>
          <w:tab w:val="left" w:pos="720"/>
        </w:tabs>
        <w:ind w:left="720" w:right="289" w:hanging="566"/>
        <w:jc w:val="both"/>
        <w:rPr>
          <w:del w:id="102" w:author="Sharma, Girdhari" w:date="2025-07-25T09:06:00Z"/>
          <w:rFonts w:asciiTheme="minorBidi" w:hAnsiTheme="minorBidi"/>
          <w:sz w:val="2"/>
          <w:szCs w:val="2"/>
        </w:rPr>
      </w:pPr>
      <w:del w:id="103" w:author="Sharma, Girdhari" w:date="2025-07-25T09:06:00Z">
        <w:r w:rsidRPr="00765E8B" w:rsidDel="009D1220">
          <w:rPr>
            <w:rFonts w:asciiTheme="minorBidi" w:hAnsiTheme="minorBidi"/>
            <w:bCs/>
            <w:spacing w:val="-1"/>
          </w:rPr>
          <w:delText xml:space="preserve">Blends containing </w:delText>
        </w:r>
        <w:r w:rsidRPr="00765E8B" w:rsidDel="009D1220">
          <w:rPr>
            <w:rFonts w:asciiTheme="minorBidi" w:hAnsiTheme="minorBidi"/>
            <w:bCs/>
            <w:i/>
            <w:iCs/>
            <w:spacing w:val="-1"/>
          </w:rPr>
          <w:delText>Schizochytrium</w:delText>
        </w:r>
        <w:r w:rsidRPr="00765E8B" w:rsidDel="009D1220">
          <w:rPr>
            <w:rFonts w:asciiTheme="minorBidi" w:hAnsiTheme="minorBidi"/>
            <w:bCs/>
            <w:spacing w:val="-1"/>
          </w:rPr>
          <w:delText xml:space="preserve"> oils, </w:delText>
        </w:r>
        <w:r w:rsidRPr="00765E8B" w:rsidDel="009D1220">
          <w:rPr>
            <w:rFonts w:asciiTheme="minorBidi" w:hAnsiTheme="minorBidi"/>
            <w:bCs/>
            <w:i/>
            <w:iCs/>
            <w:spacing w:val="-1"/>
          </w:rPr>
          <w:delText>Nannochloropsis</w:delText>
        </w:r>
        <w:r w:rsidRPr="00765E8B" w:rsidDel="009D1220">
          <w:rPr>
            <w:rFonts w:asciiTheme="minorBidi" w:hAnsiTheme="minorBidi"/>
            <w:bCs/>
            <w:spacing w:val="-1"/>
          </w:rPr>
          <w:delText xml:space="preserve"> oils, </w:delText>
        </w:r>
        <w:r w:rsidR="00E95383" w:rsidDel="009D1220">
          <w:rPr>
            <w:rFonts w:asciiTheme="minorBidi" w:hAnsiTheme="minorBidi"/>
            <w:bCs/>
            <w:spacing w:val="-1"/>
          </w:rPr>
          <w:delText>[</w:delText>
        </w:r>
        <w:r w:rsidR="00354154" w:rsidRPr="00BA072F" w:rsidDel="009D1220">
          <w:rPr>
            <w:rFonts w:asciiTheme="minorBidi" w:hAnsiTheme="minorBidi"/>
            <w:bCs/>
            <w:i/>
            <w:iCs/>
            <w:spacing w:val="-1"/>
          </w:rPr>
          <w:delText>Crypthecodinium</w:delText>
        </w:r>
        <w:r w:rsidR="00354154" w:rsidDel="009D1220">
          <w:rPr>
            <w:rFonts w:asciiTheme="minorBidi" w:hAnsiTheme="minorBidi"/>
            <w:bCs/>
            <w:spacing w:val="-1"/>
          </w:rPr>
          <w:delText xml:space="preserve"> oils,</w:delText>
        </w:r>
        <w:r w:rsidR="002C178A" w:rsidDel="009D1220">
          <w:rPr>
            <w:rFonts w:asciiTheme="minorBidi" w:hAnsiTheme="minorBidi"/>
            <w:bCs/>
            <w:spacing w:val="-1"/>
          </w:rPr>
          <w:delText xml:space="preserve"> </w:delText>
        </w:r>
        <w:r w:rsidR="002C178A" w:rsidRPr="00BA072F" w:rsidDel="009D1220">
          <w:rPr>
            <w:rFonts w:asciiTheme="minorBidi" w:hAnsiTheme="minorBidi"/>
            <w:bCs/>
            <w:i/>
            <w:iCs/>
            <w:spacing w:val="-1"/>
          </w:rPr>
          <w:delText>Phaeodactylum tricornutum</w:delText>
        </w:r>
        <w:r w:rsidR="002C178A" w:rsidRPr="00BA072F" w:rsidDel="009D1220">
          <w:rPr>
            <w:rFonts w:asciiTheme="minorBidi" w:hAnsiTheme="minorBidi"/>
            <w:bCs/>
            <w:spacing w:val="-1"/>
          </w:rPr>
          <w:delText xml:space="preserve">, </w:delText>
        </w:r>
        <w:r w:rsidR="002C178A" w:rsidRPr="00BA072F" w:rsidDel="009D1220">
          <w:rPr>
            <w:rFonts w:asciiTheme="minorBidi" w:hAnsiTheme="minorBidi"/>
            <w:bCs/>
            <w:i/>
            <w:iCs/>
            <w:spacing w:val="-1"/>
          </w:rPr>
          <w:delText>Isochrysis galbana</w:delText>
        </w:r>
        <w:r w:rsidR="002C178A" w:rsidRPr="00BA072F" w:rsidDel="009D1220">
          <w:rPr>
            <w:rFonts w:asciiTheme="minorBidi" w:hAnsiTheme="minorBidi"/>
            <w:bCs/>
            <w:spacing w:val="-1"/>
          </w:rPr>
          <w:delText>,</w:delText>
        </w:r>
        <w:r w:rsidR="00E95383" w:rsidDel="009D1220">
          <w:rPr>
            <w:rFonts w:asciiTheme="minorBidi" w:hAnsiTheme="minorBidi"/>
            <w:bCs/>
            <w:spacing w:val="-1"/>
          </w:rPr>
          <w:delText>]</w:delText>
        </w:r>
        <w:r w:rsidR="002C178A" w:rsidRPr="00BA072F" w:rsidDel="009D1220">
          <w:rPr>
            <w:rFonts w:asciiTheme="minorBidi" w:hAnsiTheme="minorBidi"/>
            <w:bCs/>
            <w:spacing w:val="-1"/>
          </w:rPr>
          <w:delText xml:space="preserve"> </w:delText>
        </w:r>
        <w:r w:rsidRPr="00765E8B" w:rsidDel="009D1220">
          <w:rPr>
            <w:rFonts w:asciiTheme="minorBidi" w:hAnsiTheme="minorBidi"/>
            <w:bCs/>
            <w:spacing w:val="-1"/>
          </w:rPr>
          <w:delText>other microbial omega-3 oils and concentrated microbial omega-3 oils, mentioned in sections 2.1.</w:delText>
        </w:r>
      </w:del>
    </w:p>
    <w:p w14:paraId="720587D4" w14:textId="77777777" w:rsidR="00765E8B" w:rsidRPr="005F6812" w:rsidRDefault="00765E8B" w:rsidP="00765E8B">
      <w:pPr>
        <w:pStyle w:val="BodyText"/>
        <w:tabs>
          <w:tab w:val="left" w:pos="720"/>
        </w:tabs>
        <w:ind w:left="720" w:right="289"/>
        <w:jc w:val="both"/>
        <w:rPr>
          <w:rFonts w:asciiTheme="minorBidi" w:hAnsiTheme="minorBidi"/>
          <w:sz w:val="2"/>
          <w:szCs w:val="2"/>
        </w:rPr>
      </w:pPr>
    </w:p>
    <w:p w14:paraId="14D68F02" w14:textId="77777777" w:rsidR="00765E8B" w:rsidRPr="00765E8B" w:rsidRDefault="00765E8B" w:rsidP="00765E8B">
      <w:pPr>
        <w:pStyle w:val="Heading1"/>
        <w:numPr>
          <w:ilvl w:val="0"/>
          <w:numId w:val="8"/>
        </w:numPr>
        <w:tabs>
          <w:tab w:val="left" w:pos="720"/>
        </w:tabs>
        <w:spacing w:before="74"/>
        <w:ind w:left="720" w:hanging="566"/>
        <w:rPr>
          <w:rFonts w:asciiTheme="minorBidi" w:hAnsiTheme="minorBidi" w:cstheme="minorBidi"/>
          <w:b/>
          <w:bCs/>
          <w:color w:val="auto"/>
          <w:sz w:val="20"/>
          <w:szCs w:val="20"/>
        </w:rPr>
      </w:pPr>
      <w:r w:rsidRPr="00765E8B">
        <w:rPr>
          <w:rFonts w:asciiTheme="minorBidi" w:hAnsiTheme="minorBidi" w:cstheme="minorBidi"/>
          <w:b/>
          <w:bCs/>
          <w:color w:val="auto"/>
          <w:sz w:val="20"/>
          <w:szCs w:val="20"/>
        </w:rPr>
        <w:t>ESSENTIAL</w:t>
      </w:r>
      <w:r w:rsidRPr="00765E8B">
        <w:rPr>
          <w:rFonts w:asciiTheme="minorBidi" w:hAnsiTheme="minorBidi" w:cstheme="minorBidi"/>
          <w:b/>
          <w:bCs/>
          <w:color w:val="auto"/>
          <w:spacing w:val="-12"/>
          <w:sz w:val="20"/>
          <w:szCs w:val="20"/>
        </w:rPr>
        <w:t xml:space="preserve"> </w:t>
      </w:r>
      <w:r w:rsidRPr="00765E8B">
        <w:rPr>
          <w:rFonts w:asciiTheme="minorBidi" w:hAnsiTheme="minorBidi" w:cstheme="minorBidi"/>
          <w:b/>
          <w:bCs/>
          <w:color w:val="auto"/>
          <w:sz w:val="20"/>
          <w:szCs w:val="20"/>
        </w:rPr>
        <w:t>COMPOSITION</w:t>
      </w:r>
      <w:r w:rsidRPr="00765E8B">
        <w:rPr>
          <w:rFonts w:asciiTheme="minorBidi" w:hAnsiTheme="minorBidi" w:cstheme="minorBidi"/>
          <w:b/>
          <w:bCs/>
          <w:color w:val="auto"/>
          <w:spacing w:val="-9"/>
          <w:sz w:val="20"/>
          <w:szCs w:val="20"/>
        </w:rPr>
        <w:t xml:space="preserve"> </w:t>
      </w:r>
      <w:r w:rsidRPr="00765E8B">
        <w:rPr>
          <w:rFonts w:asciiTheme="minorBidi" w:hAnsiTheme="minorBidi" w:cstheme="minorBidi"/>
          <w:b/>
          <w:bCs/>
          <w:color w:val="auto"/>
          <w:spacing w:val="-2"/>
          <w:sz w:val="20"/>
          <w:szCs w:val="20"/>
        </w:rPr>
        <w:t>AND</w:t>
      </w:r>
      <w:r w:rsidRPr="00765E8B">
        <w:rPr>
          <w:rFonts w:asciiTheme="minorBidi" w:hAnsiTheme="minorBidi" w:cstheme="minorBidi"/>
          <w:b/>
          <w:bCs/>
          <w:color w:val="auto"/>
          <w:spacing w:val="-13"/>
          <w:sz w:val="20"/>
          <w:szCs w:val="20"/>
        </w:rPr>
        <w:t xml:space="preserve"> </w:t>
      </w:r>
      <w:r w:rsidRPr="00765E8B">
        <w:rPr>
          <w:rFonts w:asciiTheme="minorBidi" w:hAnsiTheme="minorBidi" w:cstheme="minorBidi"/>
          <w:b/>
          <w:bCs/>
          <w:color w:val="auto"/>
          <w:sz w:val="20"/>
          <w:szCs w:val="20"/>
        </w:rPr>
        <w:t>QUALITY</w:t>
      </w:r>
      <w:r w:rsidRPr="00765E8B">
        <w:rPr>
          <w:rFonts w:asciiTheme="minorBidi" w:hAnsiTheme="minorBidi" w:cstheme="minorBidi"/>
          <w:b/>
          <w:bCs/>
          <w:color w:val="auto"/>
          <w:spacing w:val="-11"/>
          <w:sz w:val="20"/>
          <w:szCs w:val="20"/>
        </w:rPr>
        <w:t xml:space="preserve"> </w:t>
      </w:r>
      <w:r w:rsidRPr="00765E8B">
        <w:rPr>
          <w:rFonts w:asciiTheme="minorBidi" w:hAnsiTheme="minorBidi" w:cstheme="minorBidi"/>
          <w:b/>
          <w:bCs/>
          <w:color w:val="auto"/>
          <w:sz w:val="20"/>
          <w:szCs w:val="20"/>
        </w:rPr>
        <w:t>FACTORS</w:t>
      </w:r>
    </w:p>
    <w:p w14:paraId="0638F468" w14:textId="7083E8C8" w:rsidR="00765E8B" w:rsidRPr="00DF5F7E" w:rsidRDefault="00765E8B" w:rsidP="00765E8B">
      <w:pPr>
        <w:widowControl w:val="0"/>
        <w:numPr>
          <w:ilvl w:val="1"/>
          <w:numId w:val="8"/>
        </w:numPr>
        <w:tabs>
          <w:tab w:val="left" w:pos="720"/>
        </w:tabs>
        <w:spacing w:before="120"/>
        <w:ind w:left="720" w:hanging="566"/>
        <w:rPr>
          <w:rFonts w:asciiTheme="minorBidi" w:eastAsia="Arial" w:hAnsiTheme="minorBidi"/>
          <w:sz w:val="20"/>
          <w:szCs w:val="20"/>
        </w:rPr>
      </w:pPr>
      <w:bookmarkStart w:id="104" w:name="3.1_GLC_ranges_of_fatty_acid_composition"/>
      <w:bookmarkEnd w:id="104"/>
      <w:r w:rsidRPr="00765E8B">
        <w:rPr>
          <w:rFonts w:asciiTheme="minorBidi" w:hAnsiTheme="minorBidi"/>
          <w:b/>
          <w:sz w:val="20"/>
          <w:szCs w:val="20"/>
        </w:rPr>
        <w:t>Gas-Liquid Chromatography (GLC)</w:t>
      </w:r>
      <w:r w:rsidRPr="00765E8B">
        <w:rPr>
          <w:rFonts w:asciiTheme="minorBidi" w:hAnsiTheme="minorBidi"/>
          <w:b/>
          <w:spacing w:val="-7"/>
          <w:sz w:val="20"/>
          <w:szCs w:val="20"/>
        </w:rPr>
        <w:t xml:space="preserve"> </w:t>
      </w:r>
      <w:r w:rsidRPr="00765E8B">
        <w:rPr>
          <w:rFonts w:asciiTheme="minorBidi" w:hAnsiTheme="minorBidi"/>
          <w:b/>
          <w:spacing w:val="-1"/>
          <w:sz w:val="20"/>
          <w:szCs w:val="20"/>
        </w:rPr>
        <w:t>ranges</w:t>
      </w:r>
      <w:r w:rsidRPr="00765E8B">
        <w:rPr>
          <w:rFonts w:asciiTheme="minorBidi" w:hAnsiTheme="minorBidi"/>
          <w:b/>
          <w:spacing w:val="-6"/>
          <w:sz w:val="20"/>
          <w:szCs w:val="20"/>
        </w:rPr>
        <w:t xml:space="preserve"> </w:t>
      </w:r>
      <w:r w:rsidRPr="00765E8B">
        <w:rPr>
          <w:rFonts w:asciiTheme="minorBidi" w:hAnsiTheme="minorBidi"/>
          <w:b/>
          <w:sz w:val="20"/>
          <w:szCs w:val="20"/>
        </w:rPr>
        <w:t>of</w:t>
      </w:r>
      <w:r w:rsidRPr="00765E8B">
        <w:rPr>
          <w:rFonts w:asciiTheme="minorBidi" w:hAnsiTheme="minorBidi"/>
          <w:b/>
          <w:spacing w:val="-6"/>
          <w:sz w:val="20"/>
          <w:szCs w:val="20"/>
        </w:rPr>
        <w:t xml:space="preserve"> </w:t>
      </w:r>
      <w:ins w:id="105" w:author="Sharma, Girdhari" w:date="2025-07-23T12:34:00Z">
        <w:r w:rsidR="00B275C4">
          <w:rPr>
            <w:rFonts w:asciiTheme="minorBidi" w:hAnsiTheme="minorBidi"/>
            <w:b/>
            <w:spacing w:val="-6"/>
            <w:sz w:val="20"/>
            <w:szCs w:val="20"/>
          </w:rPr>
          <w:t>EPA and DHA</w:t>
        </w:r>
      </w:ins>
      <w:del w:id="106" w:author="Sharma, Girdhari" w:date="2025-07-23T12:34:00Z">
        <w:r w:rsidRPr="00765E8B" w:rsidDel="00F761C9">
          <w:rPr>
            <w:rFonts w:asciiTheme="minorBidi" w:hAnsiTheme="minorBidi"/>
            <w:b/>
            <w:sz w:val="20"/>
            <w:szCs w:val="20"/>
          </w:rPr>
          <w:delText>fatty</w:delText>
        </w:r>
        <w:r w:rsidRPr="00765E8B" w:rsidDel="00F761C9">
          <w:rPr>
            <w:rFonts w:asciiTheme="minorBidi" w:hAnsiTheme="minorBidi"/>
            <w:b/>
            <w:spacing w:val="-7"/>
            <w:sz w:val="20"/>
            <w:szCs w:val="20"/>
          </w:rPr>
          <w:delText xml:space="preserve"> </w:delText>
        </w:r>
        <w:r w:rsidRPr="00765E8B" w:rsidDel="00F761C9">
          <w:rPr>
            <w:rFonts w:asciiTheme="minorBidi" w:hAnsiTheme="minorBidi"/>
            <w:b/>
            <w:spacing w:val="-1"/>
            <w:sz w:val="20"/>
            <w:szCs w:val="20"/>
          </w:rPr>
          <w:delText>acid</w:delText>
        </w:r>
        <w:r w:rsidRPr="00765E8B" w:rsidDel="00F761C9">
          <w:rPr>
            <w:rFonts w:asciiTheme="minorBidi" w:hAnsiTheme="minorBidi"/>
            <w:b/>
            <w:spacing w:val="-4"/>
            <w:sz w:val="20"/>
            <w:szCs w:val="20"/>
          </w:rPr>
          <w:delText xml:space="preserve"> </w:delText>
        </w:r>
        <w:r w:rsidRPr="00765E8B" w:rsidDel="00F761C9">
          <w:rPr>
            <w:rFonts w:asciiTheme="minorBidi" w:hAnsiTheme="minorBidi"/>
            <w:b/>
            <w:sz w:val="20"/>
            <w:szCs w:val="20"/>
          </w:rPr>
          <w:delText>composition</w:delText>
        </w:r>
      </w:del>
    </w:p>
    <w:p w14:paraId="0B143CE5" w14:textId="2A20B63C" w:rsidR="008853D2" w:rsidRPr="00DF5F7E" w:rsidRDefault="008853D2" w:rsidP="00DF5F7E">
      <w:pPr>
        <w:widowControl w:val="0"/>
        <w:tabs>
          <w:tab w:val="left" w:pos="720"/>
        </w:tabs>
        <w:spacing w:before="120"/>
        <w:ind w:left="720"/>
        <w:rPr>
          <w:rFonts w:asciiTheme="minorBidi" w:eastAsia="Arial" w:hAnsiTheme="minorBidi"/>
          <w:sz w:val="20"/>
          <w:szCs w:val="20"/>
        </w:rPr>
      </w:pPr>
      <w:r w:rsidRPr="00DF5F7E">
        <w:rPr>
          <w:rFonts w:asciiTheme="minorBidi" w:hAnsiTheme="minorBidi"/>
          <w:sz w:val="20"/>
          <w:szCs w:val="20"/>
        </w:rPr>
        <w:t>Sample</w:t>
      </w:r>
      <w:r w:rsidRPr="00DF5F7E">
        <w:rPr>
          <w:rFonts w:asciiTheme="minorBidi" w:hAnsiTheme="minorBidi"/>
          <w:spacing w:val="-6"/>
          <w:sz w:val="20"/>
          <w:szCs w:val="20"/>
        </w:rPr>
        <w:t xml:space="preserve"> </w:t>
      </w:r>
      <w:r w:rsidRPr="00DF5F7E">
        <w:rPr>
          <w:rFonts w:asciiTheme="minorBidi" w:hAnsiTheme="minorBidi"/>
          <w:spacing w:val="-1"/>
          <w:sz w:val="20"/>
          <w:szCs w:val="20"/>
        </w:rPr>
        <w:t>of</w:t>
      </w:r>
      <w:r w:rsidRPr="00DF5F7E">
        <w:rPr>
          <w:rFonts w:asciiTheme="minorBidi" w:hAnsiTheme="minorBidi"/>
          <w:spacing w:val="-4"/>
          <w:sz w:val="20"/>
          <w:szCs w:val="20"/>
        </w:rPr>
        <w:t xml:space="preserve"> </w:t>
      </w:r>
      <w:r w:rsidRPr="00DF5F7E">
        <w:rPr>
          <w:rFonts w:asciiTheme="minorBidi" w:hAnsiTheme="minorBidi"/>
          <w:bCs/>
          <w:i/>
          <w:sz w:val="20"/>
          <w:szCs w:val="20"/>
        </w:rPr>
        <w:t>microbial omega-3</w:t>
      </w:r>
      <w:r w:rsidRPr="00DF5F7E">
        <w:rPr>
          <w:rFonts w:asciiTheme="minorBidi" w:hAnsiTheme="minorBidi"/>
          <w:b/>
          <w:i/>
          <w:spacing w:val="-13"/>
          <w:sz w:val="20"/>
          <w:szCs w:val="20"/>
        </w:rPr>
        <w:t xml:space="preserve"> </w:t>
      </w:r>
      <w:r w:rsidRPr="00DF5F7E">
        <w:rPr>
          <w:rFonts w:asciiTheme="minorBidi" w:hAnsiTheme="minorBidi"/>
          <w:spacing w:val="-1"/>
          <w:sz w:val="20"/>
          <w:szCs w:val="20"/>
        </w:rPr>
        <w:t>oils</w:t>
      </w:r>
      <w:r w:rsidRPr="00DF5F7E">
        <w:rPr>
          <w:rFonts w:asciiTheme="minorBidi" w:hAnsiTheme="minorBidi"/>
          <w:spacing w:val="-3"/>
          <w:sz w:val="20"/>
          <w:szCs w:val="20"/>
        </w:rPr>
        <w:t xml:space="preserve"> </w:t>
      </w:r>
      <w:r w:rsidRPr="00DF5F7E">
        <w:rPr>
          <w:rFonts w:asciiTheme="minorBidi" w:hAnsiTheme="minorBidi"/>
          <w:sz w:val="20"/>
          <w:szCs w:val="20"/>
        </w:rPr>
        <w:t>described</w:t>
      </w:r>
      <w:r w:rsidRPr="00DF5F7E">
        <w:rPr>
          <w:rFonts w:asciiTheme="minorBidi" w:hAnsiTheme="minorBidi"/>
          <w:spacing w:val="-5"/>
          <w:sz w:val="20"/>
          <w:szCs w:val="20"/>
        </w:rPr>
        <w:t xml:space="preserve"> </w:t>
      </w:r>
      <w:r w:rsidRPr="00DF5F7E">
        <w:rPr>
          <w:rFonts w:asciiTheme="minorBidi" w:hAnsiTheme="minorBidi"/>
          <w:sz w:val="20"/>
          <w:szCs w:val="20"/>
        </w:rPr>
        <w:t>in</w:t>
      </w:r>
      <w:r w:rsidRPr="00DF5F7E">
        <w:rPr>
          <w:rFonts w:asciiTheme="minorBidi" w:hAnsiTheme="minorBidi"/>
          <w:spacing w:val="-6"/>
          <w:sz w:val="20"/>
          <w:szCs w:val="20"/>
        </w:rPr>
        <w:t xml:space="preserve"> </w:t>
      </w:r>
      <w:r w:rsidRPr="00DF5F7E">
        <w:rPr>
          <w:rFonts w:asciiTheme="minorBidi" w:hAnsiTheme="minorBidi"/>
          <w:sz w:val="20"/>
          <w:szCs w:val="20"/>
        </w:rPr>
        <w:t>Sections</w:t>
      </w:r>
      <w:r w:rsidRPr="00DF5F7E">
        <w:rPr>
          <w:rFonts w:asciiTheme="minorBidi" w:hAnsiTheme="minorBidi"/>
          <w:spacing w:val="-5"/>
          <w:sz w:val="20"/>
          <w:szCs w:val="20"/>
        </w:rPr>
        <w:t xml:space="preserve"> </w:t>
      </w:r>
      <w:r w:rsidRPr="00DF5F7E">
        <w:rPr>
          <w:rFonts w:asciiTheme="minorBidi" w:hAnsiTheme="minorBidi"/>
          <w:sz w:val="20"/>
          <w:szCs w:val="20"/>
        </w:rPr>
        <w:t>2.1</w:t>
      </w:r>
      <w:r w:rsidRPr="00DF5F7E">
        <w:rPr>
          <w:rFonts w:asciiTheme="minorBidi" w:hAnsiTheme="minorBidi"/>
          <w:spacing w:val="-4"/>
          <w:sz w:val="20"/>
          <w:szCs w:val="20"/>
        </w:rPr>
        <w:t xml:space="preserve"> </w:t>
      </w:r>
      <w:r w:rsidRPr="00DF5F7E">
        <w:rPr>
          <w:rFonts w:asciiTheme="minorBidi" w:hAnsiTheme="minorBidi"/>
          <w:spacing w:val="-1"/>
          <w:sz w:val="20"/>
          <w:szCs w:val="20"/>
        </w:rPr>
        <w:t>shall</w:t>
      </w:r>
      <w:r w:rsidRPr="00DF5F7E">
        <w:rPr>
          <w:rFonts w:asciiTheme="minorBidi" w:hAnsiTheme="minorBidi"/>
          <w:spacing w:val="-5"/>
          <w:sz w:val="20"/>
          <w:szCs w:val="20"/>
        </w:rPr>
        <w:t xml:space="preserve"> </w:t>
      </w:r>
      <w:r w:rsidRPr="00DF5F7E">
        <w:rPr>
          <w:rFonts w:asciiTheme="minorBidi" w:hAnsiTheme="minorBidi"/>
          <w:spacing w:val="-1"/>
          <w:sz w:val="20"/>
          <w:szCs w:val="20"/>
        </w:rPr>
        <w:t>fall</w:t>
      </w:r>
      <w:r w:rsidRPr="00DF5F7E">
        <w:rPr>
          <w:rFonts w:asciiTheme="minorBidi" w:hAnsiTheme="minorBidi"/>
          <w:spacing w:val="-3"/>
          <w:sz w:val="20"/>
          <w:szCs w:val="20"/>
        </w:rPr>
        <w:t xml:space="preserve"> </w:t>
      </w:r>
      <w:r w:rsidRPr="00DF5F7E">
        <w:rPr>
          <w:rFonts w:asciiTheme="minorBidi" w:hAnsiTheme="minorBidi"/>
          <w:spacing w:val="-1"/>
          <w:sz w:val="20"/>
          <w:szCs w:val="20"/>
        </w:rPr>
        <w:t>within</w:t>
      </w:r>
      <w:r w:rsidRPr="00DF5F7E">
        <w:rPr>
          <w:rFonts w:asciiTheme="minorBidi" w:hAnsiTheme="minorBidi"/>
          <w:spacing w:val="-6"/>
          <w:sz w:val="20"/>
          <w:szCs w:val="20"/>
        </w:rPr>
        <w:t xml:space="preserve"> </w:t>
      </w:r>
      <w:r w:rsidRPr="00DF5F7E">
        <w:rPr>
          <w:rFonts w:asciiTheme="minorBidi" w:hAnsiTheme="minorBidi"/>
          <w:sz w:val="20"/>
          <w:szCs w:val="20"/>
        </w:rPr>
        <w:t>the</w:t>
      </w:r>
      <w:r w:rsidRPr="00DF5F7E">
        <w:rPr>
          <w:rFonts w:asciiTheme="minorBidi" w:hAnsiTheme="minorBidi"/>
          <w:spacing w:val="-5"/>
          <w:sz w:val="20"/>
          <w:szCs w:val="20"/>
        </w:rPr>
        <w:t xml:space="preserve"> </w:t>
      </w:r>
      <w:r w:rsidRPr="00DF5F7E">
        <w:rPr>
          <w:rFonts w:asciiTheme="minorBidi" w:hAnsiTheme="minorBidi"/>
          <w:sz w:val="20"/>
          <w:szCs w:val="20"/>
        </w:rPr>
        <w:t>appropriate</w:t>
      </w:r>
      <w:r w:rsidRPr="00DF5F7E">
        <w:rPr>
          <w:rFonts w:asciiTheme="minorBidi" w:hAnsiTheme="minorBidi"/>
          <w:spacing w:val="-5"/>
          <w:sz w:val="20"/>
          <w:szCs w:val="20"/>
        </w:rPr>
        <w:t xml:space="preserve"> </w:t>
      </w:r>
      <w:r w:rsidRPr="00DF5F7E">
        <w:rPr>
          <w:rFonts w:asciiTheme="minorBidi" w:hAnsiTheme="minorBidi"/>
          <w:sz w:val="20"/>
          <w:szCs w:val="20"/>
        </w:rPr>
        <w:t>ranges</w:t>
      </w:r>
      <w:r w:rsidRPr="00DF5F7E">
        <w:rPr>
          <w:rFonts w:asciiTheme="minorBidi" w:hAnsiTheme="minorBidi"/>
          <w:spacing w:val="-5"/>
          <w:sz w:val="20"/>
          <w:szCs w:val="20"/>
        </w:rPr>
        <w:t xml:space="preserve"> </w:t>
      </w:r>
      <w:r w:rsidRPr="00DF5F7E">
        <w:rPr>
          <w:rFonts w:asciiTheme="minorBidi" w:hAnsiTheme="minorBidi"/>
          <w:sz w:val="20"/>
          <w:szCs w:val="20"/>
        </w:rPr>
        <w:t>specified</w:t>
      </w:r>
      <w:r w:rsidRPr="00DF5F7E">
        <w:rPr>
          <w:rFonts w:asciiTheme="minorBidi" w:hAnsiTheme="minorBidi"/>
          <w:spacing w:val="-5"/>
          <w:sz w:val="20"/>
          <w:szCs w:val="20"/>
        </w:rPr>
        <w:t xml:space="preserve"> </w:t>
      </w:r>
      <w:r w:rsidRPr="00DF5F7E">
        <w:rPr>
          <w:rFonts w:asciiTheme="minorBidi" w:hAnsiTheme="minorBidi"/>
          <w:spacing w:val="-1"/>
          <w:sz w:val="20"/>
          <w:szCs w:val="20"/>
        </w:rPr>
        <w:t>in</w:t>
      </w:r>
      <w:r w:rsidRPr="00DF5F7E">
        <w:rPr>
          <w:rFonts w:asciiTheme="minorBidi" w:hAnsiTheme="minorBidi"/>
          <w:spacing w:val="-4"/>
          <w:sz w:val="20"/>
          <w:szCs w:val="20"/>
        </w:rPr>
        <w:t xml:space="preserve"> </w:t>
      </w:r>
      <w:r w:rsidRPr="00DF5F7E">
        <w:rPr>
          <w:rFonts w:asciiTheme="minorBidi" w:hAnsiTheme="minorBidi"/>
          <w:sz w:val="20"/>
          <w:szCs w:val="20"/>
        </w:rPr>
        <w:t>Table 1 (expressed as percentages of total weight, w/w)</w:t>
      </w:r>
      <w:del w:id="107" w:author="Sharma, Girdhari" w:date="2025-08-04T13:38:00Z">
        <w:r w:rsidRPr="00DF5F7E" w:rsidDel="00860CBC">
          <w:rPr>
            <w:rFonts w:asciiTheme="minorBidi" w:hAnsiTheme="minorBidi"/>
            <w:sz w:val="20"/>
            <w:szCs w:val="20"/>
          </w:rPr>
          <w:delText xml:space="preserve"> and Table 2</w:delText>
        </w:r>
      </w:del>
      <w:del w:id="108" w:author="Sharma, Girdhari" w:date="2025-07-23T12:42:00Z">
        <w:r w:rsidRPr="00DF5F7E" w:rsidDel="006F2241">
          <w:rPr>
            <w:rFonts w:asciiTheme="minorBidi" w:hAnsiTheme="minorBidi"/>
            <w:sz w:val="20"/>
            <w:szCs w:val="20"/>
          </w:rPr>
          <w:delText xml:space="preserve"> (expressed as percentages of total fatty acids, w/w)</w:delText>
        </w:r>
      </w:del>
      <w:r w:rsidRPr="00DF5F7E">
        <w:rPr>
          <w:rFonts w:asciiTheme="minorBidi" w:hAnsiTheme="minorBidi"/>
          <w:sz w:val="20"/>
          <w:szCs w:val="20"/>
        </w:rPr>
        <w:t>.</w:t>
      </w:r>
    </w:p>
    <w:p w14:paraId="6B22767E" w14:textId="6AC49220" w:rsidR="00B21DFD" w:rsidRPr="00DF5F7E" w:rsidRDefault="00B21DFD" w:rsidP="00765E8B">
      <w:pPr>
        <w:widowControl w:val="0"/>
        <w:numPr>
          <w:ilvl w:val="1"/>
          <w:numId w:val="8"/>
        </w:numPr>
        <w:tabs>
          <w:tab w:val="left" w:pos="720"/>
        </w:tabs>
        <w:spacing w:before="120"/>
        <w:ind w:left="720" w:hanging="566"/>
        <w:rPr>
          <w:rFonts w:asciiTheme="minorBidi" w:eastAsia="Arial" w:hAnsiTheme="minorBidi"/>
          <w:sz w:val="20"/>
          <w:szCs w:val="20"/>
        </w:rPr>
      </w:pPr>
      <w:r>
        <w:rPr>
          <w:rFonts w:asciiTheme="minorBidi" w:hAnsiTheme="minorBidi"/>
          <w:b/>
          <w:sz w:val="20"/>
          <w:szCs w:val="20"/>
        </w:rPr>
        <w:t>Other essential composition criteria</w:t>
      </w:r>
    </w:p>
    <w:p w14:paraId="195733E5" w14:textId="7A6D6968" w:rsidR="008853D2" w:rsidRPr="00DF5F7E" w:rsidRDefault="008853D2" w:rsidP="00DF5F7E">
      <w:pPr>
        <w:widowControl w:val="0"/>
        <w:tabs>
          <w:tab w:val="left" w:pos="720"/>
        </w:tabs>
        <w:spacing w:before="120"/>
        <w:ind w:left="720"/>
        <w:rPr>
          <w:rFonts w:asciiTheme="minorBidi" w:hAnsiTheme="minorBidi"/>
          <w:sz w:val="20"/>
          <w:szCs w:val="20"/>
        </w:rPr>
      </w:pPr>
      <w:del w:id="109" w:author="Sharma, Girdhari" w:date="2025-07-25T14:15:00Z">
        <w:r w:rsidRPr="00DF5F7E" w:rsidDel="007B3039">
          <w:rPr>
            <w:rFonts w:asciiTheme="minorBidi" w:hAnsiTheme="minorBidi"/>
            <w:sz w:val="20"/>
            <w:szCs w:val="20"/>
          </w:rPr>
          <w:delText xml:space="preserve">Other than concentrated microbial omega-3 oil as defined in Section 2.2, </w:delText>
        </w:r>
        <w:r w:rsidRPr="00DF5F7E" w:rsidDel="007B3039">
          <w:rPr>
            <w:rFonts w:asciiTheme="minorBidi" w:hAnsiTheme="minorBidi"/>
            <w:i/>
            <w:iCs/>
            <w:sz w:val="20"/>
            <w:szCs w:val="20"/>
          </w:rPr>
          <w:delText>Nannochloropsis</w:delText>
        </w:r>
        <w:r w:rsidRPr="00DF5F7E" w:rsidDel="007B3039">
          <w:rPr>
            <w:rFonts w:asciiTheme="minorBidi" w:hAnsiTheme="minorBidi"/>
            <w:sz w:val="20"/>
            <w:szCs w:val="20"/>
          </w:rPr>
          <w:delText xml:space="preserve"> oil contains </w:delText>
        </w:r>
        <w:r w:rsidRPr="00DF5F7E" w:rsidDel="007B3039">
          <w:rPr>
            <w:rFonts w:asciiTheme="minorBidi" w:hAnsiTheme="minorBidi" w:hint="eastAsia"/>
            <w:sz w:val="20"/>
            <w:szCs w:val="20"/>
          </w:rPr>
          <w:delText>≥</w:delText>
        </w:r>
        <w:r w:rsidRPr="00DF5F7E" w:rsidDel="007B3039">
          <w:rPr>
            <w:rFonts w:asciiTheme="minorBidi" w:hAnsiTheme="minorBidi"/>
            <w:sz w:val="20"/>
            <w:szCs w:val="20"/>
          </w:rPr>
          <w:delText xml:space="preserve"> 15% polar lipids and 0.5 – 35% neutral lipids (as percentage of total lipids (w/w)</w:delText>
        </w:r>
        <w:r w:rsidR="0025618F" w:rsidRPr="00DF5F7E" w:rsidDel="007B3039">
          <w:rPr>
            <w:rFonts w:asciiTheme="minorBidi" w:hAnsiTheme="minorBidi"/>
            <w:sz w:val="20"/>
            <w:szCs w:val="20"/>
          </w:rPr>
          <w:delText xml:space="preserve">). </w:delText>
        </w:r>
        <w:r w:rsidRPr="00DF5F7E" w:rsidDel="007B3039">
          <w:rPr>
            <w:rFonts w:asciiTheme="minorBidi" w:hAnsiTheme="minorBidi"/>
            <w:sz w:val="20"/>
            <w:szCs w:val="20"/>
          </w:rPr>
          <w:delText>The polar lipid composition may include, but is not limited to, glycolipids, phospholipids, and betaine lipids.</w:delText>
        </w:r>
      </w:del>
    </w:p>
    <w:p w14:paraId="11CA7CF9" w14:textId="2E159238" w:rsidR="00B21DFD" w:rsidRPr="00DF5F7E" w:rsidRDefault="00B21DFD" w:rsidP="00765E8B">
      <w:pPr>
        <w:widowControl w:val="0"/>
        <w:numPr>
          <w:ilvl w:val="1"/>
          <w:numId w:val="8"/>
        </w:numPr>
        <w:tabs>
          <w:tab w:val="left" w:pos="720"/>
        </w:tabs>
        <w:spacing w:before="120"/>
        <w:ind w:left="720" w:hanging="566"/>
        <w:rPr>
          <w:rFonts w:asciiTheme="minorBidi" w:eastAsia="Arial" w:hAnsiTheme="minorBidi"/>
          <w:sz w:val="20"/>
          <w:szCs w:val="20"/>
        </w:rPr>
      </w:pPr>
      <w:r>
        <w:rPr>
          <w:rFonts w:asciiTheme="minorBidi" w:hAnsiTheme="minorBidi"/>
          <w:b/>
          <w:sz w:val="20"/>
          <w:szCs w:val="20"/>
        </w:rPr>
        <w:t>Quality parameters</w:t>
      </w:r>
    </w:p>
    <w:p w14:paraId="75CB1978" w14:textId="0C94FEF6" w:rsidR="00153A4B" w:rsidRPr="00DF5F7E" w:rsidRDefault="00153A4B" w:rsidP="00DF5F7E">
      <w:pPr>
        <w:widowControl w:val="0"/>
        <w:tabs>
          <w:tab w:val="left" w:pos="720"/>
        </w:tabs>
        <w:spacing w:before="120"/>
        <w:ind w:left="720"/>
        <w:rPr>
          <w:rFonts w:asciiTheme="minorBidi" w:hAnsiTheme="minorBidi"/>
          <w:sz w:val="20"/>
          <w:szCs w:val="20"/>
        </w:rPr>
      </w:pPr>
      <w:r w:rsidRPr="00DF5F7E">
        <w:rPr>
          <w:rFonts w:asciiTheme="minorBidi" w:hAnsiTheme="minorBidi"/>
          <w:sz w:val="20"/>
          <w:szCs w:val="20"/>
        </w:rPr>
        <w:t xml:space="preserve">Note: this section does not apply to </w:t>
      </w:r>
      <w:proofErr w:type="spellStart"/>
      <w:r w:rsidRPr="00DF5F7E">
        <w:rPr>
          <w:rFonts w:asciiTheme="minorBidi" w:hAnsiTheme="minorBidi"/>
          <w:sz w:val="20"/>
          <w:szCs w:val="20"/>
        </w:rPr>
        <w:t>flavoured</w:t>
      </w:r>
      <w:proofErr w:type="spellEnd"/>
      <w:r w:rsidRPr="00DF5F7E">
        <w:rPr>
          <w:rFonts w:asciiTheme="minorBidi" w:hAnsiTheme="minorBidi"/>
          <w:sz w:val="20"/>
          <w:szCs w:val="20"/>
        </w:rPr>
        <w:t xml:space="preserve"> microbial omega-3 oils where the added </w:t>
      </w:r>
      <w:proofErr w:type="spellStart"/>
      <w:r w:rsidRPr="00DF5F7E">
        <w:rPr>
          <w:rFonts w:asciiTheme="minorBidi" w:hAnsiTheme="minorBidi"/>
          <w:sz w:val="20"/>
          <w:szCs w:val="20"/>
        </w:rPr>
        <w:t>flavourings</w:t>
      </w:r>
      <w:proofErr w:type="spellEnd"/>
      <w:r w:rsidRPr="00DF5F7E">
        <w:rPr>
          <w:rFonts w:asciiTheme="minorBidi" w:hAnsiTheme="minorBidi"/>
          <w:sz w:val="20"/>
          <w:szCs w:val="20"/>
        </w:rPr>
        <w:t xml:space="preserve"> may interfere with the analytical determination of oxidation parameters.</w:t>
      </w:r>
    </w:p>
    <w:p w14:paraId="63CC1E78" w14:textId="6A408310" w:rsidR="00FB73B9" w:rsidRPr="00DF5F7E" w:rsidRDefault="00765E8B" w:rsidP="00D406B4">
      <w:pPr>
        <w:widowControl w:val="0"/>
        <w:numPr>
          <w:ilvl w:val="2"/>
          <w:numId w:val="8"/>
        </w:numPr>
        <w:tabs>
          <w:tab w:val="left" w:pos="673"/>
        </w:tabs>
        <w:spacing w:before="118"/>
        <w:ind w:left="663" w:right="115" w:hanging="562"/>
        <w:rPr>
          <w:rFonts w:asciiTheme="minorBidi" w:eastAsia="Arial" w:hAnsiTheme="minorBidi"/>
          <w:iCs/>
          <w:sz w:val="20"/>
          <w:szCs w:val="20"/>
        </w:rPr>
      </w:pPr>
      <w:r w:rsidRPr="00765E8B">
        <w:rPr>
          <w:rFonts w:asciiTheme="minorBidi" w:hAnsiTheme="minorBidi"/>
        </w:rPr>
        <w:tab/>
      </w:r>
      <w:bookmarkStart w:id="110" w:name="3.3_Quality_parameters"/>
      <w:bookmarkStart w:id="111" w:name="3.3.1_Fish_oils,_fish_liver_oils,_concen"/>
      <w:bookmarkEnd w:id="110"/>
      <w:bookmarkEnd w:id="111"/>
      <w:r w:rsidR="00FB73B9" w:rsidRPr="00D406B4">
        <w:rPr>
          <w:rFonts w:asciiTheme="minorBidi" w:hAnsiTheme="minorBidi"/>
          <w:iCs/>
          <w:sz w:val="20"/>
          <w:szCs w:val="20"/>
        </w:rPr>
        <w:t>Microbial omega-3</w:t>
      </w:r>
      <w:r w:rsidR="00FB73B9" w:rsidRPr="00D406B4">
        <w:rPr>
          <w:rFonts w:asciiTheme="minorBidi" w:hAnsiTheme="minorBidi"/>
          <w:iCs/>
          <w:spacing w:val="-2"/>
          <w:sz w:val="20"/>
          <w:szCs w:val="20"/>
        </w:rPr>
        <w:t xml:space="preserve"> </w:t>
      </w:r>
      <w:r w:rsidR="00FB73B9" w:rsidRPr="00D406B4">
        <w:rPr>
          <w:rFonts w:asciiTheme="minorBidi" w:hAnsiTheme="minorBidi"/>
          <w:iCs/>
          <w:sz w:val="20"/>
          <w:szCs w:val="20"/>
        </w:rPr>
        <w:t xml:space="preserve">oils </w:t>
      </w:r>
      <w:r w:rsidR="00FB73B9" w:rsidRPr="00D406B4">
        <w:rPr>
          <w:rFonts w:asciiTheme="minorBidi" w:hAnsiTheme="minorBidi"/>
          <w:iCs/>
          <w:spacing w:val="-1"/>
          <w:sz w:val="20"/>
          <w:szCs w:val="20"/>
        </w:rPr>
        <w:t>(Section</w:t>
      </w:r>
      <w:r w:rsidR="00FB73B9" w:rsidRPr="00D406B4">
        <w:rPr>
          <w:rFonts w:asciiTheme="minorBidi" w:hAnsiTheme="minorBidi"/>
          <w:iCs/>
          <w:spacing w:val="-3"/>
          <w:sz w:val="20"/>
          <w:szCs w:val="20"/>
        </w:rPr>
        <w:t xml:space="preserve"> </w:t>
      </w:r>
      <w:r w:rsidR="00FB73B9" w:rsidRPr="00D406B4">
        <w:rPr>
          <w:rFonts w:asciiTheme="minorBidi" w:hAnsiTheme="minorBidi"/>
          <w:iCs/>
          <w:sz w:val="20"/>
          <w:szCs w:val="20"/>
        </w:rPr>
        <w:t xml:space="preserve">2.1) shall comply with the quality parameters specified in Table </w:t>
      </w:r>
      <w:del w:id="112" w:author="Sharma, Girdhari" w:date="2025-08-04T13:40:00Z">
        <w:r w:rsidR="00FB73B9" w:rsidRPr="00D406B4" w:rsidDel="00C81985">
          <w:rPr>
            <w:rFonts w:asciiTheme="minorBidi" w:hAnsiTheme="minorBidi"/>
            <w:iCs/>
            <w:sz w:val="20"/>
            <w:szCs w:val="20"/>
          </w:rPr>
          <w:delText>3</w:delText>
        </w:r>
      </w:del>
      <w:ins w:id="113" w:author="Sharma, Girdhari" w:date="2025-08-04T13:40:00Z">
        <w:r w:rsidR="00C81985">
          <w:rPr>
            <w:rFonts w:asciiTheme="minorBidi" w:hAnsiTheme="minorBidi"/>
            <w:iCs/>
            <w:sz w:val="20"/>
            <w:szCs w:val="20"/>
          </w:rPr>
          <w:t>2</w:t>
        </w:r>
      </w:ins>
      <w:r w:rsidR="00FB73B9" w:rsidRPr="00D406B4">
        <w:rPr>
          <w:rFonts w:asciiTheme="minorBidi" w:hAnsiTheme="minorBidi"/>
          <w:iCs/>
          <w:sz w:val="20"/>
          <w:szCs w:val="20"/>
        </w:rPr>
        <w:t>.</w:t>
      </w:r>
    </w:p>
    <w:p w14:paraId="1D4307BB" w14:textId="77777777" w:rsidR="009274D5" w:rsidRPr="009274D5" w:rsidRDefault="009274D5" w:rsidP="00422D6A">
      <w:pPr>
        <w:ind w:left="720"/>
        <w:rPr>
          <w:rFonts w:asciiTheme="minorBidi" w:hAnsiTheme="minorBidi"/>
          <w:sz w:val="2"/>
          <w:szCs w:val="2"/>
          <w:lang w:val="en-GB"/>
        </w:rPr>
      </w:pPr>
    </w:p>
    <w:p w14:paraId="3C64C2CC" w14:textId="77777777" w:rsidR="00422D6A" w:rsidRPr="00422D6A" w:rsidRDefault="00422D6A" w:rsidP="00422D6A">
      <w:pPr>
        <w:pStyle w:val="Heading1"/>
        <w:numPr>
          <w:ilvl w:val="0"/>
          <w:numId w:val="8"/>
        </w:numPr>
        <w:tabs>
          <w:tab w:val="left" w:pos="673"/>
        </w:tabs>
        <w:ind w:left="663" w:hanging="562"/>
        <w:rPr>
          <w:rFonts w:asciiTheme="minorBidi" w:hAnsiTheme="minorBidi" w:cstheme="minorBidi"/>
          <w:b/>
          <w:bCs/>
          <w:color w:val="auto"/>
          <w:sz w:val="20"/>
          <w:szCs w:val="20"/>
        </w:rPr>
      </w:pPr>
      <w:r w:rsidRPr="00422D6A">
        <w:rPr>
          <w:rFonts w:asciiTheme="minorBidi" w:hAnsiTheme="minorBidi" w:cstheme="minorBidi"/>
          <w:b/>
          <w:bCs/>
          <w:color w:val="auto"/>
          <w:sz w:val="20"/>
          <w:szCs w:val="20"/>
        </w:rPr>
        <w:t>FOOD</w:t>
      </w:r>
      <w:r w:rsidRPr="00422D6A">
        <w:rPr>
          <w:rFonts w:asciiTheme="minorBidi" w:hAnsiTheme="minorBidi" w:cstheme="minorBidi"/>
          <w:b/>
          <w:bCs/>
          <w:color w:val="auto"/>
          <w:spacing w:val="-16"/>
          <w:sz w:val="20"/>
          <w:szCs w:val="20"/>
        </w:rPr>
        <w:t xml:space="preserve"> </w:t>
      </w:r>
      <w:r w:rsidRPr="00422D6A">
        <w:rPr>
          <w:rFonts w:asciiTheme="minorBidi" w:hAnsiTheme="minorBidi" w:cstheme="minorBidi"/>
          <w:b/>
          <w:bCs/>
          <w:color w:val="auto"/>
          <w:spacing w:val="-1"/>
          <w:sz w:val="20"/>
          <w:szCs w:val="20"/>
        </w:rPr>
        <w:t>ADDITIVES</w:t>
      </w:r>
    </w:p>
    <w:p w14:paraId="0091EA00" w14:textId="7E4BD9B3" w:rsidR="00422D6A" w:rsidRPr="00422D6A" w:rsidRDefault="00422D6A" w:rsidP="00422D6A">
      <w:pPr>
        <w:pStyle w:val="ListParagraph"/>
        <w:spacing w:before="124" w:line="237" w:lineRule="auto"/>
        <w:ind w:left="672" w:right="118"/>
        <w:jc w:val="both"/>
        <w:rPr>
          <w:rFonts w:asciiTheme="minorBidi" w:hAnsiTheme="minorBidi"/>
          <w:iCs/>
          <w:sz w:val="20"/>
          <w:szCs w:val="20"/>
        </w:rPr>
      </w:pPr>
      <w:r w:rsidRPr="00422D6A">
        <w:rPr>
          <w:rFonts w:asciiTheme="minorBidi" w:hAnsiTheme="minorBidi"/>
          <w:spacing w:val="-1"/>
          <w:sz w:val="20"/>
          <w:szCs w:val="20"/>
        </w:rPr>
        <w:t>Antioxidants,</w:t>
      </w:r>
      <w:r w:rsidRPr="00422D6A">
        <w:rPr>
          <w:rFonts w:asciiTheme="minorBidi" w:hAnsiTheme="minorBidi"/>
          <w:spacing w:val="-12"/>
          <w:sz w:val="20"/>
          <w:szCs w:val="20"/>
        </w:rPr>
        <w:t xml:space="preserve"> </w:t>
      </w:r>
      <w:r w:rsidRPr="00422D6A">
        <w:rPr>
          <w:rFonts w:asciiTheme="minorBidi" w:hAnsiTheme="minorBidi"/>
          <w:sz w:val="20"/>
          <w:szCs w:val="20"/>
        </w:rPr>
        <w:t>sequestrants,</w:t>
      </w:r>
      <w:r w:rsidRPr="00422D6A">
        <w:rPr>
          <w:rFonts w:asciiTheme="minorBidi" w:hAnsiTheme="minorBidi"/>
          <w:spacing w:val="-11"/>
          <w:sz w:val="20"/>
          <w:szCs w:val="20"/>
        </w:rPr>
        <w:t xml:space="preserve"> </w:t>
      </w:r>
      <w:r w:rsidRPr="00422D6A">
        <w:rPr>
          <w:rFonts w:asciiTheme="minorBidi" w:hAnsiTheme="minorBidi"/>
          <w:sz w:val="20"/>
          <w:szCs w:val="20"/>
        </w:rPr>
        <w:t>and</w:t>
      </w:r>
      <w:r w:rsidRPr="00422D6A">
        <w:rPr>
          <w:rFonts w:asciiTheme="minorBidi" w:hAnsiTheme="minorBidi"/>
          <w:spacing w:val="-12"/>
          <w:sz w:val="20"/>
          <w:szCs w:val="20"/>
        </w:rPr>
        <w:t xml:space="preserve"> </w:t>
      </w:r>
      <w:r w:rsidRPr="00422D6A">
        <w:rPr>
          <w:rFonts w:asciiTheme="minorBidi" w:hAnsiTheme="minorBidi"/>
          <w:sz w:val="20"/>
          <w:szCs w:val="20"/>
        </w:rPr>
        <w:t>emulsifiers</w:t>
      </w:r>
      <w:r w:rsidRPr="00422D6A">
        <w:rPr>
          <w:rFonts w:asciiTheme="minorBidi" w:hAnsiTheme="minorBidi"/>
          <w:spacing w:val="-11"/>
          <w:sz w:val="20"/>
          <w:szCs w:val="20"/>
        </w:rPr>
        <w:t xml:space="preserve"> </w:t>
      </w:r>
      <w:r w:rsidRPr="00422D6A">
        <w:rPr>
          <w:rFonts w:asciiTheme="minorBidi" w:hAnsiTheme="minorBidi"/>
          <w:sz w:val="20"/>
          <w:szCs w:val="20"/>
        </w:rPr>
        <w:t>used</w:t>
      </w:r>
      <w:r w:rsidRPr="00422D6A">
        <w:rPr>
          <w:rFonts w:asciiTheme="minorBidi" w:hAnsiTheme="minorBidi"/>
          <w:spacing w:val="-13"/>
          <w:sz w:val="20"/>
          <w:szCs w:val="20"/>
        </w:rPr>
        <w:t xml:space="preserve"> </w:t>
      </w:r>
      <w:r w:rsidRPr="00422D6A">
        <w:rPr>
          <w:rFonts w:asciiTheme="minorBidi" w:hAnsiTheme="minorBidi"/>
          <w:sz w:val="20"/>
          <w:szCs w:val="20"/>
        </w:rPr>
        <w:t>in</w:t>
      </w:r>
      <w:r w:rsidRPr="00422D6A">
        <w:rPr>
          <w:rFonts w:asciiTheme="minorBidi" w:hAnsiTheme="minorBidi"/>
          <w:spacing w:val="-13"/>
          <w:sz w:val="20"/>
          <w:szCs w:val="20"/>
        </w:rPr>
        <w:t xml:space="preserve"> </w:t>
      </w:r>
      <w:r w:rsidRPr="00422D6A">
        <w:rPr>
          <w:rFonts w:asciiTheme="minorBidi" w:hAnsiTheme="minorBidi"/>
          <w:sz w:val="20"/>
          <w:szCs w:val="20"/>
        </w:rPr>
        <w:t>accordance</w:t>
      </w:r>
      <w:r w:rsidRPr="00422D6A">
        <w:rPr>
          <w:rFonts w:asciiTheme="minorBidi" w:hAnsiTheme="minorBidi"/>
          <w:spacing w:val="-10"/>
          <w:sz w:val="20"/>
          <w:szCs w:val="20"/>
        </w:rPr>
        <w:t xml:space="preserve"> </w:t>
      </w:r>
      <w:r w:rsidRPr="00422D6A">
        <w:rPr>
          <w:rFonts w:asciiTheme="minorBidi" w:hAnsiTheme="minorBidi"/>
          <w:spacing w:val="-1"/>
          <w:sz w:val="20"/>
          <w:szCs w:val="20"/>
        </w:rPr>
        <w:t>with</w:t>
      </w:r>
      <w:r w:rsidRPr="00422D6A">
        <w:rPr>
          <w:rFonts w:asciiTheme="minorBidi" w:hAnsiTheme="minorBidi"/>
          <w:spacing w:val="-13"/>
          <w:sz w:val="20"/>
          <w:szCs w:val="20"/>
        </w:rPr>
        <w:t xml:space="preserve"> </w:t>
      </w:r>
      <w:r w:rsidRPr="00422D6A">
        <w:rPr>
          <w:rFonts w:asciiTheme="minorBidi" w:hAnsiTheme="minorBidi"/>
          <w:sz w:val="20"/>
          <w:szCs w:val="20"/>
        </w:rPr>
        <w:t>Tables</w:t>
      </w:r>
      <w:r w:rsidRPr="00422D6A">
        <w:rPr>
          <w:rFonts w:asciiTheme="minorBidi" w:hAnsiTheme="minorBidi"/>
          <w:spacing w:val="-10"/>
          <w:sz w:val="20"/>
          <w:szCs w:val="20"/>
        </w:rPr>
        <w:t xml:space="preserve"> </w:t>
      </w:r>
      <w:r w:rsidRPr="00422D6A">
        <w:rPr>
          <w:rFonts w:asciiTheme="minorBidi" w:hAnsiTheme="minorBidi"/>
          <w:sz w:val="20"/>
          <w:szCs w:val="20"/>
        </w:rPr>
        <w:t>1</w:t>
      </w:r>
      <w:r w:rsidRPr="00422D6A">
        <w:rPr>
          <w:rFonts w:asciiTheme="minorBidi" w:hAnsiTheme="minorBidi"/>
          <w:spacing w:val="-13"/>
          <w:sz w:val="20"/>
          <w:szCs w:val="20"/>
        </w:rPr>
        <w:t xml:space="preserve"> </w:t>
      </w:r>
      <w:r w:rsidRPr="00422D6A">
        <w:rPr>
          <w:rFonts w:asciiTheme="minorBidi" w:hAnsiTheme="minorBidi"/>
          <w:sz w:val="20"/>
          <w:szCs w:val="20"/>
        </w:rPr>
        <w:t>and</w:t>
      </w:r>
      <w:r w:rsidRPr="00422D6A">
        <w:rPr>
          <w:rFonts w:asciiTheme="minorBidi" w:hAnsiTheme="minorBidi"/>
          <w:spacing w:val="-11"/>
          <w:sz w:val="20"/>
          <w:szCs w:val="20"/>
        </w:rPr>
        <w:t xml:space="preserve"> </w:t>
      </w:r>
      <w:r w:rsidRPr="00422D6A">
        <w:rPr>
          <w:rFonts w:asciiTheme="minorBidi" w:hAnsiTheme="minorBidi"/>
          <w:sz w:val="20"/>
          <w:szCs w:val="20"/>
        </w:rPr>
        <w:t>2</w:t>
      </w:r>
      <w:r w:rsidRPr="00422D6A">
        <w:rPr>
          <w:rFonts w:asciiTheme="minorBidi" w:hAnsiTheme="minorBidi"/>
          <w:spacing w:val="-12"/>
          <w:sz w:val="20"/>
          <w:szCs w:val="20"/>
        </w:rPr>
        <w:t xml:space="preserve"> </w:t>
      </w:r>
      <w:r w:rsidRPr="00422D6A">
        <w:rPr>
          <w:rFonts w:asciiTheme="minorBidi" w:hAnsiTheme="minorBidi"/>
          <w:sz w:val="20"/>
          <w:szCs w:val="20"/>
        </w:rPr>
        <w:t>of</w:t>
      </w:r>
      <w:r w:rsidRPr="00422D6A">
        <w:rPr>
          <w:rFonts w:asciiTheme="minorBidi" w:hAnsiTheme="minorBidi"/>
          <w:spacing w:val="-11"/>
          <w:sz w:val="20"/>
          <w:szCs w:val="20"/>
        </w:rPr>
        <w:t xml:space="preserve"> </w:t>
      </w:r>
      <w:r w:rsidRPr="00422D6A">
        <w:rPr>
          <w:rFonts w:asciiTheme="minorBidi" w:hAnsiTheme="minorBidi"/>
          <w:sz w:val="20"/>
          <w:szCs w:val="20"/>
        </w:rPr>
        <w:t>the</w:t>
      </w:r>
      <w:r w:rsidRPr="00422D6A">
        <w:rPr>
          <w:rFonts w:asciiTheme="minorBidi" w:hAnsiTheme="minorBidi"/>
          <w:spacing w:val="44"/>
          <w:w w:val="99"/>
          <w:sz w:val="20"/>
          <w:szCs w:val="20"/>
        </w:rPr>
        <w:t xml:space="preserve"> </w:t>
      </w:r>
      <w:r w:rsidRPr="00422D6A">
        <w:rPr>
          <w:rFonts w:asciiTheme="minorBidi" w:hAnsiTheme="minorBidi"/>
          <w:i/>
          <w:spacing w:val="-1"/>
          <w:sz w:val="20"/>
          <w:szCs w:val="20"/>
        </w:rPr>
        <w:t>General</w:t>
      </w:r>
      <w:r w:rsidRPr="00422D6A">
        <w:rPr>
          <w:rFonts w:asciiTheme="minorBidi" w:hAnsiTheme="minorBidi"/>
          <w:i/>
          <w:spacing w:val="-2"/>
          <w:sz w:val="20"/>
          <w:szCs w:val="20"/>
        </w:rPr>
        <w:t xml:space="preserve"> </w:t>
      </w:r>
      <w:r w:rsidRPr="00422D6A">
        <w:rPr>
          <w:rFonts w:asciiTheme="minorBidi" w:hAnsiTheme="minorBidi"/>
          <w:i/>
          <w:sz w:val="20"/>
          <w:szCs w:val="20"/>
        </w:rPr>
        <w:t>Standard</w:t>
      </w:r>
      <w:r w:rsidRPr="00422D6A">
        <w:rPr>
          <w:rFonts w:asciiTheme="minorBidi" w:hAnsiTheme="minorBidi"/>
          <w:i/>
          <w:spacing w:val="-2"/>
          <w:sz w:val="20"/>
          <w:szCs w:val="20"/>
        </w:rPr>
        <w:t xml:space="preserve"> </w:t>
      </w:r>
      <w:r w:rsidRPr="00422D6A">
        <w:rPr>
          <w:rFonts w:asciiTheme="minorBidi" w:hAnsiTheme="minorBidi"/>
          <w:i/>
          <w:spacing w:val="-1"/>
          <w:sz w:val="20"/>
          <w:szCs w:val="20"/>
        </w:rPr>
        <w:t>for</w:t>
      </w:r>
      <w:r w:rsidRPr="00422D6A">
        <w:rPr>
          <w:rFonts w:asciiTheme="minorBidi" w:hAnsiTheme="minorBidi"/>
          <w:i/>
          <w:spacing w:val="-3"/>
          <w:sz w:val="20"/>
          <w:szCs w:val="20"/>
        </w:rPr>
        <w:t xml:space="preserve"> </w:t>
      </w:r>
      <w:r w:rsidRPr="00422D6A">
        <w:rPr>
          <w:rFonts w:asciiTheme="minorBidi" w:hAnsiTheme="minorBidi"/>
          <w:i/>
          <w:sz w:val="20"/>
          <w:szCs w:val="20"/>
        </w:rPr>
        <w:t>Food</w:t>
      </w:r>
      <w:r w:rsidRPr="00422D6A">
        <w:rPr>
          <w:rFonts w:asciiTheme="minorBidi" w:hAnsiTheme="minorBidi"/>
          <w:i/>
          <w:spacing w:val="-2"/>
          <w:sz w:val="20"/>
          <w:szCs w:val="20"/>
        </w:rPr>
        <w:t xml:space="preserve"> </w:t>
      </w:r>
      <w:r w:rsidRPr="00422D6A">
        <w:rPr>
          <w:rFonts w:asciiTheme="minorBidi" w:hAnsiTheme="minorBidi"/>
          <w:i/>
          <w:spacing w:val="-1"/>
          <w:sz w:val="20"/>
          <w:szCs w:val="20"/>
        </w:rPr>
        <w:t xml:space="preserve">Additives </w:t>
      </w:r>
      <w:r w:rsidRPr="00422D6A">
        <w:rPr>
          <w:rFonts w:asciiTheme="minorBidi" w:hAnsiTheme="minorBidi"/>
          <w:sz w:val="20"/>
          <w:szCs w:val="20"/>
        </w:rPr>
        <w:t>(CXS</w:t>
      </w:r>
      <w:r w:rsidRPr="00422D6A">
        <w:rPr>
          <w:rFonts w:asciiTheme="minorBidi" w:hAnsiTheme="minorBidi"/>
          <w:spacing w:val="-2"/>
          <w:sz w:val="20"/>
          <w:szCs w:val="20"/>
        </w:rPr>
        <w:t xml:space="preserve"> </w:t>
      </w:r>
      <w:r w:rsidRPr="00422D6A">
        <w:rPr>
          <w:rFonts w:asciiTheme="minorBidi" w:hAnsiTheme="minorBidi"/>
          <w:spacing w:val="-1"/>
          <w:sz w:val="20"/>
          <w:szCs w:val="20"/>
        </w:rPr>
        <w:t>192-1995),</w:t>
      </w:r>
      <w:r w:rsidRPr="00422D6A">
        <w:rPr>
          <w:rFonts w:asciiTheme="minorBidi" w:hAnsiTheme="minorBidi"/>
          <w:sz w:val="20"/>
          <w:szCs w:val="20"/>
        </w:rPr>
        <w:t xml:space="preserve"> </w:t>
      </w:r>
      <w:r w:rsidRPr="00422D6A">
        <w:rPr>
          <w:rFonts w:asciiTheme="minorBidi" w:hAnsiTheme="minorBidi"/>
          <w:spacing w:val="-1"/>
          <w:sz w:val="20"/>
          <w:szCs w:val="20"/>
        </w:rPr>
        <w:t>in</w:t>
      </w:r>
      <w:r w:rsidRPr="00422D6A">
        <w:rPr>
          <w:rFonts w:asciiTheme="minorBidi" w:hAnsiTheme="minorBidi"/>
          <w:spacing w:val="-4"/>
          <w:sz w:val="20"/>
          <w:szCs w:val="20"/>
        </w:rPr>
        <w:t xml:space="preserve"> </w:t>
      </w:r>
      <w:r w:rsidRPr="00422D6A">
        <w:rPr>
          <w:rFonts w:asciiTheme="minorBidi" w:hAnsiTheme="minorBidi"/>
          <w:sz w:val="20"/>
          <w:szCs w:val="20"/>
        </w:rPr>
        <w:t>food</w:t>
      </w:r>
      <w:r w:rsidRPr="00422D6A">
        <w:rPr>
          <w:rFonts w:asciiTheme="minorBidi" w:hAnsiTheme="minorBidi"/>
          <w:spacing w:val="-3"/>
          <w:sz w:val="20"/>
          <w:szCs w:val="20"/>
        </w:rPr>
        <w:t xml:space="preserve"> </w:t>
      </w:r>
      <w:r w:rsidRPr="00422D6A">
        <w:rPr>
          <w:rFonts w:asciiTheme="minorBidi" w:hAnsiTheme="minorBidi"/>
          <w:sz w:val="20"/>
          <w:szCs w:val="20"/>
        </w:rPr>
        <w:t>category</w:t>
      </w:r>
      <w:r w:rsidRPr="00422D6A">
        <w:rPr>
          <w:rFonts w:asciiTheme="minorBidi" w:hAnsiTheme="minorBidi"/>
          <w:spacing w:val="-5"/>
          <w:sz w:val="20"/>
          <w:szCs w:val="20"/>
        </w:rPr>
        <w:t xml:space="preserve"> 02.1.3 (Lard, tallow, fish oil, and other animal fats) a</w:t>
      </w:r>
      <w:r w:rsidRPr="00422D6A">
        <w:rPr>
          <w:rFonts w:asciiTheme="minorBidi" w:hAnsiTheme="minorBidi"/>
          <w:sz w:val="20"/>
          <w:szCs w:val="20"/>
        </w:rPr>
        <w:t>re</w:t>
      </w:r>
      <w:r w:rsidRPr="00422D6A">
        <w:rPr>
          <w:rFonts w:asciiTheme="minorBidi" w:hAnsiTheme="minorBidi"/>
          <w:spacing w:val="-6"/>
          <w:sz w:val="20"/>
          <w:szCs w:val="20"/>
        </w:rPr>
        <w:t xml:space="preserve"> </w:t>
      </w:r>
      <w:r w:rsidRPr="00422D6A">
        <w:rPr>
          <w:rFonts w:asciiTheme="minorBidi" w:hAnsiTheme="minorBidi"/>
          <w:sz w:val="20"/>
          <w:szCs w:val="20"/>
        </w:rPr>
        <w:t>acceptable</w:t>
      </w:r>
      <w:r w:rsidRPr="00422D6A">
        <w:rPr>
          <w:rFonts w:asciiTheme="minorBidi" w:hAnsiTheme="minorBidi"/>
          <w:spacing w:val="-6"/>
          <w:sz w:val="20"/>
          <w:szCs w:val="20"/>
        </w:rPr>
        <w:t xml:space="preserve"> </w:t>
      </w:r>
      <w:r w:rsidRPr="00422D6A">
        <w:rPr>
          <w:rFonts w:asciiTheme="minorBidi" w:hAnsiTheme="minorBidi"/>
          <w:sz w:val="20"/>
          <w:szCs w:val="20"/>
        </w:rPr>
        <w:t>for</w:t>
      </w:r>
      <w:r w:rsidRPr="00422D6A">
        <w:rPr>
          <w:rFonts w:asciiTheme="minorBidi" w:hAnsiTheme="minorBidi"/>
          <w:spacing w:val="-6"/>
          <w:sz w:val="20"/>
          <w:szCs w:val="20"/>
        </w:rPr>
        <w:t xml:space="preserve"> </w:t>
      </w:r>
      <w:r w:rsidRPr="00422D6A">
        <w:rPr>
          <w:rFonts w:asciiTheme="minorBidi" w:hAnsiTheme="minorBidi"/>
          <w:sz w:val="20"/>
          <w:szCs w:val="20"/>
        </w:rPr>
        <w:t>use</w:t>
      </w:r>
      <w:r w:rsidRPr="00422D6A">
        <w:rPr>
          <w:rFonts w:asciiTheme="minorBidi" w:hAnsiTheme="minorBidi"/>
          <w:spacing w:val="-6"/>
          <w:sz w:val="20"/>
          <w:szCs w:val="20"/>
        </w:rPr>
        <w:t xml:space="preserve"> </w:t>
      </w:r>
      <w:r w:rsidRPr="00422D6A">
        <w:rPr>
          <w:rFonts w:asciiTheme="minorBidi" w:hAnsiTheme="minorBidi"/>
          <w:sz w:val="20"/>
          <w:szCs w:val="20"/>
        </w:rPr>
        <w:t>in</w:t>
      </w:r>
      <w:r w:rsidRPr="00422D6A">
        <w:rPr>
          <w:rFonts w:asciiTheme="minorBidi" w:hAnsiTheme="minorBidi"/>
          <w:spacing w:val="-6"/>
          <w:sz w:val="20"/>
          <w:szCs w:val="20"/>
        </w:rPr>
        <w:t xml:space="preserve"> </w:t>
      </w:r>
      <w:r w:rsidRPr="00422D6A">
        <w:rPr>
          <w:rFonts w:asciiTheme="minorBidi" w:hAnsiTheme="minorBidi"/>
          <w:sz w:val="20"/>
          <w:szCs w:val="20"/>
        </w:rPr>
        <w:t>foods</w:t>
      </w:r>
      <w:r w:rsidRPr="00422D6A">
        <w:rPr>
          <w:rFonts w:asciiTheme="minorBidi" w:hAnsiTheme="minorBidi"/>
          <w:spacing w:val="-6"/>
          <w:sz w:val="20"/>
          <w:szCs w:val="20"/>
        </w:rPr>
        <w:t xml:space="preserve"> </w:t>
      </w:r>
      <w:r w:rsidRPr="00422D6A">
        <w:rPr>
          <w:rFonts w:asciiTheme="minorBidi" w:hAnsiTheme="minorBidi"/>
          <w:sz w:val="20"/>
          <w:szCs w:val="20"/>
        </w:rPr>
        <w:t>conforming</w:t>
      </w:r>
      <w:r w:rsidRPr="00422D6A">
        <w:rPr>
          <w:rFonts w:asciiTheme="minorBidi" w:hAnsiTheme="minorBidi"/>
          <w:spacing w:val="-6"/>
          <w:sz w:val="20"/>
          <w:szCs w:val="20"/>
        </w:rPr>
        <w:t xml:space="preserve"> </w:t>
      </w:r>
      <w:r w:rsidRPr="00422D6A">
        <w:rPr>
          <w:rFonts w:asciiTheme="minorBidi" w:hAnsiTheme="minorBidi"/>
          <w:sz w:val="20"/>
          <w:szCs w:val="20"/>
        </w:rPr>
        <w:t>to</w:t>
      </w:r>
      <w:r w:rsidRPr="00422D6A">
        <w:rPr>
          <w:rFonts w:asciiTheme="minorBidi" w:hAnsiTheme="minorBidi"/>
          <w:spacing w:val="-6"/>
          <w:sz w:val="20"/>
          <w:szCs w:val="20"/>
        </w:rPr>
        <w:t xml:space="preserve"> </w:t>
      </w:r>
      <w:r w:rsidRPr="00422D6A">
        <w:rPr>
          <w:rFonts w:asciiTheme="minorBidi" w:hAnsiTheme="minorBidi"/>
          <w:sz w:val="20"/>
          <w:szCs w:val="20"/>
        </w:rPr>
        <w:t>this</w:t>
      </w:r>
      <w:r w:rsidRPr="00422D6A">
        <w:rPr>
          <w:rFonts w:asciiTheme="minorBidi" w:hAnsiTheme="minorBidi"/>
          <w:spacing w:val="-2"/>
          <w:sz w:val="20"/>
          <w:szCs w:val="20"/>
        </w:rPr>
        <w:t xml:space="preserve"> </w:t>
      </w:r>
      <w:r w:rsidRPr="00422D6A">
        <w:rPr>
          <w:rFonts w:asciiTheme="minorBidi" w:hAnsiTheme="minorBidi"/>
          <w:sz w:val="20"/>
          <w:szCs w:val="20"/>
        </w:rPr>
        <w:t>Standard</w:t>
      </w:r>
      <w:r w:rsidRPr="00422D6A">
        <w:rPr>
          <w:rFonts w:asciiTheme="minorBidi" w:hAnsiTheme="minorBidi"/>
          <w:i/>
          <w:sz w:val="20"/>
          <w:szCs w:val="20"/>
        </w:rPr>
        <w:t>.</w:t>
      </w:r>
    </w:p>
    <w:p w14:paraId="1B024EAB" w14:textId="77777777" w:rsidR="00422D6A" w:rsidRDefault="00422D6A" w:rsidP="00422D6A">
      <w:pPr>
        <w:pStyle w:val="ListParagraph"/>
        <w:spacing w:before="124" w:line="237" w:lineRule="auto"/>
        <w:ind w:left="672" w:right="118"/>
        <w:jc w:val="both"/>
        <w:rPr>
          <w:rFonts w:asciiTheme="minorBidi" w:hAnsiTheme="minorBidi"/>
          <w:i/>
          <w:sz w:val="20"/>
          <w:szCs w:val="20"/>
        </w:rPr>
      </w:pPr>
    </w:p>
    <w:p w14:paraId="78CAA5F6" w14:textId="64047B7D" w:rsidR="00422D6A" w:rsidRPr="00422D6A" w:rsidRDefault="00422D6A" w:rsidP="00422D6A">
      <w:pPr>
        <w:pStyle w:val="ListParagraph"/>
        <w:spacing w:before="124" w:line="237" w:lineRule="auto"/>
        <w:ind w:left="672" w:right="118"/>
        <w:jc w:val="both"/>
        <w:rPr>
          <w:rFonts w:asciiTheme="minorBidi" w:hAnsiTheme="minorBidi"/>
          <w:iCs/>
          <w:sz w:val="20"/>
          <w:szCs w:val="20"/>
        </w:rPr>
      </w:pPr>
      <w:r w:rsidRPr="00422D6A">
        <w:rPr>
          <w:rFonts w:asciiTheme="minorBidi" w:hAnsiTheme="minorBidi"/>
          <w:i/>
          <w:sz w:val="20"/>
          <w:szCs w:val="20"/>
        </w:rPr>
        <w:t>Note</w:t>
      </w:r>
      <w:r w:rsidRPr="00422D6A">
        <w:rPr>
          <w:rFonts w:asciiTheme="minorBidi" w:hAnsiTheme="minorBidi"/>
          <w:iCs/>
          <w:sz w:val="20"/>
          <w:szCs w:val="20"/>
        </w:rPr>
        <w:t>: It is proposed that CCFO discusses either the addition of a new food category for microbial omega-3 oils in the</w:t>
      </w:r>
      <w:r w:rsidRPr="00422D6A">
        <w:rPr>
          <w:rFonts w:asciiTheme="minorBidi" w:hAnsiTheme="minorBidi"/>
          <w:spacing w:val="44"/>
          <w:w w:val="99"/>
          <w:sz w:val="20"/>
          <w:szCs w:val="20"/>
        </w:rPr>
        <w:t xml:space="preserve"> </w:t>
      </w:r>
      <w:r w:rsidRPr="00422D6A">
        <w:rPr>
          <w:rFonts w:asciiTheme="minorBidi" w:hAnsiTheme="minorBidi"/>
          <w:i/>
          <w:spacing w:val="-1"/>
          <w:sz w:val="20"/>
          <w:szCs w:val="20"/>
        </w:rPr>
        <w:t>General</w:t>
      </w:r>
      <w:r w:rsidRPr="00422D6A">
        <w:rPr>
          <w:rFonts w:asciiTheme="minorBidi" w:hAnsiTheme="minorBidi"/>
          <w:i/>
          <w:spacing w:val="-2"/>
          <w:sz w:val="20"/>
          <w:szCs w:val="20"/>
        </w:rPr>
        <w:t xml:space="preserve"> </w:t>
      </w:r>
      <w:r w:rsidRPr="00422D6A">
        <w:rPr>
          <w:rFonts w:asciiTheme="minorBidi" w:hAnsiTheme="minorBidi"/>
          <w:i/>
          <w:sz w:val="20"/>
          <w:szCs w:val="20"/>
        </w:rPr>
        <w:t>Standard</w:t>
      </w:r>
      <w:r w:rsidRPr="00422D6A">
        <w:rPr>
          <w:rFonts w:asciiTheme="minorBidi" w:hAnsiTheme="minorBidi"/>
          <w:i/>
          <w:spacing w:val="-2"/>
          <w:sz w:val="20"/>
          <w:szCs w:val="20"/>
        </w:rPr>
        <w:t xml:space="preserve"> </w:t>
      </w:r>
      <w:r w:rsidRPr="00422D6A">
        <w:rPr>
          <w:rFonts w:asciiTheme="minorBidi" w:hAnsiTheme="minorBidi"/>
          <w:i/>
          <w:spacing w:val="-1"/>
          <w:sz w:val="20"/>
          <w:szCs w:val="20"/>
        </w:rPr>
        <w:t>for</w:t>
      </w:r>
      <w:r w:rsidRPr="00422D6A">
        <w:rPr>
          <w:rFonts w:asciiTheme="minorBidi" w:hAnsiTheme="minorBidi"/>
          <w:i/>
          <w:spacing w:val="-3"/>
          <w:sz w:val="20"/>
          <w:szCs w:val="20"/>
        </w:rPr>
        <w:t xml:space="preserve"> </w:t>
      </w:r>
      <w:r w:rsidRPr="00422D6A">
        <w:rPr>
          <w:rFonts w:asciiTheme="minorBidi" w:hAnsiTheme="minorBidi"/>
          <w:i/>
          <w:sz w:val="20"/>
          <w:szCs w:val="20"/>
        </w:rPr>
        <w:t>Food</w:t>
      </w:r>
      <w:r w:rsidRPr="00422D6A">
        <w:rPr>
          <w:rFonts w:asciiTheme="minorBidi" w:hAnsiTheme="minorBidi"/>
          <w:i/>
          <w:spacing w:val="-2"/>
          <w:sz w:val="20"/>
          <w:szCs w:val="20"/>
        </w:rPr>
        <w:t xml:space="preserve"> </w:t>
      </w:r>
      <w:r w:rsidRPr="00422D6A">
        <w:rPr>
          <w:rFonts w:asciiTheme="minorBidi" w:hAnsiTheme="minorBidi"/>
          <w:i/>
          <w:spacing w:val="-1"/>
          <w:sz w:val="20"/>
          <w:szCs w:val="20"/>
        </w:rPr>
        <w:t xml:space="preserve">Additives </w:t>
      </w:r>
      <w:r w:rsidRPr="00422D6A">
        <w:rPr>
          <w:rFonts w:asciiTheme="minorBidi" w:hAnsiTheme="minorBidi"/>
          <w:sz w:val="20"/>
          <w:szCs w:val="20"/>
        </w:rPr>
        <w:t>(CXS</w:t>
      </w:r>
      <w:r w:rsidRPr="00422D6A">
        <w:rPr>
          <w:rFonts w:asciiTheme="minorBidi" w:hAnsiTheme="minorBidi"/>
          <w:spacing w:val="-2"/>
          <w:sz w:val="20"/>
          <w:szCs w:val="20"/>
        </w:rPr>
        <w:t xml:space="preserve"> </w:t>
      </w:r>
      <w:r w:rsidRPr="00422D6A">
        <w:rPr>
          <w:rFonts w:asciiTheme="minorBidi" w:hAnsiTheme="minorBidi"/>
          <w:spacing w:val="-1"/>
          <w:sz w:val="20"/>
          <w:szCs w:val="20"/>
        </w:rPr>
        <w:t>192-1995)</w:t>
      </w:r>
      <w:r w:rsidRPr="00422D6A">
        <w:rPr>
          <w:rFonts w:asciiTheme="minorBidi" w:hAnsiTheme="minorBidi"/>
          <w:iCs/>
          <w:sz w:val="20"/>
          <w:szCs w:val="20"/>
        </w:rPr>
        <w:t xml:space="preserve"> or the expansion of the name for food category 02.1.3 to include microbial omega-3 oils. </w:t>
      </w:r>
      <w:proofErr w:type="gramStart"/>
      <w:r w:rsidRPr="00422D6A">
        <w:rPr>
          <w:rFonts w:asciiTheme="minorBidi" w:hAnsiTheme="minorBidi"/>
          <w:iCs/>
          <w:sz w:val="20"/>
          <w:szCs w:val="20"/>
        </w:rPr>
        <w:t>For the purpose of</w:t>
      </w:r>
      <w:proofErr w:type="gramEnd"/>
      <w:r w:rsidRPr="00422D6A">
        <w:rPr>
          <w:rFonts w:asciiTheme="minorBidi" w:hAnsiTheme="minorBidi"/>
          <w:iCs/>
          <w:sz w:val="20"/>
          <w:szCs w:val="20"/>
        </w:rPr>
        <w:t xml:space="preserve"> providing a draft standard with the proposal for new work, the primary concern is to ensure the list of food additives (i.e. antioxidants) is comprehensive.    </w:t>
      </w:r>
    </w:p>
    <w:p w14:paraId="42FAE1ED" w14:textId="77777777" w:rsidR="00422D6A" w:rsidRDefault="00422D6A" w:rsidP="00422D6A">
      <w:pPr>
        <w:pStyle w:val="ListParagraph"/>
        <w:spacing w:before="124" w:line="237" w:lineRule="auto"/>
        <w:ind w:left="672" w:right="118"/>
        <w:jc w:val="both"/>
        <w:rPr>
          <w:rFonts w:asciiTheme="minorBidi" w:hAnsiTheme="minorBidi"/>
          <w:i/>
          <w:sz w:val="20"/>
          <w:szCs w:val="20"/>
        </w:rPr>
      </w:pPr>
    </w:p>
    <w:p w14:paraId="114DD5C4" w14:textId="2C2ECBD3" w:rsidR="00422D6A" w:rsidRPr="00422D6A" w:rsidRDefault="00422D6A" w:rsidP="00422D6A">
      <w:pPr>
        <w:pStyle w:val="ListParagraph"/>
        <w:spacing w:before="124" w:line="237" w:lineRule="auto"/>
        <w:ind w:left="672" w:right="118"/>
        <w:jc w:val="both"/>
        <w:rPr>
          <w:rFonts w:asciiTheme="minorBidi" w:hAnsiTheme="minorBidi"/>
          <w:iCs/>
          <w:sz w:val="20"/>
          <w:szCs w:val="20"/>
        </w:rPr>
      </w:pPr>
      <w:r w:rsidRPr="00422D6A">
        <w:rPr>
          <w:rFonts w:asciiTheme="minorBidi" w:hAnsiTheme="minorBidi"/>
          <w:i/>
          <w:sz w:val="20"/>
          <w:szCs w:val="20"/>
        </w:rPr>
        <w:t>Note</w:t>
      </w:r>
      <w:r w:rsidRPr="00422D6A">
        <w:rPr>
          <w:rFonts w:asciiTheme="minorBidi" w:hAnsiTheme="minorBidi"/>
          <w:iCs/>
          <w:sz w:val="20"/>
          <w:szCs w:val="20"/>
        </w:rPr>
        <w:t xml:space="preserve">: It is proposed that CCFO requests the Codex Committee on Food Additives (CCFA) that the </w:t>
      </w:r>
      <w:r w:rsidRPr="00422D6A">
        <w:rPr>
          <w:rFonts w:asciiTheme="minorBidi" w:hAnsiTheme="minorBidi"/>
          <w:i/>
          <w:spacing w:val="-1"/>
          <w:sz w:val="20"/>
          <w:szCs w:val="20"/>
        </w:rPr>
        <w:t>General</w:t>
      </w:r>
      <w:r w:rsidRPr="00422D6A">
        <w:rPr>
          <w:rFonts w:asciiTheme="minorBidi" w:hAnsiTheme="minorBidi"/>
          <w:i/>
          <w:spacing w:val="-2"/>
          <w:sz w:val="20"/>
          <w:szCs w:val="20"/>
        </w:rPr>
        <w:t xml:space="preserve"> </w:t>
      </w:r>
      <w:r w:rsidRPr="00422D6A">
        <w:rPr>
          <w:rFonts w:asciiTheme="minorBidi" w:hAnsiTheme="minorBidi"/>
          <w:i/>
          <w:sz w:val="20"/>
          <w:szCs w:val="20"/>
        </w:rPr>
        <w:t>Standard</w:t>
      </w:r>
      <w:r w:rsidRPr="00422D6A">
        <w:rPr>
          <w:rFonts w:asciiTheme="minorBidi" w:hAnsiTheme="minorBidi"/>
          <w:i/>
          <w:spacing w:val="-2"/>
          <w:sz w:val="20"/>
          <w:szCs w:val="20"/>
        </w:rPr>
        <w:t xml:space="preserve"> </w:t>
      </w:r>
      <w:r w:rsidRPr="00422D6A">
        <w:rPr>
          <w:rFonts w:asciiTheme="minorBidi" w:hAnsiTheme="minorBidi"/>
          <w:i/>
          <w:spacing w:val="-1"/>
          <w:sz w:val="20"/>
          <w:szCs w:val="20"/>
        </w:rPr>
        <w:t>for</w:t>
      </w:r>
      <w:r w:rsidRPr="00422D6A">
        <w:rPr>
          <w:rFonts w:asciiTheme="minorBidi" w:hAnsiTheme="minorBidi"/>
          <w:i/>
          <w:spacing w:val="-3"/>
          <w:sz w:val="20"/>
          <w:szCs w:val="20"/>
        </w:rPr>
        <w:t xml:space="preserve"> </w:t>
      </w:r>
      <w:r w:rsidRPr="00422D6A">
        <w:rPr>
          <w:rFonts w:asciiTheme="minorBidi" w:hAnsiTheme="minorBidi"/>
          <w:i/>
          <w:sz w:val="20"/>
          <w:szCs w:val="20"/>
        </w:rPr>
        <w:t>Food</w:t>
      </w:r>
      <w:r w:rsidRPr="00422D6A">
        <w:rPr>
          <w:rFonts w:asciiTheme="minorBidi" w:hAnsiTheme="minorBidi"/>
          <w:i/>
          <w:spacing w:val="-2"/>
          <w:sz w:val="20"/>
          <w:szCs w:val="20"/>
        </w:rPr>
        <w:t xml:space="preserve"> </w:t>
      </w:r>
      <w:r w:rsidRPr="00422D6A">
        <w:rPr>
          <w:rFonts w:asciiTheme="minorBidi" w:hAnsiTheme="minorBidi"/>
          <w:i/>
          <w:spacing w:val="-1"/>
          <w:sz w:val="20"/>
          <w:szCs w:val="20"/>
        </w:rPr>
        <w:t xml:space="preserve">Additives </w:t>
      </w:r>
      <w:r w:rsidRPr="00422D6A">
        <w:rPr>
          <w:rFonts w:asciiTheme="minorBidi" w:hAnsiTheme="minorBidi"/>
          <w:sz w:val="20"/>
          <w:szCs w:val="20"/>
        </w:rPr>
        <w:t>(CXS</w:t>
      </w:r>
      <w:r w:rsidRPr="00422D6A">
        <w:rPr>
          <w:rFonts w:asciiTheme="minorBidi" w:hAnsiTheme="minorBidi"/>
          <w:spacing w:val="-2"/>
          <w:sz w:val="20"/>
          <w:szCs w:val="20"/>
        </w:rPr>
        <w:t xml:space="preserve"> </w:t>
      </w:r>
      <w:r w:rsidRPr="00422D6A">
        <w:rPr>
          <w:rFonts w:asciiTheme="minorBidi" w:hAnsiTheme="minorBidi"/>
          <w:spacing w:val="-1"/>
          <w:sz w:val="20"/>
          <w:szCs w:val="20"/>
        </w:rPr>
        <w:t>192-1995) N</w:t>
      </w:r>
      <w:r w:rsidRPr="00422D6A">
        <w:rPr>
          <w:rFonts w:asciiTheme="minorBidi" w:hAnsiTheme="minorBidi"/>
          <w:iCs/>
          <w:sz w:val="20"/>
          <w:szCs w:val="20"/>
        </w:rPr>
        <w:t xml:space="preserve">ote 526 (related to </w:t>
      </w:r>
      <w:proofErr w:type="spellStart"/>
      <w:r w:rsidRPr="00422D6A">
        <w:rPr>
          <w:rFonts w:asciiTheme="minorBidi" w:hAnsiTheme="minorBidi"/>
          <w:iCs/>
          <w:sz w:val="20"/>
          <w:szCs w:val="20"/>
        </w:rPr>
        <w:t>ascorbyl</w:t>
      </w:r>
      <w:proofErr w:type="spellEnd"/>
      <w:r w:rsidRPr="00422D6A">
        <w:rPr>
          <w:rFonts w:asciiTheme="minorBidi" w:hAnsiTheme="minorBidi"/>
          <w:iCs/>
          <w:sz w:val="20"/>
          <w:szCs w:val="20"/>
        </w:rPr>
        <w:t xml:space="preserve"> esters INS 30</w:t>
      </w:r>
      <w:ins w:id="114" w:author="Sharma, Girdhari" w:date="2025-07-23T10:43:00Z">
        <w:r w:rsidR="00144051">
          <w:rPr>
            <w:rFonts w:asciiTheme="minorBidi" w:hAnsiTheme="minorBidi"/>
            <w:iCs/>
            <w:sz w:val="20"/>
            <w:szCs w:val="20"/>
          </w:rPr>
          <w:t>4</w:t>
        </w:r>
      </w:ins>
      <w:del w:id="115" w:author="Sharma, Girdhari" w:date="2025-07-23T10:43:00Z">
        <w:r w:rsidRPr="00422D6A" w:rsidDel="00144051">
          <w:rPr>
            <w:rFonts w:asciiTheme="minorBidi" w:hAnsiTheme="minorBidi"/>
            <w:iCs/>
            <w:sz w:val="20"/>
            <w:szCs w:val="20"/>
          </w:rPr>
          <w:delText>5, 306</w:delText>
        </w:r>
      </w:del>
      <w:r w:rsidRPr="00422D6A">
        <w:rPr>
          <w:rFonts w:asciiTheme="minorBidi" w:hAnsiTheme="minorBidi"/>
          <w:iCs/>
          <w:sz w:val="20"/>
          <w:szCs w:val="20"/>
        </w:rPr>
        <w:t>) – “Except for use in products conforming to the Standards for Fish Oils (CXS 329-2017) at 2500 mg/kg” - is extended to microbial omega-3 oils once the Standard is adopted.</w:t>
      </w:r>
    </w:p>
    <w:p w14:paraId="57F8B73D" w14:textId="77777777" w:rsidR="00422D6A" w:rsidRDefault="00422D6A" w:rsidP="00422D6A">
      <w:pPr>
        <w:pStyle w:val="ListParagraph"/>
        <w:spacing w:before="124" w:line="237" w:lineRule="auto"/>
        <w:ind w:left="672" w:right="118"/>
        <w:jc w:val="both"/>
        <w:rPr>
          <w:rFonts w:asciiTheme="minorBidi" w:hAnsiTheme="minorBidi"/>
          <w:i/>
          <w:sz w:val="20"/>
          <w:szCs w:val="20"/>
        </w:rPr>
      </w:pPr>
    </w:p>
    <w:p w14:paraId="0955C3F2" w14:textId="6F036807" w:rsidR="00422D6A" w:rsidRDefault="00422D6A" w:rsidP="00422D6A">
      <w:pPr>
        <w:pStyle w:val="ListParagraph"/>
        <w:spacing w:before="124" w:line="237" w:lineRule="auto"/>
        <w:ind w:left="672" w:right="118"/>
        <w:jc w:val="both"/>
        <w:rPr>
          <w:rFonts w:ascii="Arial"/>
          <w:iCs/>
          <w:sz w:val="20"/>
        </w:rPr>
      </w:pPr>
      <w:r w:rsidRPr="00422D6A">
        <w:rPr>
          <w:rFonts w:asciiTheme="minorBidi" w:hAnsiTheme="minorBidi"/>
          <w:i/>
          <w:sz w:val="20"/>
          <w:szCs w:val="20"/>
        </w:rPr>
        <w:t>Note</w:t>
      </w:r>
      <w:r w:rsidRPr="00422D6A">
        <w:rPr>
          <w:rFonts w:asciiTheme="minorBidi" w:hAnsiTheme="minorBidi"/>
          <w:iCs/>
          <w:sz w:val="20"/>
          <w:szCs w:val="20"/>
        </w:rPr>
        <w:t xml:space="preserve">: It is proposed that CCFO requests CCFA that the </w:t>
      </w:r>
      <w:r w:rsidRPr="00422D6A">
        <w:rPr>
          <w:rFonts w:asciiTheme="minorBidi" w:hAnsiTheme="minorBidi"/>
          <w:i/>
          <w:spacing w:val="-1"/>
          <w:sz w:val="20"/>
          <w:szCs w:val="20"/>
        </w:rPr>
        <w:t>General</w:t>
      </w:r>
      <w:r w:rsidRPr="00422D6A">
        <w:rPr>
          <w:rFonts w:asciiTheme="minorBidi" w:hAnsiTheme="minorBidi"/>
          <w:i/>
          <w:spacing w:val="-2"/>
          <w:sz w:val="20"/>
          <w:szCs w:val="20"/>
        </w:rPr>
        <w:t xml:space="preserve"> </w:t>
      </w:r>
      <w:r w:rsidRPr="00422D6A">
        <w:rPr>
          <w:rFonts w:asciiTheme="minorBidi" w:hAnsiTheme="minorBidi"/>
          <w:i/>
          <w:sz w:val="20"/>
          <w:szCs w:val="20"/>
        </w:rPr>
        <w:t>Standard</w:t>
      </w:r>
      <w:r w:rsidRPr="00422D6A">
        <w:rPr>
          <w:rFonts w:asciiTheme="minorBidi" w:hAnsiTheme="minorBidi"/>
          <w:i/>
          <w:spacing w:val="-2"/>
          <w:sz w:val="20"/>
          <w:szCs w:val="20"/>
        </w:rPr>
        <w:t xml:space="preserve"> </w:t>
      </w:r>
      <w:r w:rsidRPr="00422D6A">
        <w:rPr>
          <w:rFonts w:asciiTheme="minorBidi" w:hAnsiTheme="minorBidi"/>
          <w:i/>
          <w:spacing w:val="-1"/>
          <w:sz w:val="20"/>
          <w:szCs w:val="20"/>
        </w:rPr>
        <w:t>for</w:t>
      </w:r>
      <w:r w:rsidRPr="00422D6A">
        <w:rPr>
          <w:rFonts w:asciiTheme="minorBidi" w:hAnsiTheme="minorBidi"/>
          <w:i/>
          <w:spacing w:val="-3"/>
          <w:sz w:val="20"/>
          <w:szCs w:val="20"/>
        </w:rPr>
        <w:t xml:space="preserve"> </w:t>
      </w:r>
      <w:r w:rsidRPr="00422D6A">
        <w:rPr>
          <w:rFonts w:asciiTheme="minorBidi" w:hAnsiTheme="minorBidi"/>
          <w:i/>
          <w:sz w:val="20"/>
          <w:szCs w:val="20"/>
        </w:rPr>
        <w:t>Food</w:t>
      </w:r>
      <w:r w:rsidRPr="00422D6A">
        <w:rPr>
          <w:rFonts w:asciiTheme="minorBidi" w:hAnsiTheme="minorBidi"/>
          <w:i/>
          <w:spacing w:val="-2"/>
          <w:sz w:val="20"/>
          <w:szCs w:val="20"/>
        </w:rPr>
        <w:t xml:space="preserve"> </w:t>
      </w:r>
      <w:r w:rsidRPr="00422D6A">
        <w:rPr>
          <w:rFonts w:asciiTheme="minorBidi" w:hAnsiTheme="minorBidi"/>
          <w:i/>
          <w:spacing w:val="-1"/>
          <w:sz w:val="20"/>
          <w:szCs w:val="20"/>
        </w:rPr>
        <w:t xml:space="preserve">Additives </w:t>
      </w:r>
      <w:r w:rsidRPr="00422D6A">
        <w:rPr>
          <w:rFonts w:asciiTheme="minorBidi" w:hAnsiTheme="minorBidi"/>
          <w:sz w:val="20"/>
          <w:szCs w:val="20"/>
        </w:rPr>
        <w:t>(CXS</w:t>
      </w:r>
      <w:r w:rsidRPr="00422D6A">
        <w:rPr>
          <w:rFonts w:asciiTheme="minorBidi" w:hAnsiTheme="minorBidi"/>
          <w:spacing w:val="-2"/>
          <w:sz w:val="20"/>
          <w:szCs w:val="20"/>
        </w:rPr>
        <w:t xml:space="preserve"> </w:t>
      </w:r>
      <w:r w:rsidRPr="00422D6A">
        <w:rPr>
          <w:rFonts w:asciiTheme="minorBidi" w:hAnsiTheme="minorBidi"/>
          <w:spacing w:val="-1"/>
          <w:sz w:val="20"/>
          <w:szCs w:val="20"/>
        </w:rPr>
        <w:t xml:space="preserve">192-1995) </w:t>
      </w:r>
      <w:r w:rsidRPr="00422D6A">
        <w:rPr>
          <w:rFonts w:asciiTheme="minorBidi" w:hAnsiTheme="minorBidi"/>
          <w:iCs/>
          <w:sz w:val="20"/>
          <w:szCs w:val="20"/>
        </w:rPr>
        <w:t xml:space="preserve">Note 527 (related to tocopherols INS 307a, b, c) – “Except for use in products conforming to the Standards for Fish Oils (CXS 329-2017), singly or in combination at 6000 mg/kg” should be </w:t>
      </w:r>
      <w:r w:rsidR="003B635D">
        <w:rPr>
          <w:rFonts w:asciiTheme="minorBidi" w:hAnsiTheme="minorBidi"/>
          <w:iCs/>
          <w:sz w:val="20"/>
          <w:szCs w:val="20"/>
        </w:rPr>
        <w:t xml:space="preserve">updated and </w:t>
      </w:r>
      <w:r w:rsidRPr="00422D6A">
        <w:rPr>
          <w:rFonts w:asciiTheme="minorBidi" w:hAnsiTheme="minorBidi"/>
          <w:iCs/>
          <w:sz w:val="20"/>
          <w:szCs w:val="20"/>
        </w:rPr>
        <w:t>extended to microbial omega-3</w:t>
      </w:r>
      <w:r>
        <w:rPr>
          <w:rFonts w:asciiTheme="minorBidi" w:hAnsiTheme="minorBidi"/>
          <w:iCs/>
          <w:sz w:val="20"/>
          <w:szCs w:val="20"/>
        </w:rPr>
        <w:t xml:space="preserve"> </w:t>
      </w:r>
      <w:r w:rsidRPr="00EB0BE4">
        <w:rPr>
          <w:rFonts w:ascii="Arial"/>
          <w:iCs/>
          <w:sz w:val="20"/>
        </w:rPr>
        <w:t>oils once the Standard is adopted.</w:t>
      </w:r>
    </w:p>
    <w:p w14:paraId="700407F6" w14:textId="77777777" w:rsidR="00422D6A" w:rsidRDefault="00422D6A" w:rsidP="00422D6A">
      <w:pPr>
        <w:pStyle w:val="ListParagraph"/>
        <w:spacing w:before="124" w:line="237" w:lineRule="auto"/>
        <w:ind w:left="672" w:right="118"/>
        <w:jc w:val="both"/>
        <w:rPr>
          <w:rFonts w:ascii="Arial"/>
          <w:i/>
          <w:sz w:val="20"/>
        </w:rPr>
      </w:pPr>
    </w:p>
    <w:p w14:paraId="3A4ACA6B" w14:textId="2B8D929C" w:rsidR="00422D6A" w:rsidRDefault="00422D6A" w:rsidP="00422D6A">
      <w:pPr>
        <w:pStyle w:val="ListParagraph"/>
        <w:spacing w:before="124" w:line="237" w:lineRule="auto"/>
        <w:ind w:left="672" w:right="118"/>
        <w:jc w:val="both"/>
        <w:rPr>
          <w:rFonts w:ascii="Arial"/>
          <w:iCs/>
          <w:sz w:val="20"/>
        </w:rPr>
      </w:pPr>
      <w:r>
        <w:rPr>
          <w:rFonts w:ascii="Arial"/>
          <w:i/>
          <w:sz w:val="20"/>
        </w:rPr>
        <w:t>Note</w:t>
      </w:r>
      <w:r w:rsidRPr="0026111B">
        <w:rPr>
          <w:rFonts w:ascii="Arial"/>
          <w:iCs/>
          <w:sz w:val="20"/>
        </w:rPr>
        <w:t>:</w:t>
      </w:r>
      <w:r>
        <w:rPr>
          <w:rFonts w:ascii="Arial"/>
          <w:iCs/>
          <w:sz w:val="20"/>
        </w:rPr>
        <w:t xml:space="preserve"> Rosemary Extract (INS 392) is not included in the </w:t>
      </w:r>
      <w:r w:rsidRPr="00BC202A">
        <w:rPr>
          <w:rFonts w:ascii="Arial"/>
          <w:i/>
          <w:spacing w:val="-1"/>
          <w:sz w:val="20"/>
        </w:rPr>
        <w:t>General</w:t>
      </w:r>
      <w:r w:rsidRPr="00BC202A">
        <w:rPr>
          <w:rFonts w:ascii="Arial"/>
          <w:i/>
          <w:spacing w:val="-2"/>
          <w:sz w:val="20"/>
        </w:rPr>
        <w:t xml:space="preserve"> </w:t>
      </w:r>
      <w:r w:rsidRPr="00BC202A">
        <w:rPr>
          <w:rFonts w:ascii="Arial"/>
          <w:i/>
          <w:sz w:val="20"/>
        </w:rPr>
        <w:t>Standard</w:t>
      </w:r>
      <w:r w:rsidRPr="00BC202A">
        <w:rPr>
          <w:rFonts w:ascii="Arial"/>
          <w:i/>
          <w:spacing w:val="-2"/>
          <w:sz w:val="20"/>
        </w:rPr>
        <w:t xml:space="preserve"> </w:t>
      </w:r>
      <w:r w:rsidRPr="00BC202A">
        <w:rPr>
          <w:rFonts w:ascii="Arial"/>
          <w:i/>
          <w:spacing w:val="-1"/>
          <w:sz w:val="20"/>
        </w:rPr>
        <w:t>for</w:t>
      </w:r>
      <w:r w:rsidRPr="00BC202A">
        <w:rPr>
          <w:rFonts w:ascii="Arial"/>
          <w:i/>
          <w:spacing w:val="-3"/>
          <w:sz w:val="20"/>
        </w:rPr>
        <w:t xml:space="preserve"> </w:t>
      </w:r>
      <w:r w:rsidRPr="00BC202A">
        <w:rPr>
          <w:rFonts w:ascii="Arial"/>
          <w:i/>
          <w:sz w:val="20"/>
        </w:rPr>
        <w:t>Food</w:t>
      </w:r>
      <w:r w:rsidRPr="00BC202A">
        <w:rPr>
          <w:rFonts w:ascii="Arial"/>
          <w:i/>
          <w:spacing w:val="-2"/>
          <w:sz w:val="20"/>
        </w:rPr>
        <w:t xml:space="preserve"> </w:t>
      </w:r>
      <w:r w:rsidRPr="00BC202A">
        <w:rPr>
          <w:rFonts w:ascii="Arial"/>
          <w:i/>
          <w:spacing w:val="-1"/>
          <w:sz w:val="20"/>
        </w:rPr>
        <w:t xml:space="preserve">Additives </w:t>
      </w:r>
      <w:r w:rsidRPr="00BC202A">
        <w:rPr>
          <w:rFonts w:ascii="Arial"/>
          <w:color w:val="212121"/>
          <w:sz w:val="20"/>
        </w:rPr>
        <w:t>(CXS</w:t>
      </w:r>
      <w:r w:rsidRPr="00BC202A">
        <w:rPr>
          <w:rFonts w:ascii="Arial"/>
          <w:color w:val="212121"/>
          <w:spacing w:val="-2"/>
          <w:sz w:val="20"/>
        </w:rPr>
        <w:t xml:space="preserve"> </w:t>
      </w:r>
      <w:r w:rsidRPr="00BC202A">
        <w:rPr>
          <w:rFonts w:ascii="Arial"/>
          <w:color w:val="212121"/>
          <w:spacing w:val="-1"/>
          <w:sz w:val="20"/>
        </w:rPr>
        <w:t>192-1995)</w:t>
      </w:r>
      <w:r>
        <w:rPr>
          <w:rFonts w:ascii="Arial"/>
          <w:color w:val="212121"/>
          <w:spacing w:val="-1"/>
          <w:sz w:val="20"/>
        </w:rPr>
        <w:t>, but it is included in the amended Priority List of Substances Proposed for Evaluation by JECFA forwarded by the CCFA53 for endorsement by CAC46</w:t>
      </w:r>
      <w:r>
        <w:rPr>
          <w:rStyle w:val="FootnoteReference"/>
          <w:rFonts w:ascii="Arial"/>
          <w:color w:val="212121"/>
          <w:spacing w:val="-1"/>
          <w:sz w:val="20"/>
        </w:rPr>
        <w:footnoteReference w:id="2"/>
      </w:r>
      <w:r>
        <w:rPr>
          <w:rFonts w:ascii="Arial"/>
          <w:color w:val="212121"/>
          <w:spacing w:val="-1"/>
          <w:sz w:val="20"/>
        </w:rPr>
        <w:t xml:space="preserve">. </w:t>
      </w:r>
      <w:r w:rsidR="00175E6E">
        <w:rPr>
          <w:rFonts w:ascii="Arial"/>
          <w:color w:val="212121"/>
          <w:spacing w:val="-1"/>
          <w:sz w:val="20"/>
        </w:rPr>
        <w:t xml:space="preserve">It </w:t>
      </w:r>
      <w:r w:rsidR="002960B4">
        <w:rPr>
          <w:rFonts w:ascii="Arial"/>
          <w:color w:val="212121"/>
          <w:spacing w:val="-1"/>
          <w:sz w:val="20"/>
        </w:rPr>
        <w:t xml:space="preserve">is </w:t>
      </w:r>
      <w:r w:rsidR="00016204">
        <w:rPr>
          <w:rFonts w:ascii="Arial"/>
          <w:color w:val="212121"/>
          <w:spacing w:val="-1"/>
          <w:sz w:val="20"/>
        </w:rPr>
        <w:t>among</w:t>
      </w:r>
      <w:r w:rsidR="00753C05">
        <w:rPr>
          <w:rFonts w:ascii="Arial"/>
          <w:color w:val="212121"/>
          <w:spacing w:val="-1"/>
          <w:sz w:val="20"/>
        </w:rPr>
        <w:t xml:space="preserve"> the list of substances</w:t>
      </w:r>
      <w:r w:rsidR="00C30CDC">
        <w:rPr>
          <w:rFonts w:ascii="Arial"/>
          <w:color w:val="212121"/>
          <w:spacing w:val="-1"/>
          <w:sz w:val="20"/>
        </w:rPr>
        <w:t xml:space="preserve"> </w:t>
      </w:r>
      <w:r w:rsidR="002960B4">
        <w:rPr>
          <w:rFonts w:ascii="Arial"/>
          <w:color w:val="212121"/>
          <w:spacing w:val="-1"/>
          <w:sz w:val="20"/>
        </w:rPr>
        <w:t xml:space="preserve">scheduled for evaluation </w:t>
      </w:r>
      <w:r w:rsidR="00C30CDC">
        <w:rPr>
          <w:rFonts w:ascii="Arial"/>
          <w:color w:val="212121"/>
          <w:spacing w:val="-1"/>
          <w:sz w:val="20"/>
        </w:rPr>
        <w:t xml:space="preserve">or re-evaluation </w:t>
      </w:r>
      <w:r w:rsidR="002960B4">
        <w:rPr>
          <w:rFonts w:ascii="Arial"/>
          <w:color w:val="212121"/>
          <w:spacing w:val="-1"/>
          <w:sz w:val="20"/>
        </w:rPr>
        <w:t xml:space="preserve">at the </w:t>
      </w:r>
      <w:r w:rsidR="009B0A9D">
        <w:rPr>
          <w:rFonts w:ascii="Arial"/>
          <w:color w:val="212121"/>
          <w:spacing w:val="-1"/>
          <w:sz w:val="20"/>
        </w:rPr>
        <w:t>100</w:t>
      </w:r>
      <w:r w:rsidR="009B0A9D" w:rsidRPr="00DF5F7E">
        <w:rPr>
          <w:rFonts w:ascii="Arial"/>
          <w:color w:val="212121"/>
          <w:spacing w:val="-1"/>
          <w:sz w:val="20"/>
          <w:vertAlign w:val="superscript"/>
        </w:rPr>
        <w:t>th</w:t>
      </w:r>
      <w:r w:rsidR="009B0A9D">
        <w:rPr>
          <w:rFonts w:ascii="Arial"/>
          <w:color w:val="212121"/>
          <w:spacing w:val="-1"/>
          <w:sz w:val="20"/>
        </w:rPr>
        <w:t xml:space="preserve"> meeting of the JECFA in </w:t>
      </w:r>
      <w:r w:rsidR="00430F3D">
        <w:rPr>
          <w:rFonts w:ascii="Arial"/>
          <w:color w:val="212121"/>
          <w:spacing w:val="-1"/>
          <w:sz w:val="20"/>
        </w:rPr>
        <w:t>June 2025</w:t>
      </w:r>
      <w:r w:rsidRPr="0026111B">
        <w:rPr>
          <w:rFonts w:ascii="Arial"/>
          <w:color w:val="212121"/>
          <w:spacing w:val="-1"/>
          <w:sz w:val="20"/>
        </w:rPr>
        <w:t>.</w:t>
      </w:r>
      <w:r>
        <w:rPr>
          <w:rFonts w:ascii="Arial"/>
          <w:iCs/>
          <w:sz w:val="20"/>
        </w:rPr>
        <w:t xml:space="preserve">   </w:t>
      </w:r>
    </w:p>
    <w:p w14:paraId="08BE76A7" w14:textId="77777777" w:rsidR="00422D6A" w:rsidRDefault="00422D6A" w:rsidP="00422D6A">
      <w:pPr>
        <w:pStyle w:val="ListParagraph"/>
        <w:spacing w:before="124" w:line="237" w:lineRule="auto"/>
        <w:ind w:left="672" w:right="118"/>
        <w:jc w:val="both"/>
        <w:rPr>
          <w:rFonts w:ascii="Arial"/>
          <w:i/>
          <w:sz w:val="20"/>
        </w:rPr>
      </w:pPr>
    </w:p>
    <w:p w14:paraId="62444ADA" w14:textId="7BAB016D" w:rsidR="00422D6A" w:rsidRPr="0026111B" w:rsidDel="00466D79" w:rsidRDefault="00422D6A" w:rsidP="00422D6A">
      <w:pPr>
        <w:pStyle w:val="ListParagraph"/>
        <w:spacing w:before="124" w:line="237" w:lineRule="auto"/>
        <w:ind w:left="672" w:right="118"/>
        <w:jc w:val="both"/>
        <w:rPr>
          <w:del w:id="116" w:author="Sharma, Girdhari" w:date="2025-08-06T10:44:00Z"/>
          <w:rFonts w:ascii="Arial"/>
          <w:iCs/>
          <w:sz w:val="20"/>
        </w:rPr>
      </w:pPr>
      <w:del w:id="117" w:author="Sharma, Girdhari" w:date="2025-08-06T10:44:00Z">
        <w:r w:rsidRPr="0026111B" w:rsidDel="00466D79">
          <w:rPr>
            <w:rFonts w:ascii="Arial"/>
            <w:i/>
            <w:sz w:val="20"/>
          </w:rPr>
          <w:delText>Note</w:delText>
        </w:r>
        <w:r w:rsidDel="00466D79">
          <w:rPr>
            <w:rFonts w:ascii="Arial"/>
            <w:iCs/>
            <w:sz w:val="20"/>
          </w:rPr>
          <w:delText xml:space="preserve">: For </w:delText>
        </w:r>
        <w:r w:rsidRPr="00565C8C" w:rsidDel="00466D79">
          <w:rPr>
            <w:rFonts w:ascii="Arial"/>
            <w:i/>
            <w:sz w:val="20"/>
          </w:rPr>
          <w:delText>Nannochloropsis</w:delText>
        </w:r>
        <w:r w:rsidDel="00466D79">
          <w:rPr>
            <w:rFonts w:ascii="Arial"/>
            <w:iCs/>
            <w:sz w:val="20"/>
          </w:rPr>
          <w:delText xml:space="preserve"> oils, green tea extract (</w:delText>
        </w:r>
        <w:r w:rsidRPr="00DB036C" w:rsidDel="00466D79">
          <w:rPr>
            <w:rFonts w:ascii="Arial"/>
            <w:iCs/>
            <w:sz w:val="20"/>
          </w:rPr>
          <w:delText>epigallo-catechin gallate (EGCG)</w:delText>
        </w:r>
        <w:r w:rsidDel="00466D79">
          <w:rPr>
            <w:rFonts w:ascii="Arial"/>
            <w:iCs/>
            <w:sz w:val="20"/>
          </w:rPr>
          <w:delText xml:space="preserve">) is used as an antioxidant. Currently, it is not included in the </w:delText>
        </w:r>
        <w:r w:rsidRPr="00BC202A" w:rsidDel="00466D79">
          <w:rPr>
            <w:rFonts w:ascii="Arial"/>
            <w:i/>
            <w:spacing w:val="-1"/>
            <w:sz w:val="20"/>
          </w:rPr>
          <w:delText>General</w:delText>
        </w:r>
        <w:r w:rsidRPr="00BC202A" w:rsidDel="00466D79">
          <w:rPr>
            <w:rFonts w:ascii="Arial"/>
            <w:i/>
            <w:spacing w:val="-2"/>
            <w:sz w:val="20"/>
          </w:rPr>
          <w:delText xml:space="preserve"> </w:delText>
        </w:r>
        <w:r w:rsidRPr="00BC202A" w:rsidDel="00466D79">
          <w:rPr>
            <w:rFonts w:ascii="Arial"/>
            <w:i/>
            <w:sz w:val="20"/>
          </w:rPr>
          <w:delText>Standard</w:delText>
        </w:r>
        <w:r w:rsidRPr="00BC202A" w:rsidDel="00466D79">
          <w:rPr>
            <w:rFonts w:ascii="Arial"/>
            <w:i/>
            <w:spacing w:val="-2"/>
            <w:sz w:val="20"/>
          </w:rPr>
          <w:delText xml:space="preserve"> </w:delText>
        </w:r>
        <w:r w:rsidRPr="00BC202A" w:rsidDel="00466D79">
          <w:rPr>
            <w:rFonts w:ascii="Arial"/>
            <w:i/>
            <w:spacing w:val="-1"/>
            <w:sz w:val="20"/>
          </w:rPr>
          <w:delText>for</w:delText>
        </w:r>
        <w:r w:rsidRPr="00BC202A" w:rsidDel="00466D79">
          <w:rPr>
            <w:rFonts w:ascii="Arial"/>
            <w:i/>
            <w:spacing w:val="-3"/>
            <w:sz w:val="20"/>
          </w:rPr>
          <w:delText xml:space="preserve"> </w:delText>
        </w:r>
        <w:r w:rsidRPr="00BC202A" w:rsidDel="00466D79">
          <w:rPr>
            <w:rFonts w:ascii="Arial"/>
            <w:i/>
            <w:sz w:val="20"/>
          </w:rPr>
          <w:delText>Food</w:delText>
        </w:r>
        <w:r w:rsidRPr="00BC202A" w:rsidDel="00466D79">
          <w:rPr>
            <w:rFonts w:ascii="Arial"/>
            <w:i/>
            <w:spacing w:val="-2"/>
            <w:sz w:val="20"/>
          </w:rPr>
          <w:delText xml:space="preserve"> </w:delText>
        </w:r>
        <w:r w:rsidRPr="00BC202A" w:rsidDel="00466D79">
          <w:rPr>
            <w:rFonts w:ascii="Arial"/>
            <w:i/>
            <w:spacing w:val="-1"/>
            <w:sz w:val="20"/>
          </w:rPr>
          <w:delText xml:space="preserve">Additives </w:delText>
        </w:r>
        <w:r w:rsidDel="00466D79">
          <w:rPr>
            <w:rFonts w:ascii="Arial"/>
            <w:iCs/>
            <w:spacing w:val="-1"/>
            <w:sz w:val="20"/>
          </w:rPr>
          <w:delText>(</w:delText>
        </w:r>
        <w:r w:rsidDel="00466D79">
          <w:rPr>
            <w:rFonts w:ascii="Arial"/>
            <w:iCs/>
            <w:sz w:val="20"/>
          </w:rPr>
          <w:delText>CXS 192-1995). Once the Standard for microbial omega-3 oils is adopted, it is proposed that CCFO requests CCFA to consider this matter, for which a call for data to manufacturers of green tea extract may be required to be launched.</w:delText>
        </w:r>
      </w:del>
    </w:p>
    <w:p w14:paraId="1481C6D5" w14:textId="7D1C62B4" w:rsidR="00422D6A" w:rsidDel="00A5288B" w:rsidRDefault="00422D6A" w:rsidP="00422D6A">
      <w:pPr>
        <w:ind w:left="672"/>
        <w:rPr>
          <w:del w:id="118" w:author="Sharma, Girdhari" w:date="2025-08-06T10:44:00Z"/>
          <w:rFonts w:ascii="Arial"/>
          <w:spacing w:val="1"/>
          <w:sz w:val="20"/>
        </w:rPr>
      </w:pPr>
    </w:p>
    <w:p w14:paraId="3C100419" w14:textId="654F0F00" w:rsidR="00422D6A" w:rsidRPr="009274D5" w:rsidRDefault="00422D6A" w:rsidP="00422D6A">
      <w:pPr>
        <w:ind w:left="672"/>
        <w:rPr>
          <w:rFonts w:ascii="Arial"/>
          <w:sz w:val="2"/>
          <w:szCs w:val="2"/>
        </w:rPr>
      </w:pPr>
      <w:r w:rsidRPr="0026111B">
        <w:rPr>
          <w:rFonts w:ascii="Arial"/>
          <w:spacing w:val="1"/>
          <w:sz w:val="20"/>
        </w:rPr>
        <w:t>The</w:t>
      </w:r>
      <w:r w:rsidRPr="0026111B">
        <w:rPr>
          <w:rFonts w:ascii="Arial"/>
          <w:sz w:val="20"/>
        </w:rPr>
        <w:t xml:space="preserve"> flavorings</w:t>
      </w:r>
      <w:r w:rsidRPr="0026111B">
        <w:rPr>
          <w:rFonts w:ascii="Arial"/>
          <w:spacing w:val="4"/>
          <w:sz w:val="20"/>
        </w:rPr>
        <w:t xml:space="preserve"> </w:t>
      </w:r>
      <w:r w:rsidRPr="0026111B">
        <w:rPr>
          <w:rFonts w:ascii="Arial"/>
          <w:sz w:val="20"/>
        </w:rPr>
        <w:t>used</w:t>
      </w:r>
      <w:r w:rsidRPr="0026111B">
        <w:rPr>
          <w:rFonts w:ascii="Arial"/>
          <w:spacing w:val="3"/>
          <w:sz w:val="20"/>
        </w:rPr>
        <w:t xml:space="preserve"> </w:t>
      </w:r>
      <w:r w:rsidRPr="0026111B">
        <w:rPr>
          <w:rFonts w:ascii="Arial"/>
          <w:spacing w:val="-1"/>
          <w:sz w:val="20"/>
        </w:rPr>
        <w:t>in</w:t>
      </w:r>
      <w:r w:rsidRPr="0026111B">
        <w:rPr>
          <w:rFonts w:ascii="Arial"/>
          <w:spacing w:val="3"/>
          <w:sz w:val="20"/>
        </w:rPr>
        <w:t xml:space="preserve"> </w:t>
      </w:r>
      <w:r w:rsidRPr="0026111B">
        <w:rPr>
          <w:rFonts w:ascii="Arial"/>
          <w:sz w:val="20"/>
        </w:rPr>
        <w:t>products</w:t>
      </w:r>
      <w:r w:rsidRPr="0026111B">
        <w:rPr>
          <w:rFonts w:ascii="Arial"/>
          <w:spacing w:val="4"/>
          <w:sz w:val="20"/>
        </w:rPr>
        <w:t xml:space="preserve"> </w:t>
      </w:r>
      <w:r w:rsidRPr="0026111B">
        <w:rPr>
          <w:rFonts w:ascii="Arial"/>
          <w:spacing w:val="-1"/>
          <w:sz w:val="20"/>
        </w:rPr>
        <w:t>covered</w:t>
      </w:r>
      <w:r w:rsidRPr="0026111B">
        <w:rPr>
          <w:rFonts w:ascii="Arial"/>
          <w:spacing w:val="3"/>
          <w:sz w:val="20"/>
        </w:rPr>
        <w:t xml:space="preserve"> </w:t>
      </w:r>
      <w:r w:rsidRPr="0026111B">
        <w:rPr>
          <w:rFonts w:ascii="Arial"/>
          <w:spacing w:val="2"/>
          <w:sz w:val="20"/>
        </w:rPr>
        <w:t>by</w:t>
      </w:r>
      <w:r w:rsidRPr="0026111B">
        <w:rPr>
          <w:rFonts w:ascii="Arial"/>
          <w:sz w:val="20"/>
        </w:rPr>
        <w:t xml:space="preserve"> this</w:t>
      </w:r>
      <w:r w:rsidRPr="0026111B">
        <w:rPr>
          <w:rFonts w:ascii="Arial"/>
          <w:spacing w:val="9"/>
          <w:sz w:val="20"/>
        </w:rPr>
        <w:t xml:space="preserve"> </w:t>
      </w:r>
      <w:r w:rsidRPr="0026111B">
        <w:rPr>
          <w:rFonts w:ascii="Arial"/>
          <w:sz w:val="20"/>
        </w:rPr>
        <w:t>Standard</w:t>
      </w:r>
      <w:r w:rsidRPr="0026111B">
        <w:rPr>
          <w:rFonts w:ascii="Arial"/>
          <w:spacing w:val="4"/>
          <w:sz w:val="20"/>
        </w:rPr>
        <w:t xml:space="preserve"> </w:t>
      </w:r>
      <w:r w:rsidRPr="0026111B">
        <w:rPr>
          <w:rFonts w:ascii="Arial"/>
          <w:sz w:val="20"/>
        </w:rPr>
        <w:t>should</w:t>
      </w:r>
      <w:r w:rsidRPr="0026111B">
        <w:rPr>
          <w:rFonts w:ascii="Arial"/>
          <w:spacing w:val="3"/>
          <w:sz w:val="20"/>
        </w:rPr>
        <w:t xml:space="preserve"> </w:t>
      </w:r>
      <w:r w:rsidRPr="0026111B">
        <w:rPr>
          <w:rFonts w:ascii="Arial"/>
          <w:sz w:val="20"/>
        </w:rPr>
        <w:t>comply with</w:t>
      </w:r>
      <w:r w:rsidRPr="0026111B">
        <w:rPr>
          <w:rFonts w:ascii="Arial"/>
          <w:spacing w:val="3"/>
          <w:sz w:val="20"/>
        </w:rPr>
        <w:t xml:space="preserve"> </w:t>
      </w:r>
      <w:r w:rsidRPr="0026111B">
        <w:rPr>
          <w:rFonts w:ascii="Arial"/>
          <w:sz w:val="20"/>
        </w:rPr>
        <w:t>the</w:t>
      </w:r>
      <w:r w:rsidRPr="0026111B">
        <w:rPr>
          <w:rFonts w:ascii="Arial"/>
          <w:spacing w:val="6"/>
          <w:sz w:val="20"/>
        </w:rPr>
        <w:t xml:space="preserve"> </w:t>
      </w:r>
      <w:r w:rsidRPr="0026111B">
        <w:rPr>
          <w:rFonts w:ascii="Arial"/>
          <w:i/>
          <w:spacing w:val="-1"/>
          <w:sz w:val="20"/>
        </w:rPr>
        <w:t>Guidelines</w:t>
      </w:r>
      <w:r w:rsidRPr="0026111B">
        <w:rPr>
          <w:rFonts w:ascii="Arial"/>
          <w:i/>
          <w:spacing w:val="4"/>
          <w:sz w:val="20"/>
        </w:rPr>
        <w:t xml:space="preserve"> </w:t>
      </w:r>
      <w:r w:rsidRPr="0026111B">
        <w:rPr>
          <w:rFonts w:ascii="Arial"/>
          <w:i/>
          <w:sz w:val="20"/>
        </w:rPr>
        <w:t>for</w:t>
      </w:r>
      <w:r w:rsidRPr="0026111B">
        <w:rPr>
          <w:rFonts w:ascii="Arial"/>
          <w:i/>
          <w:spacing w:val="4"/>
          <w:sz w:val="20"/>
        </w:rPr>
        <w:t xml:space="preserve"> </w:t>
      </w:r>
      <w:r w:rsidRPr="0026111B">
        <w:rPr>
          <w:rFonts w:ascii="Arial"/>
          <w:i/>
          <w:sz w:val="20"/>
        </w:rPr>
        <w:t>the</w:t>
      </w:r>
      <w:r w:rsidRPr="0026111B">
        <w:rPr>
          <w:rFonts w:ascii="Arial"/>
          <w:i/>
          <w:spacing w:val="3"/>
          <w:sz w:val="20"/>
        </w:rPr>
        <w:t xml:space="preserve"> </w:t>
      </w:r>
      <w:r w:rsidRPr="0026111B">
        <w:rPr>
          <w:rFonts w:ascii="Arial"/>
          <w:i/>
          <w:sz w:val="20"/>
        </w:rPr>
        <w:t>Use</w:t>
      </w:r>
      <w:r w:rsidRPr="0026111B">
        <w:rPr>
          <w:rFonts w:ascii="Arial"/>
          <w:i/>
          <w:spacing w:val="3"/>
          <w:sz w:val="20"/>
        </w:rPr>
        <w:t xml:space="preserve"> </w:t>
      </w:r>
      <w:r w:rsidRPr="0026111B">
        <w:rPr>
          <w:rFonts w:ascii="Arial"/>
          <w:i/>
          <w:sz w:val="20"/>
        </w:rPr>
        <w:t>of</w:t>
      </w:r>
      <w:r w:rsidRPr="0026111B">
        <w:rPr>
          <w:rFonts w:ascii="Arial"/>
          <w:i/>
          <w:spacing w:val="52"/>
          <w:w w:val="99"/>
          <w:sz w:val="20"/>
        </w:rPr>
        <w:t xml:space="preserve"> </w:t>
      </w:r>
      <w:proofErr w:type="spellStart"/>
      <w:r w:rsidRPr="0026111B">
        <w:rPr>
          <w:rFonts w:ascii="Arial"/>
          <w:i/>
          <w:spacing w:val="-1"/>
          <w:sz w:val="20"/>
        </w:rPr>
        <w:t>Flavourings</w:t>
      </w:r>
      <w:proofErr w:type="spellEnd"/>
      <w:r w:rsidRPr="0026111B">
        <w:rPr>
          <w:rFonts w:ascii="Arial"/>
          <w:i/>
          <w:spacing w:val="-11"/>
          <w:sz w:val="20"/>
        </w:rPr>
        <w:t xml:space="preserve"> </w:t>
      </w:r>
      <w:r w:rsidRPr="0026111B">
        <w:rPr>
          <w:rFonts w:ascii="Arial"/>
          <w:sz w:val="20"/>
        </w:rPr>
        <w:t>(CXG</w:t>
      </w:r>
      <w:r w:rsidRPr="0026111B">
        <w:rPr>
          <w:rFonts w:ascii="Arial"/>
          <w:spacing w:val="-11"/>
          <w:sz w:val="20"/>
        </w:rPr>
        <w:t xml:space="preserve"> </w:t>
      </w:r>
      <w:r w:rsidRPr="0026111B">
        <w:rPr>
          <w:rFonts w:ascii="Arial"/>
          <w:sz w:val="20"/>
        </w:rPr>
        <w:t>66-2008)</w:t>
      </w:r>
      <w:r>
        <w:rPr>
          <w:rFonts w:ascii="Arial"/>
          <w:sz w:val="20"/>
        </w:rPr>
        <w:t>.</w:t>
      </w:r>
    </w:p>
    <w:p w14:paraId="24FF6F62" w14:textId="7660CA28" w:rsidR="00422D6A" w:rsidRPr="009274D5" w:rsidRDefault="00422D6A" w:rsidP="00422D6A">
      <w:pPr>
        <w:ind w:left="672"/>
        <w:rPr>
          <w:rFonts w:ascii="Arial"/>
          <w:sz w:val="2"/>
          <w:szCs w:val="2"/>
        </w:rPr>
      </w:pPr>
    </w:p>
    <w:p w14:paraId="5CD3216C" w14:textId="3DB2C2CA" w:rsidR="00422D6A" w:rsidRPr="00422D6A" w:rsidRDefault="00422D6A" w:rsidP="00422D6A">
      <w:pPr>
        <w:pStyle w:val="Heading1"/>
        <w:numPr>
          <w:ilvl w:val="0"/>
          <w:numId w:val="8"/>
        </w:numPr>
        <w:tabs>
          <w:tab w:val="left" w:pos="673"/>
        </w:tabs>
        <w:ind w:left="663" w:hanging="562"/>
        <w:rPr>
          <w:rFonts w:asciiTheme="minorBidi" w:hAnsiTheme="minorBidi" w:cstheme="minorBidi"/>
          <w:b/>
          <w:bCs/>
          <w:color w:val="auto"/>
          <w:sz w:val="20"/>
          <w:szCs w:val="20"/>
        </w:rPr>
      </w:pPr>
      <w:r>
        <w:rPr>
          <w:rFonts w:asciiTheme="minorBidi" w:hAnsiTheme="minorBidi" w:cstheme="minorBidi"/>
          <w:b/>
          <w:bCs/>
          <w:color w:val="auto"/>
          <w:sz w:val="20"/>
          <w:szCs w:val="20"/>
        </w:rPr>
        <w:t>CONTAMINANTS</w:t>
      </w:r>
    </w:p>
    <w:p w14:paraId="6B09B164" w14:textId="77777777" w:rsidR="00422D6A" w:rsidRPr="00422D6A" w:rsidRDefault="00422D6A" w:rsidP="00422D6A">
      <w:pPr>
        <w:spacing w:before="120"/>
        <w:ind w:left="663" w:right="111"/>
        <w:jc w:val="both"/>
        <w:rPr>
          <w:rFonts w:asciiTheme="minorBidi" w:eastAsia="Arial" w:hAnsiTheme="minorBidi"/>
          <w:sz w:val="20"/>
          <w:szCs w:val="20"/>
        </w:rPr>
      </w:pPr>
      <w:r w:rsidRPr="00422D6A">
        <w:rPr>
          <w:rFonts w:asciiTheme="minorBidi" w:hAnsiTheme="minorBidi"/>
          <w:spacing w:val="1"/>
          <w:sz w:val="20"/>
          <w:szCs w:val="20"/>
        </w:rPr>
        <w:t>The</w:t>
      </w:r>
      <w:r w:rsidRPr="00422D6A">
        <w:rPr>
          <w:rFonts w:asciiTheme="minorBidi" w:hAnsiTheme="minorBidi"/>
          <w:spacing w:val="10"/>
          <w:sz w:val="20"/>
          <w:szCs w:val="20"/>
        </w:rPr>
        <w:t xml:space="preserve"> </w:t>
      </w:r>
      <w:r w:rsidRPr="00422D6A">
        <w:rPr>
          <w:rFonts w:asciiTheme="minorBidi" w:hAnsiTheme="minorBidi"/>
          <w:sz w:val="20"/>
          <w:szCs w:val="20"/>
        </w:rPr>
        <w:t>products</w:t>
      </w:r>
      <w:r w:rsidRPr="00422D6A">
        <w:rPr>
          <w:rFonts w:asciiTheme="minorBidi" w:hAnsiTheme="minorBidi"/>
          <w:spacing w:val="11"/>
          <w:sz w:val="20"/>
          <w:szCs w:val="20"/>
        </w:rPr>
        <w:t xml:space="preserve"> </w:t>
      </w:r>
      <w:r w:rsidRPr="00422D6A">
        <w:rPr>
          <w:rFonts w:asciiTheme="minorBidi" w:hAnsiTheme="minorBidi"/>
          <w:sz w:val="20"/>
          <w:szCs w:val="20"/>
        </w:rPr>
        <w:t>covered</w:t>
      </w:r>
      <w:r w:rsidRPr="00422D6A">
        <w:rPr>
          <w:rFonts w:asciiTheme="minorBidi" w:hAnsiTheme="minorBidi"/>
          <w:spacing w:val="10"/>
          <w:sz w:val="20"/>
          <w:szCs w:val="20"/>
        </w:rPr>
        <w:t xml:space="preserve"> </w:t>
      </w:r>
      <w:r w:rsidRPr="00422D6A">
        <w:rPr>
          <w:rFonts w:asciiTheme="minorBidi" w:hAnsiTheme="minorBidi"/>
          <w:spacing w:val="2"/>
          <w:sz w:val="20"/>
          <w:szCs w:val="20"/>
        </w:rPr>
        <w:t>by</w:t>
      </w:r>
      <w:r w:rsidRPr="00422D6A">
        <w:rPr>
          <w:rFonts w:asciiTheme="minorBidi" w:hAnsiTheme="minorBidi"/>
          <w:spacing w:val="8"/>
          <w:sz w:val="20"/>
          <w:szCs w:val="20"/>
        </w:rPr>
        <w:t xml:space="preserve"> </w:t>
      </w:r>
      <w:r w:rsidRPr="00422D6A">
        <w:rPr>
          <w:rFonts w:asciiTheme="minorBidi" w:hAnsiTheme="minorBidi"/>
          <w:sz w:val="20"/>
          <w:szCs w:val="20"/>
        </w:rPr>
        <w:t>this</w:t>
      </w:r>
      <w:r w:rsidRPr="00422D6A">
        <w:rPr>
          <w:rFonts w:asciiTheme="minorBidi" w:hAnsiTheme="minorBidi"/>
          <w:spacing w:val="12"/>
          <w:sz w:val="20"/>
          <w:szCs w:val="20"/>
        </w:rPr>
        <w:t xml:space="preserve"> </w:t>
      </w:r>
      <w:r w:rsidRPr="00422D6A">
        <w:rPr>
          <w:rFonts w:asciiTheme="minorBidi" w:hAnsiTheme="minorBidi"/>
          <w:sz w:val="20"/>
          <w:szCs w:val="20"/>
        </w:rPr>
        <w:t>Standard</w:t>
      </w:r>
      <w:r w:rsidRPr="00422D6A">
        <w:rPr>
          <w:rFonts w:asciiTheme="minorBidi" w:hAnsiTheme="minorBidi"/>
          <w:spacing w:val="11"/>
          <w:sz w:val="20"/>
          <w:szCs w:val="20"/>
        </w:rPr>
        <w:t xml:space="preserve"> </w:t>
      </w:r>
      <w:r w:rsidRPr="00422D6A">
        <w:rPr>
          <w:rFonts w:asciiTheme="minorBidi" w:hAnsiTheme="minorBidi"/>
          <w:sz w:val="20"/>
          <w:szCs w:val="20"/>
        </w:rPr>
        <w:t>shall</w:t>
      </w:r>
      <w:r w:rsidRPr="00422D6A">
        <w:rPr>
          <w:rFonts w:asciiTheme="minorBidi" w:hAnsiTheme="minorBidi"/>
          <w:spacing w:val="10"/>
          <w:sz w:val="20"/>
          <w:szCs w:val="20"/>
        </w:rPr>
        <w:t xml:space="preserve"> </w:t>
      </w:r>
      <w:r w:rsidRPr="00422D6A">
        <w:rPr>
          <w:rFonts w:asciiTheme="minorBidi" w:hAnsiTheme="minorBidi"/>
          <w:sz w:val="20"/>
          <w:szCs w:val="20"/>
        </w:rPr>
        <w:t>comply</w:t>
      </w:r>
      <w:r w:rsidRPr="00422D6A">
        <w:rPr>
          <w:rFonts w:asciiTheme="minorBidi" w:hAnsiTheme="minorBidi"/>
          <w:spacing w:val="12"/>
          <w:sz w:val="20"/>
          <w:szCs w:val="20"/>
        </w:rPr>
        <w:t xml:space="preserve"> </w:t>
      </w:r>
      <w:r w:rsidRPr="00422D6A">
        <w:rPr>
          <w:rFonts w:asciiTheme="minorBidi" w:hAnsiTheme="minorBidi"/>
          <w:spacing w:val="-1"/>
          <w:sz w:val="20"/>
          <w:szCs w:val="20"/>
        </w:rPr>
        <w:t>with</w:t>
      </w:r>
      <w:r w:rsidRPr="00422D6A">
        <w:rPr>
          <w:rFonts w:asciiTheme="minorBidi" w:hAnsiTheme="minorBidi"/>
          <w:spacing w:val="10"/>
          <w:sz w:val="20"/>
          <w:szCs w:val="20"/>
        </w:rPr>
        <w:t xml:space="preserve"> </w:t>
      </w:r>
      <w:r w:rsidRPr="00422D6A">
        <w:rPr>
          <w:rFonts w:asciiTheme="minorBidi" w:hAnsiTheme="minorBidi"/>
          <w:sz w:val="20"/>
          <w:szCs w:val="20"/>
        </w:rPr>
        <w:t>the</w:t>
      </w:r>
      <w:r w:rsidRPr="00422D6A">
        <w:rPr>
          <w:rFonts w:asciiTheme="minorBidi" w:hAnsiTheme="minorBidi"/>
          <w:spacing w:val="13"/>
          <w:sz w:val="20"/>
          <w:szCs w:val="20"/>
        </w:rPr>
        <w:t xml:space="preserve"> </w:t>
      </w:r>
      <w:r w:rsidRPr="00422D6A">
        <w:rPr>
          <w:rFonts w:asciiTheme="minorBidi" w:hAnsiTheme="minorBidi"/>
          <w:sz w:val="20"/>
          <w:szCs w:val="20"/>
        </w:rPr>
        <w:t>Maximum</w:t>
      </w:r>
      <w:r w:rsidRPr="00422D6A">
        <w:rPr>
          <w:rFonts w:asciiTheme="minorBidi" w:hAnsiTheme="minorBidi"/>
          <w:spacing w:val="14"/>
          <w:sz w:val="20"/>
          <w:szCs w:val="20"/>
        </w:rPr>
        <w:t xml:space="preserve"> </w:t>
      </w:r>
      <w:r w:rsidRPr="00422D6A">
        <w:rPr>
          <w:rFonts w:asciiTheme="minorBidi" w:hAnsiTheme="minorBidi"/>
          <w:spacing w:val="-1"/>
          <w:sz w:val="20"/>
          <w:szCs w:val="20"/>
        </w:rPr>
        <w:t>Levels</w:t>
      </w:r>
      <w:r w:rsidRPr="00422D6A">
        <w:rPr>
          <w:rFonts w:asciiTheme="minorBidi" w:hAnsiTheme="minorBidi"/>
          <w:spacing w:val="14"/>
          <w:sz w:val="20"/>
          <w:szCs w:val="20"/>
        </w:rPr>
        <w:t xml:space="preserve"> </w:t>
      </w:r>
      <w:r w:rsidRPr="00422D6A">
        <w:rPr>
          <w:rFonts w:asciiTheme="minorBidi" w:hAnsiTheme="minorBidi"/>
          <w:sz w:val="20"/>
          <w:szCs w:val="20"/>
        </w:rPr>
        <w:t>of</w:t>
      </w:r>
      <w:r w:rsidRPr="00422D6A">
        <w:rPr>
          <w:rFonts w:asciiTheme="minorBidi" w:hAnsiTheme="minorBidi"/>
          <w:spacing w:val="12"/>
          <w:sz w:val="20"/>
          <w:szCs w:val="20"/>
        </w:rPr>
        <w:t xml:space="preserve"> </w:t>
      </w:r>
      <w:r w:rsidRPr="00422D6A">
        <w:rPr>
          <w:rFonts w:asciiTheme="minorBidi" w:hAnsiTheme="minorBidi"/>
          <w:sz w:val="20"/>
          <w:szCs w:val="20"/>
        </w:rPr>
        <w:t>the</w:t>
      </w:r>
      <w:r w:rsidRPr="00422D6A">
        <w:rPr>
          <w:rFonts w:asciiTheme="minorBidi" w:hAnsiTheme="minorBidi"/>
          <w:spacing w:val="20"/>
          <w:sz w:val="20"/>
          <w:szCs w:val="20"/>
        </w:rPr>
        <w:t xml:space="preserve"> </w:t>
      </w:r>
      <w:r w:rsidRPr="00422D6A">
        <w:rPr>
          <w:rFonts w:asciiTheme="minorBidi" w:hAnsiTheme="minorBidi"/>
          <w:i/>
          <w:sz w:val="20"/>
          <w:szCs w:val="20"/>
        </w:rPr>
        <w:t>General</w:t>
      </w:r>
      <w:r w:rsidRPr="00422D6A">
        <w:rPr>
          <w:rFonts w:asciiTheme="minorBidi" w:hAnsiTheme="minorBidi"/>
          <w:i/>
          <w:spacing w:val="12"/>
          <w:sz w:val="20"/>
          <w:szCs w:val="20"/>
        </w:rPr>
        <w:t xml:space="preserve"> </w:t>
      </w:r>
      <w:r w:rsidRPr="00422D6A">
        <w:rPr>
          <w:rFonts w:asciiTheme="minorBidi" w:hAnsiTheme="minorBidi"/>
          <w:i/>
          <w:spacing w:val="-1"/>
          <w:sz w:val="20"/>
          <w:szCs w:val="20"/>
        </w:rPr>
        <w:t>Standard</w:t>
      </w:r>
      <w:r w:rsidRPr="00422D6A">
        <w:rPr>
          <w:rFonts w:asciiTheme="minorBidi" w:hAnsiTheme="minorBidi"/>
          <w:i/>
          <w:spacing w:val="13"/>
          <w:sz w:val="20"/>
          <w:szCs w:val="20"/>
        </w:rPr>
        <w:t xml:space="preserve"> </w:t>
      </w:r>
      <w:r w:rsidRPr="00422D6A">
        <w:rPr>
          <w:rFonts w:asciiTheme="minorBidi" w:hAnsiTheme="minorBidi"/>
          <w:i/>
          <w:sz w:val="20"/>
          <w:szCs w:val="20"/>
        </w:rPr>
        <w:t>for</w:t>
      </w:r>
      <w:r w:rsidRPr="00422D6A">
        <w:rPr>
          <w:rFonts w:asciiTheme="minorBidi" w:hAnsiTheme="minorBidi"/>
          <w:i/>
          <w:spacing w:val="50"/>
          <w:w w:val="99"/>
          <w:sz w:val="20"/>
          <w:szCs w:val="20"/>
        </w:rPr>
        <w:t xml:space="preserve"> </w:t>
      </w:r>
      <w:r w:rsidRPr="00422D6A">
        <w:rPr>
          <w:rFonts w:asciiTheme="minorBidi" w:hAnsiTheme="minorBidi"/>
          <w:i/>
          <w:sz w:val="20"/>
          <w:szCs w:val="20"/>
        </w:rPr>
        <w:t>Contaminants</w:t>
      </w:r>
      <w:r w:rsidRPr="00422D6A">
        <w:rPr>
          <w:rFonts w:asciiTheme="minorBidi" w:hAnsiTheme="minorBidi"/>
          <w:i/>
          <w:spacing w:val="-7"/>
          <w:sz w:val="20"/>
          <w:szCs w:val="20"/>
        </w:rPr>
        <w:t xml:space="preserve"> </w:t>
      </w:r>
      <w:r w:rsidRPr="00422D6A">
        <w:rPr>
          <w:rFonts w:asciiTheme="minorBidi" w:hAnsiTheme="minorBidi"/>
          <w:i/>
          <w:spacing w:val="-1"/>
          <w:sz w:val="20"/>
          <w:szCs w:val="20"/>
        </w:rPr>
        <w:t>and</w:t>
      </w:r>
      <w:r w:rsidRPr="00422D6A">
        <w:rPr>
          <w:rFonts w:asciiTheme="minorBidi" w:hAnsiTheme="minorBidi"/>
          <w:i/>
          <w:spacing w:val="-5"/>
          <w:sz w:val="20"/>
          <w:szCs w:val="20"/>
        </w:rPr>
        <w:t xml:space="preserve"> </w:t>
      </w:r>
      <w:r w:rsidRPr="00422D6A">
        <w:rPr>
          <w:rFonts w:asciiTheme="minorBidi" w:hAnsiTheme="minorBidi"/>
          <w:i/>
          <w:sz w:val="20"/>
          <w:szCs w:val="20"/>
        </w:rPr>
        <w:t>Toxins</w:t>
      </w:r>
      <w:r w:rsidRPr="00422D6A">
        <w:rPr>
          <w:rFonts w:asciiTheme="minorBidi" w:hAnsiTheme="minorBidi"/>
          <w:i/>
          <w:spacing w:val="-4"/>
          <w:sz w:val="20"/>
          <w:szCs w:val="20"/>
        </w:rPr>
        <w:t xml:space="preserve"> </w:t>
      </w:r>
      <w:r w:rsidRPr="00422D6A">
        <w:rPr>
          <w:rFonts w:asciiTheme="minorBidi" w:hAnsiTheme="minorBidi"/>
          <w:i/>
          <w:sz w:val="20"/>
          <w:szCs w:val="20"/>
        </w:rPr>
        <w:t>in</w:t>
      </w:r>
      <w:r w:rsidRPr="00422D6A">
        <w:rPr>
          <w:rFonts w:asciiTheme="minorBidi" w:hAnsiTheme="minorBidi"/>
          <w:i/>
          <w:spacing w:val="-7"/>
          <w:sz w:val="20"/>
          <w:szCs w:val="20"/>
        </w:rPr>
        <w:t xml:space="preserve"> </w:t>
      </w:r>
      <w:r w:rsidRPr="00422D6A">
        <w:rPr>
          <w:rFonts w:asciiTheme="minorBidi" w:hAnsiTheme="minorBidi"/>
          <w:i/>
          <w:sz w:val="20"/>
          <w:szCs w:val="20"/>
        </w:rPr>
        <w:t>Food</w:t>
      </w:r>
      <w:r w:rsidRPr="00422D6A">
        <w:rPr>
          <w:rFonts w:asciiTheme="minorBidi" w:hAnsiTheme="minorBidi"/>
          <w:i/>
          <w:spacing w:val="-7"/>
          <w:sz w:val="20"/>
          <w:szCs w:val="20"/>
        </w:rPr>
        <w:t xml:space="preserve"> </w:t>
      </w:r>
      <w:r w:rsidRPr="00422D6A">
        <w:rPr>
          <w:rFonts w:asciiTheme="minorBidi" w:hAnsiTheme="minorBidi"/>
          <w:i/>
          <w:sz w:val="20"/>
          <w:szCs w:val="20"/>
        </w:rPr>
        <w:t>and</w:t>
      </w:r>
      <w:r w:rsidRPr="00422D6A">
        <w:rPr>
          <w:rFonts w:asciiTheme="minorBidi" w:hAnsiTheme="minorBidi"/>
          <w:i/>
          <w:spacing w:val="-7"/>
          <w:sz w:val="20"/>
          <w:szCs w:val="20"/>
        </w:rPr>
        <w:t xml:space="preserve"> </w:t>
      </w:r>
      <w:r w:rsidRPr="00422D6A">
        <w:rPr>
          <w:rFonts w:asciiTheme="minorBidi" w:hAnsiTheme="minorBidi"/>
          <w:i/>
          <w:sz w:val="20"/>
          <w:szCs w:val="20"/>
        </w:rPr>
        <w:t>Feed</w:t>
      </w:r>
      <w:r w:rsidRPr="00422D6A">
        <w:rPr>
          <w:rFonts w:asciiTheme="minorBidi" w:hAnsiTheme="minorBidi"/>
          <w:i/>
          <w:spacing w:val="-3"/>
          <w:sz w:val="20"/>
          <w:szCs w:val="20"/>
        </w:rPr>
        <w:t xml:space="preserve"> </w:t>
      </w:r>
      <w:r w:rsidRPr="00422D6A">
        <w:rPr>
          <w:rFonts w:asciiTheme="minorBidi" w:hAnsiTheme="minorBidi"/>
          <w:sz w:val="20"/>
          <w:szCs w:val="20"/>
        </w:rPr>
        <w:t>(CXS</w:t>
      </w:r>
      <w:r w:rsidRPr="00422D6A">
        <w:rPr>
          <w:rFonts w:asciiTheme="minorBidi" w:hAnsiTheme="minorBidi"/>
          <w:spacing w:val="-6"/>
          <w:sz w:val="20"/>
          <w:szCs w:val="20"/>
        </w:rPr>
        <w:t xml:space="preserve"> </w:t>
      </w:r>
      <w:r w:rsidRPr="00422D6A">
        <w:rPr>
          <w:rFonts w:asciiTheme="minorBidi" w:hAnsiTheme="minorBidi"/>
          <w:spacing w:val="-1"/>
          <w:sz w:val="20"/>
          <w:szCs w:val="20"/>
        </w:rPr>
        <w:t>193-1995).</w:t>
      </w:r>
    </w:p>
    <w:p w14:paraId="6DE7299C" w14:textId="77777777" w:rsidR="00422D6A" w:rsidRPr="00422D6A" w:rsidRDefault="00422D6A" w:rsidP="00422D6A">
      <w:pPr>
        <w:pStyle w:val="BodyText"/>
        <w:spacing w:before="123"/>
        <w:ind w:right="115"/>
        <w:jc w:val="both"/>
        <w:rPr>
          <w:rFonts w:asciiTheme="minorBidi" w:hAnsiTheme="minorBidi"/>
        </w:rPr>
      </w:pPr>
      <w:r w:rsidRPr="00422D6A">
        <w:rPr>
          <w:rFonts w:asciiTheme="minorBidi" w:hAnsiTheme="minorBidi"/>
          <w:spacing w:val="1"/>
        </w:rPr>
        <w:t>The</w:t>
      </w:r>
      <w:r w:rsidRPr="00422D6A">
        <w:rPr>
          <w:rFonts w:asciiTheme="minorBidi" w:hAnsiTheme="minorBidi"/>
          <w:spacing w:val="11"/>
        </w:rPr>
        <w:t xml:space="preserve"> </w:t>
      </w:r>
      <w:r w:rsidRPr="00422D6A">
        <w:rPr>
          <w:rFonts w:asciiTheme="minorBidi" w:hAnsiTheme="minorBidi"/>
        </w:rPr>
        <w:t>products</w:t>
      </w:r>
      <w:r w:rsidRPr="00422D6A">
        <w:rPr>
          <w:rFonts w:asciiTheme="minorBidi" w:hAnsiTheme="minorBidi"/>
          <w:spacing w:val="14"/>
        </w:rPr>
        <w:t xml:space="preserve"> </w:t>
      </w:r>
      <w:r w:rsidRPr="00422D6A">
        <w:rPr>
          <w:rFonts w:asciiTheme="minorBidi" w:hAnsiTheme="minorBidi"/>
        </w:rPr>
        <w:t>covered</w:t>
      </w:r>
      <w:r w:rsidRPr="00422D6A">
        <w:rPr>
          <w:rFonts w:asciiTheme="minorBidi" w:hAnsiTheme="minorBidi"/>
          <w:spacing w:val="15"/>
        </w:rPr>
        <w:t xml:space="preserve"> </w:t>
      </w:r>
      <w:r w:rsidRPr="00422D6A">
        <w:rPr>
          <w:rFonts w:asciiTheme="minorBidi" w:hAnsiTheme="minorBidi"/>
        </w:rPr>
        <w:t>by</w:t>
      </w:r>
      <w:r w:rsidRPr="00422D6A">
        <w:rPr>
          <w:rFonts w:asciiTheme="minorBidi" w:hAnsiTheme="minorBidi"/>
          <w:spacing w:val="12"/>
        </w:rPr>
        <w:t xml:space="preserve"> </w:t>
      </w:r>
      <w:r w:rsidRPr="00422D6A">
        <w:rPr>
          <w:rFonts w:asciiTheme="minorBidi" w:hAnsiTheme="minorBidi"/>
        </w:rPr>
        <w:t>this</w:t>
      </w:r>
      <w:r w:rsidRPr="00422D6A">
        <w:rPr>
          <w:rFonts w:asciiTheme="minorBidi" w:hAnsiTheme="minorBidi"/>
          <w:spacing w:val="17"/>
        </w:rPr>
        <w:t xml:space="preserve"> </w:t>
      </w:r>
      <w:r w:rsidRPr="00422D6A">
        <w:rPr>
          <w:rFonts w:asciiTheme="minorBidi" w:hAnsiTheme="minorBidi"/>
          <w:spacing w:val="-1"/>
        </w:rPr>
        <w:t>Standard</w:t>
      </w:r>
      <w:r w:rsidRPr="00422D6A">
        <w:rPr>
          <w:rFonts w:asciiTheme="minorBidi" w:hAnsiTheme="minorBidi"/>
          <w:spacing w:val="14"/>
        </w:rPr>
        <w:t xml:space="preserve"> </w:t>
      </w:r>
      <w:r w:rsidRPr="00422D6A">
        <w:rPr>
          <w:rFonts w:asciiTheme="minorBidi" w:hAnsiTheme="minorBidi"/>
        </w:rPr>
        <w:t>shall</w:t>
      </w:r>
      <w:r w:rsidRPr="00422D6A">
        <w:rPr>
          <w:rFonts w:asciiTheme="minorBidi" w:hAnsiTheme="minorBidi"/>
          <w:spacing w:val="14"/>
        </w:rPr>
        <w:t xml:space="preserve"> </w:t>
      </w:r>
      <w:r w:rsidRPr="00422D6A">
        <w:rPr>
          <w:rFonts w:asciiTheme="minorBidi" w:hAnsiTheme="minorBidi"/>
        </w:rPr>
        <w:t>comply</w:t>
      </w:r>
      <w:r w:rsidRPr="00422D6A">
        <w:rPr>
          <w:rFonts w:asciiTheme="minorBidi" w:hAnsiTheme="minorBidi"/>
          <w:spacing w:val="12"/>
        </w:rPr>
        <w:t xml:space="preserve"> </w:t>
      </w:r>
      <w:r w:rsidRPr="00422D6A">
        <w:rPr>
          <w:rFonts w:asciiTheme="minorBidi" w:hAnsiTheme="minorBidi"/>
          <w:spacing w:val="-1"/>
        </w:rPr>
        <w:t>with</w:t>
      </w:r>
      <w:r w:rsidRPr="00422D6A">
        <w:rPr>
          <w:rFonts w:asciiTheme="minorBidi" w:hAnsiTheme="minorBidi"/>
          <w:spacing w:val="15"/>
        </w:rPr>
        <w:t xml:space="preserve"> </w:t>
      </w:r>
      <w:r w:rsidRPr="00422D6A">
        <w:rPr>
          <w:rFonts w:asciiTheme="minorBidi" w:hAnsiTheme="minorBidi"/>
        </w:rPr>
        <w:t>the</w:t>
      </w:r>
      <w:r w:rsidRPr="00422D6A">
        <w:rPr>
          <w:rFonts w:asciiTheme="minorBidi" w:hAnsiTheme="minorBidi"/>
          <w:spacing w:val="13"/>
        </w:rPr>
        <w:t xml:space="preserve"> </w:t>
      </w:r>
      <w:r w:rsidRPr="00422D6A">
        <w:rPr>
          <w:rFonts w:asciiTheme="minorBidi" w:hAnsiTheme="minorBidi"/>
        </w:rPr>
        <w:t>maximum</w:t>
      </w:r>
      <w:r w:rsidRPr="00422D6A">
        <w:rPr>
          <w:rFonts w:asciiTheme="minorBidi" w:hAnsiTheme="minorBidi"/>
          <w:spacing w:val="16"/>
        </w:rPr>
        <w:t xml:space="preserve"> </w:t>
      </w:r>
      <w:r w:rsidRPr="00422D6A">
        <w:rPr>
          <w:rFonts w:asciiTheme="minorBidi" w:hAnsiTheme="minorBidi"/>
          <w:spacing w:val="-1"/>
        </w:rPr>
        <w:t>residue</w:t>
      </w:r>
      <w:r w:rsidRPr="00422D6A">
        <w:rPr>
          <w:rFonts w:asciiTheme="minorBidi" w:hAnsiTheme="minorBidi"/>
          <w:spacing w:val="15"/>
        </w:rPr>
        <w:t xml:space="preserve"> </w:t>
      </w:r>
      <w:r w:rsidRPr="00422D6A">
        <w:rPr>
          <w:rFonts w:asciiTheme="minorBidi" w:hAnsiTheme="minorBidi"/>
        </w:rPr>
        <w:t>limits</w:t>
      </w:r>
      <w:r w:rsidRPr="00422D6A">
        <w:rPr>
          <w:rFonts w:asciiTheme="minorBidi" w:hAnsiTheme="minorBidi"/>
          <w:spacing w:val="14"/>
        </w:rPr>
        <w:t xml:space="preserve"> </w:t>
      </w:r>
      <w:r w:rsidRPr="00422D6A">
        <w:rPr>
          <w:rFonts w:asciiTheme="minorBidi" w:hAnsiTheme="minorBidi"/>
        </w:rPr>
        <w:t>for</w:t>
      </w:r>
      <w:r w:rsidRPr="00422D6A">
        <w:rPr>
          <w:rFonts w:asciiTheme="minorBidi" w:hAnsiTheme="minorBidi"/>
          <w:spacing w:val="14"/>
        </w:rPr>
        <w:t xml:space="preserve"> </w:t>
      </w:r>
      <w:r w:rsidRPr="00422D6A">
        <w:rPr>
          <w:rFonts w:asciiTheme="minorBidi" w:hAnsiTheme="minorBidi"/>
          <w:spacing w:val="1"/>
        </w:rPr>
        <w:t>pesticides</w:t>
      </w:r>
      <w:r w:rsidRPr="00422D6A">
        <w:rPr>
          <w:rFonts w:asciiTheme="minorBidi" w:hAnsiTheme="minorBidi"/>
          <w:spacing w:val="16"/>
        </w:rPr>
        <w:t xml:space="preserve"> </w:t>
      </w:r>
      <w:r w:rsidRPr="00422D6A">
        <w:rPr>
          <w:rFonts w:asciiTheme="minorBidi" w:hAnsiTheme="minorBidi"/>
        </w:rPr>
        <w:t>and/or</w:t>
      </w:r>
      <w:r w:rsidRPr="00422D6A">
        <w:rPr>
          <w:rFonts w:asciiTheme="minorBidi" w:hAnsiTheme="minorBidi"/>
          <w:spacing w:val="62"/>
          <w:w w:val="99"/>
        </w:rPr>
        <w:t xml:space="preserve"> </w:t>
      </w:r>
      <w:r w:rsidRPr="00422D6A">
        <w:rPr>
          <w:rFonts w:asciiTheme="minorBidi" w:hAnsiTheme="minorBidi"/>
        </w:rPr>
        <w:t>veterinary</w:t>
      </w:r>
      <w:r w:rsidRPr="00422D6A">
        <w:rPr>
          <w:rFonts w:asciiTheme="minorBidi" w:hAnsiTheme="minorBidi"/>
          <w:spacing w:val="-12"/>
        </w:rPr>
        <w:t xml:space="preserve"> </w:t>
      </w:r>
      <w:r w:rsidRPr="00422D6A">
        <w:rPr>
          <w:rFonts w:asciiTheme="minorBidi" w:hAnsiTheme="minorBidi"/>
        </w:rPr>
        <w:t>drugs</w:t>
      </w:r>
      <w:r w:rsidRPr="00422D6A">
        <w:rPr>
          <w:rFonts w:asciiTheme="minorBidi" w:hAnsiTheme="minorBidi"/>
          <w:spacing w:val="-9"/>
        </w:rPr>
        <w:t xml:space="preserve"> </w:t>
      </w:r>
      <w:r w:rsidRPr="00422D6A">
        <w:rPr>
          <w:rFonts w:asciiTheme="minorBidi" w:hAnsiTheme="minorBidi"/>
        </w:rPr>
        <w:t>established</w:t>
      </w:r>
      <w:r w:rsidRPr="00422D6A">
        <w:rPr>
          <w:rFonts w:asciiTheme="minorBidi" w:hAnsiTheme="minorBidi"/>
          <w:spacing w:val="-9"/>
        </w:rPr>
        <w:t xml:space="preserve"> </w:t>
      </w:r>
      <w:r w:rsidRPr="00422D6A">
        <w:rPr>
          <w:rFonts w:asciiTheme="minorBidi" w:hAnsiTheme="minorBidi"/>
          <w:spacing w:val="1"/>
        </w:rPr>
        <w:t>by</w:t>
      </w:r>
      <w:r w:rsidRPr="00422D6A">
        <w:rPr>
          <w:rFonts w:asciiTheme="minorBidi" w:hAnsiTheme="minorBidi"/>
          <w:spacing w:val="-12"/>
        </w:rPr>
        <w:t xml:space="preserve"> </w:t>
      </w:r>
      <w:r w:rsidRPr="00422D6A">
        <w:rPr>
          <w:rFonts w:asciiTheme="minorBidi" w:hAnsiTheme="minorBidi"/>
        </w:rPr>
        <w:t>the</w:t>
      </w:r>
      <w:r w:rsidRPr="00422D6A">
        <w:rPr>
          <w:rFonts w:asciiTheme="minorBidi" w:hAnsiTheme="minorBidi"/>
          <w:spacing w:val="-9"/>
        </w:rPr>
        <w:t xml:space="preserve"> </w:t>
      </w:r>
      <w:r w:rsidRPr="00422D6A">
        <w:rPr>
          <w:rFonts w:asciiTheme="minorBidi" w:hAnsiTheme="minorBidi"/>
        </w:rPr>
        <w:t>Codex</w:t>
      </w:r>
      <w:r w:rsidRPr="00422D6A">
        <w:rPr>
          <w:rFonts w:asciiTheme="minorBidi" w:hAnsiTheme="minorBidi"/>
          <w:spacing w:val="-8"/>
        </w:rPr>
        <w:t xml:space="preserve"> </w:t>
      </w:r>
      <w:r w:rsidRPr="00422D6A">
        <w:rPr>
          <w:rFonts w:asciiTheme="minorBidi" w:hAnsiTheme="minorBidi"/>
        </w:rPr>
        <w:t>Alimentarius</w:t>
      </w:r>
      <w:r w:rsidRPr="00422D6A">
        <w:rPr>
          <w:rFonts w:asciiTheme="minorBidi" w:hAnsiTheme="minorBidi"/>
          <w:spacing w:val="-9"/>
        </w:rPr>
        <w:t xml:space="preserve"> </w:t>
      </w:r>
      <w:r w:rsidRPr="00422D6A">
        <w:rPr>
          <w:rFonts w:asciiTheme="minorBidi" w:hAnsiTheme="minorBidi"/>
        </w:rPr>
        <w:t>Commission.</w:t>
      </w:r>
    </w:p>
    <w:p w14:paraId="06A38BC4" w14:textId="77777777" w:rsidR="00422D6A" w:rsidRDefault="00422D6A" w:rsidP="00422D6A">
      <w:pPr>
        <w:ind w:left="672"/>
        <w:rPr>
          <w:rStyle w:val="cf01"/>
          <w:rFonts w:asciiTheme="minorBidi" w:hAnsiTheme="minorBidi" w:cstheme="minorBidi"/>
          <w:sz w:val="20"/>
          <w:szCs w:val="20"/>
        </w:rPr>
      </w:pPr>
    </w:p>
    <w:p w14:paraId="7C803EB6" w14:textId="4035E25B" w:rsidR="00422D6A" w:rsidRDefault="00422D6A" w:rsidP="00422D6A">
      <w:pPr>
        <w:ind w:left="672"/>
        <w:rPr>
          <w:rStyle w:val="cf01"/>
          <w:rFonts w:asciiTheme="minorBidi" w:hAnsiTheme="minorBidi" w:cstheme="minorBidi"/>
          <w:sz w:val="20"/>
          <w:szCs w:val="20"/>
        </w:rPr>
      </w:pPr>
      <w:r w:rsidRPr="00422D6A">
        <w:rPr>
          <w:rStyle w:val="cf01"/>
          <w:rFonts w:asciiTheme="minorBidi" w:hAnsiTheme="minorBidi" w:cstheme="minorBidi"/>
          <w:sz w:val="20"/>
          <w:szCs w:val="20"/>
        </w:rPr>
        <w:t xml:space="preserve">Note: For microbial omega-3 oils, the maximum limit for arsenic should be inorganic arsenic (As-in). The Notes/Remarks in General Standard for Contaminants and Toxins in Food and Feed (CXS 193-1995) applicable to fish oils, in the table on arsenic in relation to edible fats and oils covered in page 45 of CXS 193-1995 should be extended </w:t>
      </w:r>
      <w:r w:rsidRPr="00422D6A">
        <w:rPr>
          <w:rFonts w:asciiTheme="minorBidi" w:hAnsiTheme="minorBidi"/>
          <w:iCs/>
          <w:sz w:val="20"/>
          <w:szCs w:val="20"/>
        </w:rPr>
        <w:t xml:space="preserve">to microbial omega-3 oils </w:t>
      </w:r>
      <w:r w:rsidRPr="00422D6A">
        <w:rPr>
          <w:rStyle w:val="cf01"/>
          <w:rFonts w:asciiTheme="minorBidi" w:hAnsiTheme="minorBidi" w:cstheme="minorBidi"/>
          <w:sz w:val="20"/>
          <w:szCs w:val="20"/>
        </w:rPr>
        <w:t>once the microbial omega-3 oil standard is adopted. The applicable note to fish oils reads as follows, “For fish oils covered by CXS 329-2017, the ML is for fish oils (As-in).  Countries or importers may decide to use their own screening when applying the ML for As-in in fish oils by analyzing total arsenic (As-tot) in fish oils. If the As-tot concentration is below the ML for As-in, no further testing is required, and the sample is determined to be compliant with the ML. If the As-tot concentration is above the ML for As-in, follow-up testing shall be conducted to determine if the As-in concentration is above the ML.”</w:t>
      </w:r>
    </w:p>
    <w:p w14:paraId="2F598A04" w14:textId="10DE9017" w:rsidR="00422D6A" w:rsidRPr="004345A0" w:rsidRDefault="00422D6A" w:rsidP="00422D6A">
      <w:pPr>
        <w:pStyle w:val="Heading1"/>
        <w:numPr>
          <w:ilvl w:val="0"/>
          <w:numId w:val="8"/>
        </w:numPr>
        <w:tabs>
          <w:tab w:val="left" w:pos="720"/>
        </w:tabs>
        <w:ind w:left="720" w:hanging="540"/>
        <w:rPr>
          <w:rFonts w:asciiTheme="minorBidi" w:hAnsiTheme="minorBidi" w:cstheme="minorBidi"/>
          <w:b/>
          <w:bCs/>
          <w:color w:val="auto"/>
          <w:sz w:val="20"/>
          <w:szCs w:val="20"/>
        </w:rPr>
      </w:pPr>
      <w:r w:rsidRPr="004345A0">
        <w:rPr>
          <w:rFonts w:asciiTheme="minorBidi" w:hAnsiTheme="minorBidi" w:cstheme="minorBidi"/>
          <w:b/>
          <w:bCs/>
          <w:color w:val="auto"/>
          <w:sz w:val="20"/>
          <w:szCs w:val="20"/>
        </w:rPr>
        <w:t>HYGIENE</w:t>
      </w:r>
    </w:p>
    <w:p w14:paraId="191090F3" w14:textId="77777777" w:rsidR="00422D6A" w:rsidRPr="004345A0" w:rsidRDefault="00422D6A" w:rsidP="00422D6A">
      <w:pPr>
        <w:widowControl w:val="0"/>
        <w:numPr>
          <w:ilvl w:val="1"/>
          <w:numId w:val="8"/>
        </w:numPr>
        <w:tabs>
          <w:tab w:val="left" w:pos="720"/>
        </w:tabs>
        <w:spacing w:before="118"/>
        <w:ind w:left="720" w:hanging="540"/>
        <w:rPr>
          <w:rFonts w:asciiTheme="minorBidi" w:eastAsia="Arial" w:hAnsiTheme="minorBidi"/>
          <w:sz w:val="20"/>
          <w:szCs w:val="20"/>
        </w:rPr>
      </w:pPr>
      <w:bookmarkStart w:id="119" w:name="6.1_General_hygiene"/>
      <w:bookmarkEnd w:id="119"/>
      <w:r w:rsidRPr="004345A0">
        <w:rPr>
          <w:rFonts w:asciiTheme="minorBidi" w:hAnsiTheme="minorBidi"/>
          <w:b/>
          <w:spacing w:val="-1"/>
          <w:sz w:val="20"/>
          <w:szCs w:val="20"/>
        </w:rPr>
        <w:t>General</w:t>
      </w:r>
      <w:r w:rsidRPr="004345A0">
        <w:rPr>
          <w:rFonts w:asciiTheme="minorBidi" w:hAnsiTheme="minorBidi"/>
          <w:b/>
          <w:spacing w:val="-14"/>
          <w:sz w:val="20"/>
          <w:szCs w:val="20"/>
        </w:rPr>
        <w:t xml:space="preserve"> </w:t>
      </w:r>
      <w:r w:rsidRPr="004345A0">
        <w:rPr>
          <w:rFonts w:asciiTheme="minorBidi" w:hAnsiTheme="minorBidi"/>
          <w:b/>
          <w:spacing w:val="-1"/>
          <w:sz w:val="20"/>
          <w:szCs w:val="20"/>
        </w:rPr>
        <w:t>hygiene</w:t>
      </w:r>
    </w:p>
    <w:p w14:paraId="2B95776C" w14:textId="77777777" w:rsidR="00422D6A" w:rsidRPr="004345A0" w:rsidRDefault="00422D6A" w:rsidP="00DF5F7E">
      <w:pPr>
        <w:pStyle w:val="ListParagraph"/>
        <w:widowControl w:val="0"/>
        <w:spacing w:before="123"/>
        <w:ind w:right="115"/>
        <w:contextualSpacing w:val="0"/>
        <w:jc w:val="both"/>
        <w:rPr>
          <w:rFonts w:asciiTheme="minorBidi" w:eastAsia="Arial" w:hAnsiTheme="minorBidi"/>
          <w:sz w:val="20"/>
          <w:szCs w:val="20"/>
        </w:rPr>
      </w:pPr>
      <w:r w:rsidRPr="004345A0">
        <w:rPr>
          <w:rFonts w:asciiTheme="minorBidi" w:hAnsiTheme="minorBidi"/>
          <w:sz w:val="20"/>
          <w:szCs w:val="20"/>
        </w:rPr>
        <w:t>It</w:t>
      </w:r>
      <w:r w:rsidRPr="004345A0">
        <w:rPr>
          <w:rFonts w:asciiTheme="minorBidi" w:hAnsiTheme="minorBidi"/>
          <w:spacing w:val="3"/>
          <w:sz w:val="20"/>
          <w:szCs w:val="20"/>
        </w:rPr>
        <w:t xml:space="preserve"> </w:t>
      </w:r>
      <w:r w:rsidRPr="004345A0">
        <w:rPr>
          <w:rFonts w:asciiTheme="minorBidi" w:hAnsiTheme="minorBidi"/>
          <w:spacing w:val="-1"/>
          <w:sz w:val="20"/>
          <w:szCs w:val="20"/>
        </w:rPr>
        <w:t>is</w:t>
      </w:r>
      <w:r w:rsidRPr="004345A0">
        <w:rPr>
          <w:rFonts w:asciiTheme="minorBidi" w:hAnsiTheme="minorBidi"/>
          <w:spacing w:val="4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recommended</w:t>
      </w:r>
      <w:r w:rsidRPr="004345A0">
        <w:rPr>
          <w:rFonts w:asciiTheme="minorBidi" w:hAnsiTheme="minorBidi"/>
          <w:spacing w:val="4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that</w:t>
      </w:r>
      <w:r w:rsidRPr="004345A0">
        <w:rPr>
          <w:rFonts w:asciiTheme="minorBidi" w:hAnsiTheme="minorBidi"/>
          <w:spacing w:val="3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the</w:t>
      </w:r>
      <w:r w:rsidRPr="004345A0">
        <w:rPr>
          <w:rFonts w:asciiTheme="minorBidi" w:hAnsiTheme="minorBidi"/>
          <w:spacing w:val="6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products</w:t>
      </w:r>
      <w:r w:rsidRPr="004345A0">
        <w:rPr>
          <w:rFonts w:asciiTheme="minorBidi" w:hAnsiTheme="minorBidi"/>
          <w:spacing w:val="4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covered</w:t>
      </w:r>
      <w:r w:rsidRPr="004345A0">
        <w:rPr>
          <w:rFonts w:asciiTheme="minorBidi" w:hAnsiTheme="minorBidi"/>
          <w:spacing w:val="4"/>
          <w:sz w:val="20"/>
          <w:szCs w:val="20"/>
        </w:rPr>
        <w:t xml:space="preserve"> </w:t>
      </w:r>
      <w:r w:rsidRPr="004345A0">
        <w:rPr>
          <w:rFonts w:asciiTheme="minorBidi" w:hAnsiTheme="minorBidi"/>
          <w:spacing w:val="2"/>
          <w:sz w:val="20"/>
          <w:szCs w:val="20"/>
        </w:rPr>
        <w:t>by</w:t>
      </w:r>
      <w:r w:rsidRPr="004345A0">
        <w:rPr>
          <w:rFonts w:asciiTheme="minorBidi" w:hAnsiTheme="minorBidi"/>
          <w:spacing w:val="1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the</w:t>
      </w:r>
      <w:r w:rsidRPr="004345A0">
        <w:rPr>
          <w:rFonts w:asciiTheme="minorBidi" w:hAnsiTheme="minorBidi"/>
          <w:spacing w:val="3"/>
          <w:sz w:val="20"/>
          <w:szCs w:val="20"/>
        </w:rPr>
        <w:t xml:space="preserve"> </w:t>
      </w:r>
      <w:r w:rsidRPr="004345A0">
        <w:rPr>
          <w:rFonts w:asciiTheme="minorBidi" w:hAnsiTheme="minorBidi"/>
          <w:spacing w:val="-1"/>
          <w:sz w:val="20"/>
          <w:szCs w:val="20"/>
        </w:rPr>
        <w:t>provisions</w:t>
      </w:r>
      <w:r w:rsidRPr="004345A0">
        <w:rPr>
          <w:rFonts w:asciiTheme="minorBidi" w:hAnsiTheme="minorBidi"/>
          <w:spacing w:val="4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of</w:t>
      </w:r>
      <w:r w:rsidRPr="004345A0">
        <w:rPr>
          <w:rFonts w:asciiTheme="minorBidi" w:hAnsiTheme="minorBidi"/>
          <w:spacing w:val="6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this</w:t>
      </w:r>
      <w:r w:rsidRPr="004345A0">
        <w:rPr>
          <w:rFonts w:asciiTheme="minorBidi" w:hAnsiTheme="minorBidi"/>
          <w:spacing w:val="4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Standard</w:t>
      </w:r>
      <w:r w:rsidRPr="004345A0">
        <w:rPr>
          <w:rFonts w:asciiTheme="minorBidi" w:hAnsiTheme="minorBidi"/>
          <w:spacing w:val="5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be</w:t>
      </w:r>
      <w:r w:rsidRPr="004345A0">
        <w:rPr>
          <w:rFonts w:asciiTheme="minorBidi" w:hAnsiTheme="minorBidi"/>
          <w:spacing w:val="3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prepared</w:t>
      </w:r>
      <w:r w:rsidRPr="004345A0">
        <w:rPr>
          <w:rFonts w:asciiTheme="minorBidi" w:hAnsiTheme="minorBidi"/>
          <w:spacing w:val="6"/>
          <w:sz w:val="20"/>
          <w:szCs w:val="20"/>
        </w:rPr>
        <w:t xml:space="preserve"> </w:t>
      </w:r>
      <w:r w:rsidRPr="004345A0">
        <w:rPr>
          <w:rFonts w:asciiTheme="minorBidi" w:hAnsiTheme="minorBidi"/>
          <w:spacing w:val="-1"/>
          <w:sz w:val="20"/>
          <w:szCs w:val="20"/>
        </w:rPr>
        <w:t>and</w:t>
      </w:r>
      <w:r w:rsidRPr="004345A0">
        <w:rPr>
          <w:rFonts w:asciiTheme="minorBidi" w:hAnsiTheme="minorBidi"/>
          <w:spacing w:val="6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handled</w:t>
      </w:r>
      <w:r w:rsidRPr="004345A0">
        <w:rPr>
          <w:rFonts w:asciiTheme="minorBidi" w:hAnsiTheme="minorBidi"/>
          <w:spacing w:val="5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in</w:t>
      </w:r>
      <w:r w:rsidRPr="004345A0">
        <w:rPr>
          <w:rFonts w:asciiTheme="minorBidi" w:hAnsiTheme="minorBidi"/>
          <w:spacing w:val="56"/>
          <w:w w:val="99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accordance</w:t>
      </w:r>
      <w:r w:rsidRPr="004345A0">
        <w:rPr>
          <w:rFonts w:asciiTheme="minorBidi" w:hAnsiTheme="minorBidi"/>
          <w:spacing w:val="-3"/>
          <w:sz w:val="20"/>
          <w:szCs w:val="20"/>
        </w:rPr>
        <w:t xml:space="preserve"> </w:t>
      </w:r>
      <w:r w:rsidRPr="004345A0">
        <w:rPr>
          <w:rFonts w:asciiTheme="minorBidi" w:hAnsiTheme="minorBidi"/>
          <w:spacing w:val="-1"/>
          <w:sz w:val="20"/>
          <w:szCs w:val="20"/>
        </w:rPr>
        <w:t>with</w:t>
      </w:r>
      <w:r w:rsidRPr="004345A0">
        <w:rPr>
          <w:rFonts w:asciiTheme="minorBidi" w:hAnsiTheme="minorBidi"/>
          <w:spacing w:val="-4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the</w:t>
      </w:r>
      <w:r w:rsidRPr="004345A0">
        <w:rPr>
          <w:rFonts w:asciiTheme="minorBidi" w:hAnsiTheme="minorBidi"/>
          <w:spacing w:val="-2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appropriate</w:t>
      </w:r>
      <w:r w:rsidRPr="004345A0">
        <w:rPr>
          <w:rFonts w:asciiTheme="minorBidi" w:hAnsiTheme="minorBidi"/>
          <w:spacing w:val="-4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sections</w:t>
      </w:r>
      <w:r w:rsidRPr="004345A0">
        <w:rPr>
          <w:rFonts w:asciiTheme="minorBidi" w:hAnsiTheme="minorBidi"/>
          <w:spacing w:val="-4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of</w:t>
      </w:r>
      <w:r w:rsidRPr="004345A0">
        <w:rPr>
          <w:rFonts w:asciiTheme="minorBidi" w:hAnsiTheme="minorBidi"/>
          <w:spacing w:val="3"/>
          <w:sz w:val="20"/>
          <w:szCs w:val="20"/>
        </w:rPr>
        <w:t xml:space="preserve"> </w:t>
      </w:r>
      <w:r w:rsidRPr="004345A0">
        <w:rPr>
          <w:rFonts w:asciiTheme="minorBidi" w:hAnsiTheme="minorBidi"/>
          <w:spacing w:val="-1"/>
          <w:sz w:val="20"/>
          <w:szCs w:val="20"/>
        </w:rPr>
        <w:t>the</w:t>
      </w:r>
      <w:r w:rsidRPr="004345A0">
        <w:rPr>
          <w:rFonts w:asciiTheme="minorBidi" w:hAnsiTheme="minorBidi"/>
          <w:spacing w:val="-4"/>
          <w:sz w:val="20"/>
          <w:szCs w:val="20"/>
        </w:rPr>
        <w:t xml:space="preserve"> </w:t>
      </w:r>
      <w:r w:rsidRPr="004345A0">
        <w:rPr>
          <w:rFonts w:asciiTheme="minorBidi" w:hAnsiTheme="minorBidi"/>
          <w:i/>
          <w:sz w:val="20"/>
          <w:szCs w:val="20"/>
        </w:rPr>
        <w:t>General</w:t>
      </w:r>
      <w:r w:rsidRPr="004345A0">
        <w:rPr>
          <w:rFonts w:asciiTheme="minorBidi" w:hAnsiTheme="minorBidi"/>
          <w:i/>
          <w:spacing w:val="-6"/>
          <w:sz w:val="20"/>
          <w:szCs w:val="20"/>
        </w:rPr>
        <w:t xml:space="preserve"> </w:t>
      </w:r>
      <w:r w:rsidRPr="004345A0">
        <w:rPr>
          <w:rFonts w:asciiTheme="minorBidi" w:hAnsiTheme="minorBidi"/>
          <w:i/>
          <w:spacing w:val="-1"/>
          <w:sz w:val="20"/>
          <w:szCs w:val="20"/>
        </w:rPr>
        <w:t>Principles</w:t>
      </w:r>
      <w:r w:rsidRPr="004345A0">
        <w:rPr>
          <w:rFonts w:asciiTheme="minorBidi" w:hAnsiTheme="minorBidi"/>
          <w:i/>
          <w:spacing w:val="-3"/>
          <w:sz w:val="20"/>
          <w:szCs w:val="20"/>
        </w:rPr>
        <w:t xml:space="preserve"> </w:t>
      </w:r>
      <w:r w:rsidRPr="004345A0">
        <w:rPr>
          <w:rFonts w:asciiTheme="minorBidi" w:hAnsiTheme="minorBidi"/>
          <w:i/>
          <w:sz w:val="20"/>
          <w:szCs w:val="20"/>
        </w:rPr>
        <w:t>of</w:t>
      </w:r>
      <w:r w:rsidRPr="004345A0">
        <w:rPr>
          <w:rFonts w:asciiTheme="minorBidi" w:hAnsiTheme="minorBidi"/>
          <w:i/>
          <w:spacing w:val="-4"/>
          <w:sz w:val="20"/>
          <w:szCs w:val="20"/>
        </w:rPr>
        <w:t xml:space="preserve"> </w:t>
      </w:r>
      <w:r w:rsidRPr="004345A0">
        <w:rPr>
          <w:rFonts w:asciiTheme="minorBidi" w:hAnsiTheme="minorBidi"/>
          <w:i/>
          <w:sz w:val="20"/>
          <w:szCs w:val="20"/>
        </w:rPr>
        <w:t>Food</w:t>
      </w:r>
      <w:r w:rsidRPr="004345A0">
        <w:rPr>
          <w:rFonts w:asciiTheme="minorBidi" w:hAnsiTheme="minorBidi"/>
          <w:i/>
          <w:spacing w:val="-4"/>
          <w:sz w:val="20"/>
          <w:szCs w:val="20"/>
        </w:rPr>
        <w:t xml:space="preserve"> </w:t>
      </w:r>
      <w:r w:rsidRPr="004345A0">
        <w:rPr>
          <w:rFonts w:asciiTheme="minorBidi" w:hAnsiTheme="minorBidi"/>
          <w:i/>
          <w:sz w:val="20"/>
          <w:szCs w:val="20"/>
        </w:rPr>
        <w:t>Hygiene</w:t>
      </w:r>
      <w:r w:rsidRPr="004345A0">
        <w:rPr>
          <w:rFonts w:asciiTheme="minorBidi" w:hAnsiTheme="minorBidi"/>
          <w:i/>
          <w:spacing w:val="-1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(CXC</w:t>
      </w:r>
      <w:r w:rsidRPr="004345A0">
        <w:rPr>
          <w:rFonts w:asciiTheme="minorBidi" w:hAnsiTheme="minorBidi"/>
          <w:spacing w:val="-3"/>
          <w:sz w:val="20"/>
          <w:szCs w:val="20"/>
        </w:rPr>
        <w:t xml:space="preserve"> </w:t>
      </w:r>
      <w:r w:rsidRPr="004345A0">
        <w:rPr>
          <w:rFonts w:asciiTheme="minorBidi" w:hAnsiTheme="minorBidi"/>
          <w:spacing w:val="-1"/>
          <w:sz w:val="20"/>
          <w:szCs w:val="20"/>
        </w:rPr>
        <w:t>1-1969),</w:t>
      </w:r>
      <w:r w:rsidRPr="004345A0">
        <w:rPr>
          <w:rFonts w:asciiTheme="minorBidi" w:hAnsiTheme="minorBidi"/>
          <w:spacing w:val="-4"/>
          <w:sz w:val="20"/>
          <w:szCs w:val="20"/>
        </w:rPr>
        <w:t xml:space="preserve"> a</w:t>
      </w:r>
      <w:r w:rsidRPr="004345A0">
        <w:rPr>
          <w:rFonts w:asciiTheme="minorBidi" w:hAnsiTheme="minorBidi"/>
          <w:sz w:val="20"/>
          <w:szCs w:val="20"/>
        </w:rPr>
        <w:t xml:space="preserve">nd </w:t>
      </w:r>
      <w:r w:rsidRPr="004345A0">
        <w:rPr>
          <w:rFonts w:asciiTheme="minorBidi" w:hAnsiTheme="minorBidi"/>
          <w:i/>
          <w:sz w:val="20"/>
          <w:szCs w:val="20"/>
        </w:rPr>
        <w:t>Code</w:t>
      </w:r>
      <w:r w:rsidRPr="004345A0">
        <w:rPr>
          <w:rFonts w:asciiTheme="minorBidi" w:hAnsiTheme="minorBidi"/>
          <w:i/>
          <w:spacing w:val="-1"/>
          <w:sz w:val="20"/>
          <w:szCs w:val="20"/>
        </w:rPr>
        <w:t xml:space="preserve"> </w:t>
      </w:r>
      <w:r w:rsidRPr="004345A0">
        <w:rPr>
          <w:rFonts w:asciiTheme="minorBidi" w:hAnsiTheme="minorBidi"/>
          <w:i/>
          <w:sz w:val="20"/>
          <w:szCs w:val="20"/>
        </w:rPr>
        <w:t>of</w:t>
      </w:r>
      <w:r w:rsidRPr="004345A0">
        <w:rPr>
          <w:rFonts w:asciiTheme="minorBidi" w:hAnsiTheme="minorBidi"/>
          <w:i/>
          <w:spacing w:val="-2"/>
          <w:sz w:val="20"/>
          <w:szCs w:val="20"/>
        </w:rPr>
        <w:t xml:space="preserve"> </w:t>
      </w:r>
      <w:r w:rsidRPr="004345A0">
        <w:rPr>
          <w:rFonts w:asciiTheme="minorBidi" w:hAnsiTheme="minorBidi"/>
          <w:i/>
          <w:spacing w:val="-1"/>
          <w:sz w:val="20"/>
          <w:szCs w:val="20"/>
        </w:rPr>
        <w:t>Hygienic</w:t>
      </w:r>
      <w:r w:rsidRPr="004345A0">
        <w:rPr>
          <w:rFonts w:asciiTheme="minorBidi" w:hAnsiTheme="minorBidi"/>
          <w:i/>
          <w:spacing w:val="2"/>
          <w:sz w:val="20"/>
          <w:szCs w:val="20"/>
        </w:rPr>
        <w:t xml:space="preserve"> </w:t>
      </w:r>
      <w:r w:rsidRPr="004345A0">
        <w:rPr>
          <w:rFonts w:asciiTheme="minorBidi" w:hAnsiTheme="minorBidi"/>
          <w:i/>
          <w:spacing w:val="-1"/>
          <w:sz w:val="20"/>
          <w:szCs w:val="20"/>
        </w:rPr>
        <w:t xml:space="preserve">Practice </w:t>
      </w:r>
      <w:r w:rsidRPr="004345A0">
        <w:rPr>
          <w:rFonts w:asciiTheme="minorBidi" w:hAnsiTheme="minorBidi"/>
          <w:i/>
          <w:sz w:val="20"/>
          <w:szCs w:val="20"/>
        </w:rPr>
        <w:t>for</w:t>
      </w:r>
      <w:r w:rsidRPr="004345A0">
        <w:rPr>
          <w:rFonts w:asciiTheme="minorBidi" w:hAnsiTheme="minorBidi"/>
          <w:i/>
          <w:spacing w:val="-3"/>
          <w:sz w:val="20"/>
          <w:szCs w:val="20"/>
        </w:rPr>
        <w:t xml:space="preserve"> </w:t>
      </w:r>
      <w:r w:rsidRPr="004345A0">
        <w:rPr>
          <w:rFonts w:asciiTheme="minorBidi" w:hAnsiTheme="minorBidi"/>
          <w:i/>
          <w:sz w:val="20"/>
          <w:szCs w:val="20"/>
        </w:rPr>
        <w:t>the</w:t>
      </w:r>
      <w:r w:rsidRPr="004345A0">
        <w:rPr>
          <w:rFonts w:asciiTheme="minorBidi" w:hAnsiTheme="minorBidi"/>
          <w:i/>
          <w:spacing w:val="-1"/>
          <w:sz w:val="20"/>
          <w:szCs w:val="20"/>
        </w:rPr>
        <w:t xml:space="preserve"> </w:t>
      </w:r>
      <w:r w:rsidRPr="004345A0">
        <w:rPr>
          <w:rFonts w:asciiTheme="minorBidi" w:hAnsiTheme="minorBidi"/>
          <w:i/>
          <w:sz w:val="20"/>
          <w:szCs w:val="20"/>
        </w:rPr>
        <w:t>Storage</w:t>
      </w:r>
      <w:r w:rsidRPr="004345A0">
        <w:rPr>
          <w:rFonts w:asciiTheme="minorBidi" w:hAnsiTheme="minorBidi"/>
          <w:i/>
          <w:spacing w:val="-3"/>
          <w:sz w:val="20"/>
          <w:szCs w:val="20"/>
        </w:rPr>
        <w:t xml:space="preserve"> </w:t>
      </w:r>
      <w:r w:rsidRPr="004345A0">
        <w:rPr>
          <w:rFonts w:asciiTheme="minorBidi" w:hAnsiTheme="minorBidi"/>
          <w:i/>
          <w:sz w:val="20"/>
          <w:szCs w:val="20"/>
        </w:rPr>
        <w:t>and</w:t>
      </w:r>
      <w:r w:rsidRPr="004345A0">
        <w:rPr>
          <w:rFonts w:asciiTheme="minorBidi" w:hAnsiTheme="minorBidi"/>
          <w:i/>
          <w:spacing w:val="86"/>
          <w:w w:val="99"/>
          <w:sz w:val="20"/>
          <w:szCs w:val="20"/>
        </w:rPr>
        <w:t xml:space="preserve"> </w:t>
      </w:r>
      <w:r w:rsidRPr="004345A0">
        <w:rPr>
          <w:rFonts w:asciiTheme="minorBidi" w:hAnsiTheme="minorBidi"/>
          <w:i/>
          <w:spacing w:val="-1"/>
          <w:sz w:val="20"/>
          <w:szCs w:val="20"/>
        </w:rPr>
        <w:t>Transport</w:t>
      </w:r>
      <w:r w:rsidRPr="004345A0">
        <w:rPr>
          <w:rFonts w:asciiTheme="minorBidi" w:hAnsiTheme="minorBidi"/>
          <w:i/>
          <w:spacing w:val="-6"/>
          <w:sz w:val="20"/>
          <w:szCs w:val="20"/>
        </w:rPr>
        <w:t xml:space="preserve"> </w:t>
      </w:r>
      <w:r w:rsidRPr="004345A0">
        <w:rPr>
          <w:rFonts w:asciiTheme="minorBidi" w:hAnsiTheme="minorBidi"/>
          <w:i/>
          <w:spacing w:val="-1"/>
          <w:sz w:val="20"/>
          <w:szCs w:val="20"/>
        </w:rPr>
        <w:t>of</w:t>
      </w:r>
      <w:r w:rsidRPr="004345A0">
        <w:rPr>
          <w:rFonts w:asciiTheme="minorBidi" w:hAnsiTheme="minorBidi"/>
          <w:i/>
          <w:spacing w:val="-4"/>
          <w:sz w:val="20"/>
          <w:szCs w:val="20"/>
        </w:rPr>
        <w:t xml:space="preserve"> </w:t>
      </w:r>
      <w:r w:rsidRPr="004345A0">
        <w:rPr>
          <w:rFonts w:asciiTheme="minorBidi" w:hAnsiTheme="minorBidi"/>
          <w:i/>
          <w:spacing w:val="-1"/>
          <w:sz w:val="20"/>
          <w:szCs w:val="20"/>
        </w:rPr>
        <w:t>Edible</w:t>
      </w:r>
      <w:r w:rsidRPr="004345A0">
        <w:rPr>
          <w:rFonts w:asciiTheme="minorBidi" w:hAnsiTheme="minorBidi"/>
          <w:i/>
          <w:spacing w:val="-5"/>
          <w:sz w:val="20"/>
          <w:szCs w:val="20"/>
        </w:rPr>
        <w:t xml:space="preserve"> </w:t>
      </w:r>
      <w:r w:rsidRPr="004345A0">
        <w:rPr>
          <w:rFonts w:asciiTheme="minorBidi" w:hAnsiTheme="minorBidi"/>
          <w:i/>
          <w:sz w:val="20"/>
          <w:szCs w:val="20"/>
        </w:rPr>
        <w:t>Fats</w:t>
      </w:r>
      <w:r w:rsidRPr="004345A0">
        <w:rPr>
          <w:rFonts w:asciiTheme="minorBidi" w:hAnsiTheme="minorBidi"/>
          <w:i/>
          <w:spacing w:val="-5"/>
          <w:sz w:val="20"/>
          <w:szCs w:val="20"/>
        </w:rPr>
        <w:t xml:space="preserve"> </w:t>
      </w:r>
      <w:r w:rsidRPr="004345A0">
        <w:rPr>
          <w:rFonts w:asciiTheme="minorBidi" w:hAnsiTheme="minorBidi"/>
          <w:i/>
          <w:sz w:val="20"/>
          <w:szCs w:val="20"/>
        </w:rPr>
        <w:t>and</w:t>
      </w:r>
      <w:r w:rsidRPr="004345A0">
        <w:rPr>
          <w:rFonts w:asciiTheme="minorBidi" w:hAnsiTheme="minorBidi"/>
          <w:i/>
          <w:spacing w:val="-5"/>
          <w:sz w:val="20"/>
          <w:szCs w:val="20"/>
        </w:rPr>
        <w:t xml:space="preserve"> </w:t>
      </w:r>
      <w:r w:rsidRPr="004345A0">
        <w:rPr>
          <w:rFonts w:asciiTheme="minorBidi" w:hAnsiTheme="minorBidi"/>
          <w:i/>
          <w:spacing w:val="-1"/>
          <w:sz w:val="20"/>
          <w:szCs w:val="20"/>
        </w:rPr>
        <w:t>Oils</w:t>
      </w:r>
      <w:r w:rsidRPr="004345A0">
        <w:rPr>
          <w:rFonts w:asciiTheme="minorBidi" w:hAnsiTheme="minorBidi"/>
          <w:i/>
          <w:spacing w:val="-4"/>
          <w:sz w:val="20"/>
          <w:szCs w:val="20"/>
        </w:rPr>
        <w:t xml:space="preserve"> </w:t>
      </w:r>
      <w:r w:rsidRPr="004345A0">
        <w:rPr>
          <w:rFonts w:asciiTheme="minorBidi" w:hAnsiTheme="minorBidi"/>
          <w:i/>
          <w:spacing w:val="-1"/>
          <w:sz w:val="20"/>
          <w:szCs w:val="20"/>
        </w:rPr>
        <w:t>in</w:t>
      </w:r>
      <w:r w:rsidRPr="004345A0">
        <w:rPr>
          <w:rFonts w:asciiTheme="minorBidi" w:hAnsiTheme="minorBidi"/>
          <w:i/>
          <w:spacing w:val="-4"/>
          <w:sz w:val="20"/>
          <w:szCs w:val="20"/>
        </w:rPr>
        <w:t xml:space="preserve"> </w:t>
      </w:r>
      <w:r w:rsidRPr="004345A0">
        <w:rPr>
          <w:rFonts w:asciiTheme="minorBidi" w:hAnsiTheme="minorBidi"/>
          <w:i/>
          <w:spacing w:val="-1"/>
          <w:sz w:val="20"/>
          <w:szCs w:val="20"/>
        </w:rPr>
        <w:t>Bulk</w:t>
      </w:r>
      <w:r w:rsidRPr="004345A0">
        <w:rPr>
          <w:rFonts w:asciiTheme="minorBidi" w:hAnsiTheme="minorBidi"/>
          <w:i/>
          <w:spacing w:val="-3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(CXC</w:t>
      </w:r>
      <w:r w:rsidRPr="004345A0">
        <w:rPr>
          <w:rFonts w:asciiTheme="minorBidi" w:hAnsiTheme="minorBidi"/>
          <w:spacing w:val="-6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36-1987).</w:t>
      </w:r>
    </w:p>
    <w:p w14:paraId="2013261B" w14:textId="77777777" w:rsidR="00422D6A" w:rsidRPr="004345A0" w:rsidRDefault="00422D6A" w:rsidP="00422D6A">
      <w:pPr>
        <w:pStyle w:val="Heading1"/>
        <w:numPr>
          <w:ilvl w:val="1"/>
          <w:numId w:val="8"/>
        </w:numPr>
        <w:tabs>
          <w:tab w:val="left" w:pos="720"/>
        </w:tabs>
        <w:spacing w:before="120"/>
        <w:ind w:left="720" w:hanging="540"/>
        <w:rPr>
          <w:rFonts w:asciiTheme="minorBidi" w:hAnsiTheme="minorBidi" w:cstheme="minorBidi"/>
          <w:b/>
          <w:bCs/>
          <w:color w:val="auto"/>
          <w:sz w:val="20"/>
          <w:szCs w:val="20"/>
        </w:rPr>
      </w:pPr>
      <w:bookmarkStart w:id="120" w:name="6.2_Microbiological_criteria"/>
      <w:bookmarkEnd w:id="120"/>
      <w:r w:rsidRPr="004345A0">
        <w:rPr>
          <w:rFonts w:asciiTheme="minorBidi" w:hAnsiTheme="minorBidi" w:cstheme="minorBidi"/>
          <w:b/>
          <w:bCs/>
          <w:color w:val="auto"/>
          <w:sz w:val="20"/>
          <w:szCs w:val="20"/>
        </w:rPr>
        <w:t>Microbiological</w:t>
      </w:r>
      <w:r w:rsidRPr="004345A0">
        <w:rPr>
          <w:rFonts w:asciiTheme="minorBidi" w:hAnsiTheme="minorBidi" w:cstheme="minorBidi"/>
          <w:b/>
          <w:bCs/>
          <w:color w:val="auto"/>
          <w:spacing w:val="-23"/>
          <w:sz w:val="20"/>
          <w:szCs w:val="20"/>
        </w:rPr>
        <w:t xml:space="preserve"> </w:t>
      </w:r>
      <w:r w:rsidRPr="004345A0">
        <w:rPr>
          <w:rFonts w:asciiTheme="minorBidi" w:hAnsiTheme="minorBidi" w:cstheme="minorBidi"/>
          <w:b/>
          <w:bCs/>
          <w:color w:val="auto"/>
          <w:spacing w:val="-1"/>
          <w:sz w:val="20"/>
          <w:szCs w:val="20"/>
        </w:rPr>
        <w:t>criteria</w:t>
      </w:r>
    </w:p>
    <w:p w14:paraId="19A9924F" w14:textId="77777777" w:rsidR="00422D6A" w:rsidRPr="004345A0" w:rsidRDefault="00422D6A" w:rsidP="00422D6A">
      <w:pPr>
        <w:spacing w:before="118"/>
        <w:ind w:left="720" w:right="112"/>
        <w:jc w:val="both"/>
        <w:rPr>
          <w:rFonts w:asciiTheme="minorBidi" w:eastAsia="Arial" w:hAnsiTheme="minorBidi"/>
          <w:sz w:val="20"/>
          <w:szCs w:val="20"/>
        </w:rPr>
      </w:pPr>
      <w:r w:rsidRPr="004345A0">
        <w:rPr>
          <w:rFonts w:asciiTheme="minorBidi" w:hAnsiTheme="minorBidi"/>
          <w:spacing w:val="1"/>
          <w:sz w:val="20"/>
          <w:szCs w:val="20"/>
        </w:rPr>
        <w:t>The</w:t>
      </w:r>
      <w:r w:rsidRPr="004345A0">
        <w:rPr>
          <w:rFonts w:asciiTheme="minorBidi" w:hAnsiTheme="minorBidi"/>
          <w:spacing w:val="-15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products</w:t>
      </w:r>
      <w:r w:rsidRPr="004345A0">
        <w:rPr>
          <w:rFonts w:asciiTheme="minorBidi" w:hAnsiTheme="minorBidi"/>
          <w:spacing w:val="-12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should</w:t>
      </w:r>
      <w:r w:rsidRPr="004345A0">
        <w:rPr>
          <w:rFonts w:asciiTheme="minorBidi" w:hAnsiTheme="minorBidi"/>
          <w:spacing w:val="-14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comply</w:t>
      </w:r>
      <w:r w:rsidRPr="004345A0">
        <w:rPr>
          <w:rFonts w:asciiTheme="minorBidi" w:hAnsiTheme="minorBidi"/>
          <w:spacing w:val="-14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with</w:t>
      </w:r>
      <w:r w:rsidRPr="004345A0">
        <w:rPr>
          <w:rFonts w:asciiTheme="minorBidi" w:hAnsiTheme="minorBidi"/>
          <w:spacing w:val="-14"/>
          <w:sz w:val="20"/>
          <w:szCs w:val="20"/>
        </w:rPr>
        <w:t xml:space="preserve"> </w:t>
      </w:r>
      <w:r w:rsidRPr="004345A0">
        <w:rPr>
          <w:rFonts w:asciiTheme="minorBidi" w:hAnsiTheme="minorBidi"/>
          <w:spacing w:val="1"/>
          <w:sz w:val="20"/>
          <w:szCs w:val="20"/>
        </w:rPr>
        <w:t>any</w:t>
      </w:r>
      <w:r w:rsidRPr="004345A0">
        <w:rPr>
          <w:rFonts w:asciiTheme="minorBidi" w:hAnsiTheme="minorBidi"/>
          <w:spacing w:val="-17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microbiological</w:t>
      </w:r>
      <w:r w:rsidRPr="004345A0">
        <w:rPr>
          <w:rFonts w:asciiTheme="minorBidi" w:hAnsiTheme="minorBidi"/>
          <w:spacing w:val="-14"/>
          <w:sz w:val="20"/>
          <w:szCs w:val="20"/>
        </w:rPr>
        <w:t xml:space="preserve"> </w:t>
      </w:r>
      <w:r w:rsidRPr="004345A0">
        <w:rPr>
          <w:rFonts w:asciiTheme="minorBidi" w:hAnsiTheme="minorBidi"/>
          <w:spacing w:val="-1"/>
          <w:sz w:val="20"/>
          <w:szCs w:val="20"/>
        </w:rPr>
        <w:t>criteria</w:t>
      </w:r>
      <w:r w:rsidRPr="004345A0">
        <w:rPr>
          <w:rFonts w:asciiTheme="minorBidi" w:hAnsiTheme="minorBidi"/>
          <w:spacing w:val="-12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established</w:t>
      </w:r>
      <w:r w:rsidRPr="004345A0">
        <w:rPr>
          <w:rFonts w:asciiTheme="minorBidi" w:hAnsiTheme="minorBidi"/>
          <w:spacing w:val="-14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in</w:t>
      </w:r>
      <w:r w:rsidRPr="004345A0">
        <w:rPr>
          <w:rFonts w:asciiTheme="minorBidi" w:hAnsiTheme="minorBidi"/>
          <w:spacing w:val="-14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accordance</w:t>
      </w:r>
      <w:r w:rsidRPr="004345A0">
        <w:rPr>
          <w:rFonts w:asciiTheme="minorBidi" w:hAnsiTheme="minorBidi"/>
          <w:spacing w:val="-12"/>
          <w:sz w:val="20"/>
          <w:szCs w:val="20"/>
        </w:rPr>
        <w:t xml:space="preserve"> </w:t>
      </w:r>
      <w:r w:rsidRPr="004345A0">
        <w:rPr>
          <w:rFonts w:asciiTheme="minorBidi" w:hAnsiTheme="minorBidi"/>
          <w:spacing w:val="-1"/>
          <w:sz w:val="20"/>
          <w:szCs w:val="20"/>
        </w:rPr>
        <w:t>with</w:t>
      </w:r>
      <w:r w:rsidRPr="004345A0">
        <w:rPr>
          <w:rFonts w:asciiTheme="minorBidi" w:hAnsiTheme="minorBidi"/>
          <w:spacing w:val="-13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the</w:t>
      </w:r>
      <w:r w:rsidRPr="004345A0">
        <w:rPr>
          <w:rFonts w:asciiTheme="minorBidi" w:hAnsiTheme="minorBidi"/>
          <w:spacing w:val="-6"/>
          <w:sz w:val="20"/>
          <w:szCs w:val="20"/>
        </w:rPr>
        <w:t xml:space="preserve"> </w:t>
      </w:r>
      <w:r w:rsidRPr="004345A0">
        <w:rPr>
          <w:rFonts w:asciiTheme="minorBidi" w:hAnsiTheme="minorBidi"/>
          <w:i/>
          <w:spacing w:val="-1"/>
          <w:sz w:val="20"/>
          <w:szCs w:val="20"/>
        </w:rPr>
        <w:t>Principles</w:t>
      </w:r>
      <w:r w:rsidRPr="004345A0">
        <w:rPr>
          <w:rFonts w:asciiTheme="minorBidi" w:hAnsiTheme="minorBidi"/>
          <w:i/>
          <w:spacing w:val="-12"/>
          <w:sz w:val="20"/>
          <w:szCs w:val="20"/>
        </w:rPr>
        <w:t xml:space="preserve"> </w:t>
      </w:r>
      <w:r w:rsidRPr="004345A0">
        <w:rPr>
          <w:rFonts w:asciiTheme="minorBidi" w:hAnsiTheme="minorBidi"/>
          <w:i/>
          <w:sz w:val="20"/>
          <w:szCs w:val="20"/>
        </w:rPr>
        <w:t>and</w:t>
      </w:r>
      <w:r w:rsidRPr="004345A0">
        <w:rPr>
          <w:rFonts w:asciiTheme="minorBidi" w:hAnsiTheme="minorBidi"/>
          <w:i/>
          <w:spacing w:val="62"/>
          <w:w w:val="99"/>
          <w:sz w:val="20"/>
          <w:szCs w:val="20"/>
        </w:rPr>
        <w:t xml:space="preserve"> </w:t>
      </w:r>
      <w:r w:rsidRPr="004345A0">
        <w:rPr>
          <w:rFonts w:asciiTheme="minorBidi" w:hAnsiTheme="minorBidi"/>
          <w:i/>
          <w:spacing w:val="-1"/>
          <w:sz w:val="20"/>
          <w:szCs w:val="20"/>
        </w:rPr>
        <w:t>Guidelines</w:t>
      </w:r>
      <w:r w:rsidRPr="004345A0">
        <w:rPr>
          <w:rFonts w:asciiTheme="minorBidi" w:hAnsiTheme="minorBidi"/>
          <w:i/>
          <w:spacing w:val="-7"/>
          <w:sz w:val="20"/>
          <w:szCs w:val="20"/>
        </w:rPr>
        <w:t xml:space="preserve"> </w:t>
      </w:r>
      <w:r w:rsidRPr="004345A0">
        <w:rPr>
          <w:rFonts w:asciiTheme="minorBidi" w:hAnsiTheme="minorBidi"/>
          <w:i/>
          <w:spacing w:val="-1"/>
          <w:sz w:val="20"/>
          <w:szCs w:val="20"/>
        </w:rPr>
        <w:t>for</w:t>
      </w:r>
      <w:r w:rsidRPr="004345A0">
        <w:rPr>
          <w:rFonts w:asciiTheme="minorBidi" w:hAnsiTheme="minorBidi"/>
          <w:i/>
          <w:spacing w:val="-7"/>
          <w:sz w:val="20"/>
          <w:szCs w:val="20"/>
        </w:rPr>
        <w:t xml:space="preserve"> </w:t>
      </w:r>
      <w:r w:rsidRPr="004345A0">
        <w:rPr>
          <w:rFonts w:asciiTheme="minorBidi" w:hAnsiTheme="minorBidi"/>
          <w:i/>
          <w:spacing w:val="-1"/>
          <w:sz w:val="20"/>
          <w:szCs w:val="20"/>
        </w:rPr>
        <w:t>the</w:t>
      </w:r>
      <w:r w:rsidRPr="004345A0">
        <w:rPr>
          <w:rFonts w:asciiTheme="minorBidi" w:hAnsiTheme="minorBidi"/>
          <w:i/>
          <w:spacing w:val="-6"/>
          <w:sz w:val="20"/>
          <w:szCs w:val="20"/>
        </w:rPr>
        <w:t xml:space="preserve"> </w:t>
      </w:r>
      <w:r w:rsidRPr="004345A0">
        <w:rPr>
          <w:rFonts w:asciiTheme="minorBidi" w:hAnsiTheme="minorBidi"/>
          <w:i/>
          <w:sz w:val="20"/>
          <w:szCs w:val="20"/>
        </w:rPr>
        <w:t>Establishment</w:t>
      </w:r>
      <w:r w:rsidRPr="004345A0">
        <w:rPr>
          <w:rFonts w:asciiTheme="minorBidi" w:hAnsiTheme="minorBidi"/>
          <w:i/>
          <w:spacing w:val="-8"/>
          <w:sz w:val="20"/>
          <w:szCs w:val="20"/>
        </w:rPr>
        <w:t xml:space="preserve"> </w:t>
      </w:r>
      <w:r w:rsidRPr="004345A0">
        <w:rPr>
          <w:rFonts w:asciiTheme="minorBidi" w:hAnsiTheme="minorBidi"/>
          <w:i/>
          <w:sz w:val="20"/>
          <w:szCs w:val="20"/>
        </w:rPr>
        <w:t>and</w:t>
      </w:r>
      <w:r w:rsidRPr="004345A0">
        <w:rPr>
          <w:rFonts w:asciiTheme="minorBidi" w:hAnsiTheme="minorBidi"/>
          <w:i/>
          <w:spacing w:val="-7"/>
          <w:sz w:val="20"/>
          <w:szCs w:val="20"/>
        </w:rPr>
        <w:t xml:space="preserve"> </w:t>
      </w:r>
      <w:r w:rsidRPr="004345A0">
        <w:rPr>
          <w:rFonts w:asciiTheme="minorBidi" w:hAnsiTheme="minorBidi"/>
          <w:i/>
          <w:sz w:val="20"/>
          <w:szCs w:val="20"/>
        </w:rPr>
        <w:t>Application</w:t>
      </w:r>
      <w:r w:rsidRPr="004345A0">
        <w:rPr>
          <w:rFonts w:asciiTheme="minorBidi" w:hAnsiTheme="minorBidi"/>
          <w:i/>
          <w:spacing w:val="-8"/>
          <w:sz w:val="20"/>
          <w:szCs w:val="20"/>
        </w:rPr>
        <w:t xml:space="preserve"> </w:t>
      </w:r>
      <w:r w:rsidRPr="004345A0">
        <w:rPr>
          <w:rFonts w:asciiTheme="minorBidi" w:hAnsiTheme="minorBidi"/>
          <w:i/>
          <w:spacing w:val="-1"/>
          <w:sz w:val="20"/>
          <w:szCs w:val="20"/>
        </w:rPr>
        <w:t>of</w:t>
      </w:r>
      <w:r w:rsidRPr="004345A0">
        <w:rPr>
          <w:rFonts w:asciiTheme="minorBidi" w:hAnsiTheme="minorBidi"/>
          <w:i/>
          <w:spacing w:val="-6"/>
          <w:sz w:val="20"/>
          <w:szCs w:val="20"/>
        </w:rPr>
        <w:t xml:space="preserve"> </w:t>
      </w:r>
      <w:r w:rsidRPr="004345A0">
        <w:rPr>
          <w:rFonts w:asciiTheme="minorBidi" w:hAnsiTheme="minorBidi"/>
          <w:i/>
          <w:spacing w:val="-1"/>
          <w:sz w:val="20"/>
          <w:szCs w:val="20"/>
        </w:rPr>
        <w:t>Microbiological</w:t>
      </w:r>
      <w:r w:rsidRPr="004345A0">
        <w:rPr>
          <w:rFonts w:asciiTheme="minorBidi" w:hAnsiTheme="minorBidi"/>
          <w:i/>
          <w:spacing w:val="-9"/>
          <w:sz w:val="20"/>
          <w:szCs w:val="20"/>
        </w:rPr>
        <w:t xml:space="preserve"> </w:t>
      </w:r>
      <w:r w:rsidRPr="004345A0">
        <w:rPr>
          <w:rFonts w:asciiTheme="minorBidi" w:hAnsiTheme="minorBidi"/>
          <w:i/>
          <w:sz w:val="20"/>
          <w:szCs w:val="20"/>
        </w:rPr>
        <w:t>Criteria</w:t>
      </w:r>
      <w:r w:rsidRPr="004345A0">
        <w:rPr>
          <w:rFonts w:asciiTheme="minorBidi" w:hAnsiTheme="minorBidi"/>
          <w:i/>
          <w:spacing w:val="-7"/>
          <w:sz w:val="20"/>
          <w:szCs w:val="20"/>
        </w:rPr>
        <w:t xml:space="preserve"> </w:t>
      </w:r>
      <w:r w:rsidRPr="004345A0">
        <w:rPr>
          <w:rFonts w:asciiTheme="minorBidi" w:hAnsiTheme="minorBidi"/>
          <w:i/>
          <w:sz w:val="20"/>
          <w:szCs w:val="20"/>
        </w:rPr>
        <w:t>Related</w:t>
      </w:r>
      <w:r w:rsidRPr="004345A0">
        <w:rPr>
          <w:rFonts w:asciiTheme="minorBidi" w:hAnsiTheme="minorBidi"/>
          <w:i/>
          <w:spacing w:val="-6"/>
          <w:sz w:val="20"/>
          <w:szCs w:val="20"/>
        </w:rPr>
        <w:t xml:space="preserve"> </w:t>
      </w:r>
      <w:r w:rsidRPr="004345A0">
        <w:rPr>
          <w:rFonts w:asciiTheme="minorBidi" w:hAnsiTheme="minorBidi"/>
          <w:i/>
          <w:sz w:val="20"/>
          <w:szCs w:val="20"/>
        </w:rPr>
        <w:t>to</w:t>
      </w:r>
      <w:r w:rsidRPr="004345A0">
        <w:rPr>
          <w:rFonts w:asciiTheme="minorBidi" w:hAnsiTheme="minorBidi"/>
          <w:i/>
          <w:spacing w:val="-8"/>
          <w:sz w:val="20"/>
          <w:szCs w:val="20"/>
        </w:rPr>
        <w:t xml:space="preserve"> </w:t>
      </w:r>
      <w:r w:rsidRPr="004345A0">
        <w:rPr>
          <w:rFonts w:asciiTheme="minorBidi" w:hAnsiTheme="minorBidi"/>
          <w:i/>
          <w:sz w:val="20"/>
          <w:szCs w:val="20"/>
        </w:rPr>
        <w:t xml:space="preserve">Foods </w:t>
      </w:r>
      <w:r w:rsidRPr="004345A0">
        <w:rPr>
          <w:rFonts w:asciiTheme="minorBidi" w:hAnsiTheme="minorBidi"/>
          <w:sz w:val="20"/>
          <w:szCs w:val="20"/>
        </w:rPr>
        <w:t>(CXG</w:t>
      </w:r>
      <w:r w:rsidRPr="004345A0">
        <w:rPr>
          <w:rFonts w:asciiTheme="minorBidi" w:hAnsiTheme="minorBidi"/>
          <w:spacing w:val="-7"/>
          <w:sz w:val="20"/>
          <w:szCs w:val="20"/>
        </w:rPr>
        <w:t xml:space="preserve"> </w:t>
      </w:r>
      <w:r w:rsidRPr="004345A0">
        <w:rPr>
          <w:rFonts w:asciiTheme="minorBidi" w:hAnsiTheme="minorBidi"/>
          <w:spacing w:val="-1"/>
          <w:sz w:val="20"/>
          <w:szCs w:val="20"/>
        </w:rPr>
        <w:t>21-1997).</w:t>
      </w:r>
    </w:p>
    <w:p w14:paraId="195E9287" w14:textId="77777777" w:rsidR="00422D6A" w:rsidRPr="004345A0" w:rsidRDefault="00422D6A" w:rsidP="00422D6A">
      <w:pPr>
        <w:pStyle w:val="Heading1"/>
        <w:numPr>
          <w:ilvl w:val="0"/>
          <w:numId w:val="8"/>
        </w:numPr>
        <w:tabs>
          <w:tab w:val="left" w:pos="720"/>
        </w:tabs>
        <w:spacing w:before="120"/>
        <w:ind w:left="720" w:hanging="540"/>
        <w:rPr>
          <w:rFonts w:asciiTheme="minorBidi" w:hAnsiTheme="minorBidi" w:cstheme="minorBidi"/>
          <w:b/>
          <w:bCs/>
          <w:color w:val="auto"/>
          <w:sz w:val="20"/>
          <w:szCs w:val="20"/>
        </w:rPr>
      </w:pPr>
      <w:bookmarkStart w:id="121" w:name="7._LABELLING"/>
      <w:bookmarkEnd w:id="121"/>
      <w:r w:rsidRPr="004345A0">
        <w:rPr>
          <w:rFonts w:asciiTheme="minorBidi" w:hAnsiTheme="minorBidi" w:cstheme="minorBidi"/>
          <w:b/>
          <w:bCs/>
          <w:color w:val="auto"/>
          <w:spacing w:val="-1"/>
          <w:sz w:val="20"/>
          <w:szCs w:val="20"/>
        </w:rPr>
        <w:t>LABELLING</w:t>
      </w:r>
    </w:p>
    <w:p w14:paraId="5C2816DD" w14:textId="431E4BF0" w:rsidR="00422D6A" w:rsidRPr="004345A0" w:rsidDel="00F63472" w:rsidRDefault="00422D6A" w:rsidP="00422D6A">
      <w:pPr>
        <w:spacing w:before="121"/>
        <w:ind w:left="672" w:firstLine="48"/>
        <w:jc w:val="both"/>
        <w:rPr>
          <w:del w:id="122" w:author="Sharma, Girdhari" w:date="2025-07-23T15:12:00Z"/>
          <w:rFonts w:asciiTheme="minorBidi" w:eastAsia="Arial" w:hAnsiTheme="minorBidi"/>
          <w:sz w:val="20"/>
          <w:szCs w:val="20"/>
        </w:rPr>
      </w:pPr>
      <w:r w:rsidRPr="004345A0">
        <w:rPr>
          <w:rFonts w:asciiTheme="minorBidi" w:hAnsiTheme="minorBidi"/>
          <w:spacing w:val="1"/>
          <w:sz w:val="20"/>
          <w:szCs w:val="20"/>
        </w:rPr>
        <w:t>The</w:t>
      </w:r>
      <w:r w:rsidRPr="004345A0">
        <w:rPr>
          <w:rFonts w:asciiTheme="minorBidi" w:hAnsiTheme="minorBidi"/>
          <w:spacing w:val="-1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requirements</w:t>
      </w:r>
      <w:r w:rsidRPr="004345A0">
        <w:rPr>
          <w:rFonts w:asciiTheme="minorBidi" w:hAnsiTheme="minorBidi"/>
          <w:spacing w:val="2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of</w:t>
      </w:r>
      <w:r w:rsidRPr="004345A0">
        <w:rPr>
          <w:rFonts w:asciiTheme="minorBidi" w:hAnsiTheme="minorBidi"/>
          <w:spacing w:val="2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the</w:t>
      </w:r>
      <w:r w:rsidRPr="004345A0">
        <w:rPr>
          <w:rFonts w:asciiTheme="minorBidi" w:hAnsiTheme="minorBidi"/>
          <w:spacing w:val="3"/>
          <w:sz w:val="20"/>
          <w:szCs w:val="20"/>
        </w:rPr>
        <w:t xml:space="preserve"> </w:t>
      </w:r>
      <w:r w:rsidRPr="004345A0">
        <w:rPr>
          <w:rFonts w:asciiTheme="minorBidi" w:hAnsiTheme="minorBidi"/>
          <w:i/>
          <w:sz w:val="20"/>
          <w:szCs w:val="20"/>
        </w:rPr>
        <w:t>General Standard for</w:t>
      </w:r>
      <w:r w:rsidRPr="004345A0">
        <w:rPr>
          <w:rFonts w:asciiTheme="minorBidi" w:hAnsiTheme="minorBidi"/>
          <w:i/>
          <w:spacing w:val="1"/>
          <w:sz w:val="20"/>
          <w:szCs w:val="20"/>
        </w:rPr>
        <w:t xml:space="preserve"> </w:t>
      </w:r>
      <w:r w:rsidRPr="004345A0">
        <w:rPr>
          <w:rFonts w:asciiTheme="minorBidi" w:hAnsiTheme="minorBidi"/>
          <w:i/>
          <w:sz w:val="20"/>
          <w:szCs w:val="20"/>
        </w:rPr>
        <w:t>the Labelling of</w:t>
      </w:r>
      <w:r w:rsidRPr="004345A0">
        <w:rPr>
          <w:rFonts w:asciiTheme="minorBidi" w:hAnsiTheme="minorBidi"/>
          <w:i/>
          <w:spacing w:val="2"/>
          <w:sz w:val="20"/>
          <w:szCs w:val="20"/>
        </w:rPr>
        <w:t xml:space="preserve"> </w:t>
      </w:r>
      <w:r w:rsidRPr="004345A0">
        <w:rPr>
          <w:rFonts w:asciiTheme="minorBidi" w:hAnsiTheme="minorBidi"/>
          <w:i/>
          <w:sz w:val="20"/>
          <w:szCs w:val="20"/>
        </w:rPr>
        <w:t>Prepackaged</w:t>
      </w:r>
      <w:r w:rsidRPr="004345A0">
        <w:rPr>
          <w:rFonts w:asciiTheme="minorBidi" w:hAnsiTheme="minorBidi"/>
          <w:i/>
          <w:spacing w:val="1"/>
          <w:sz w:val="20"/>
          <w:szCs w:val="20"/>
        </w:rPr>
        <w:t xml:space="preserve"> </w:t>
      </w:r>
      <w:r w:rsidRPr="004345A0">
        <w:rPr>
          <w:rFonts w:asciiTheme="minorBidi" w:hAnsiTheme="minorBidi"/>
          <w:i/>
          <w:sz w:val="20"/>
          <w:szCs w:val="20"/>
        </w:rPr>
        <w:t>Foods</w:t>
      </w:r>
      <w:r w:rsidRPr="004345A0">
        <w:rPr>
          <w:rFonts w:asciiTheme="minorBidi" w:hAnsiTheme="minorBidi"/>
          <w:i/>
          <w:spacing w:val="8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(CXS</w:t>
      </w:r>
      <w:r w:rsidRPr="004345A0">
        <w:rPr>
          <w:rFonts w:asciiTheme="minorBidi" w:hAnsiTheme="minorBidi"/>
          <w:spacing w:val="1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1-1985)</w:t>
      </w:r>
      <w:ins w:id="123" w:author="Sharma, Girdhari" w:date="2025-07-23T15:11:00Z">
        <w:r w:rsidR="00552C00">
          <w:rPr>
            <w:rFonts w:asciiTheme="minorBidi" w:hAnsiTheme="minorBidi"/>
            <w:sz w:val="20"/>
            <w:szCs w:val="20"/>
          </w:rPr>
          <w:t>,</w:t>
        </w:r>
      </w:ins>
      <w:del w:id="124" w:author="Sharma, Girdhari" w:date="2025-07-23T15:11:00Z">
        <w:r w:rsidRPr="004345A0" w:rsidDel="00F63472">
          <w:rPr>
            <w:rFonts w:asciiTheme="minorBidi" w:hAnsiTheme="minorBidi"/>
            <w:spacing w:val="1"/>
            <w:sz w:val="20"/>
            <w:szCs w:val="20"/>
          </w:rPr>
          <w:delText xml:space="preserve"> </w:delText>
        </w:r>
        <w:r w:rsidRPr="004345A0" w:rsidDel="00F63472">
          <w:rPr>
            <w:rFonts w:asciiTheme="minorBidi" w:hAnsiTheme="minorBidi"/>
            <w:spacing w:val="-1"/>
            <w:sz w:val="20"/>
            <w:szCs w:val="20"/>
          </w:rPr>
          <w:delText>an</w:delText>
        </w:r>
      </w:del>
      <w:del w:id="125" w:author="Sharma, Girdhari" w:date="2025-07-23T15:12:00Z">
        <w:r w:rsidRPr="004345A0" w:rsidDel="00F63472">
          <w:rPr>
            <w:rFonts w:asciiTheme="minorBidi" w:hAnsiTheme="minorBidi"/>
            <w:spacing w:val="-1"/>
            <w:sz w:val="20"/>
            <w:szCs w:val="20"/>
          </w:rPr>
          <w:delText>d</w:delText>
        </w:r>
        <w:r w:rsidRPr="004345A0" w:rsidDel="00F63472">
          <w:rPr>
            <w:rFonts w:asciiTheme="minorBidi" w:hAnsiTheme="minorBidi"/>
            <w:spacing w:val="3"/>
            <w:sz w:val="20"/>
            <w:szCs w:val="20"/>
          </w:rPr>
          <w:delText xml:space="preserve"> </w:delText>
        </w:r>
        <w:r w:rsidRPr="004345A0" w:rsidDel="00F63472">
          <w:rPr>
            <w:rFonts w:asciiTheme="minorBidi" w:hAnsiTheme="minorBidi"/>
            <w:sz w:val="20"/>
            <w:szCs w:val="20"/>
          </w:rPr>
          <w:delText>of</w:delText>
        </w:r>
        <w:r w:rsidRPr="004345A0" w:rsidDel="00F63472">
          <w:rPr>
            <w:rFonts w:asciiTheme="minorBidi" w:hAnsiTheme="minorBidi"/>
            <w:spacing w:val="2"/>
            <w:sz w:val="20"/>
            <w:szCs w:val="20"/>
          </w:rPr>
          <w:delText xml:space="preserve"> </w:delText>
        </w:r>
        <w:r w:rsidRPr="004345A0" w:rsidDel="00F63472">
          <w:rPr>
            <w:rFonts w:asciiTheme="minorBidi" w:hAnsiTheme="minorBidi"/>
            <w:sz w:val="20"/>
            <w:szCs w:val="20"/>
          </w:rPr>
          <w:delText>the</w:delText>
        </w:r>
      </w:del>
    </w:p>
    <w:p w14:paraId="0902039D" w14:textId="5CB84C10" w:rsidR="00422D6A" w:rsidRPr="004345A0" w:rsidRDefault="00F63472" w:rsidP="007F55FF">
      <w:pPr>
        <w:spacing w:before="121"/>
        <w:ind w:left="672" w:firstLine="48"/>
        <w:jc w:val="both"/>
        <w:rPr>
          <w:rFonts w:asciiTheme="minorBidi" w:eastAsia="Arial" w:hAnsiTheme="minorBidi"/>
          <w:sz w:val="20"/>
          <w:szCs w:val="20"/>
        </w:rPr>
      </w:pPr>
      <w:ins w:id="126" w:author="Sharma, Girdhari" w:date="2025-07-23T15:12:00Z">
        <w:r>
          <w:rPr>
            <w:rFonts w:asciiTheme="minorBidi" w:hAnsiTheme="minorBidi"/>
            <w:i/>
            <w:spacing w:val="-1"/>
            <w:sz w:val="20"/>
            <w:szCs w:val="20"/>
          </w:rPr>
          <w:t xml:space="preserve"> </w:t>
        </w:r>
      </w:ins>
      <w:r w:rsidR="00422D6A" w:rsidRPr="004345A0">
        <w:rPr>
          <w:rFonts w:asciiTheme="minorBidi" w:hAnsiTheme="minorBidi"/>
          <w:i/>
          <w:spacing w:val="-1"/>
          <w:sz w:val="20"/>
          <w:szCs w:val="20"/>
        </w:rPr>
        <w:t>Guidelines</w:t>
      </w:r>
      <w:r w:rsidR="00422D6A" w:rsidRPr="004345A0">
        <w:rPr>
          <w:rFonts w:asciiTheme="minorBidi" w:hAnsiTheme="minorBidi"/>
          <w:i/>
          <w:spacing w:val="-7"/>
          <w:sz w:val="20"/>
          <w:szCs w:val="20"/>
        </w:rPr>
        <w:t xml:space="preserve"> </w:t>
      </w:r>
      <w:r w:rsidR="00422D6A" w:rsidRPr="004345A0">
        <w:rPr>
          <w:rFonts w:asciiTheme="minorBidi" w:hAnsiTheme="minorBidi"/>
          <w:i/>
          <w:sz w:val="20"/>
          <w:szCs w:val="20"/>
        </w:rPr>
        <w:t>on</w:t>
      </w:r>
      <w:r w:rsidR="00422D6A" w:rsidRPr="004345A0">
        <w:rPr>
          <w:rFonts w:asciiTheme="minorBidi" w:hAnsiTheme="minorBidi"/>
          <w:i/>
          <w:spacing w:val="-7"/>
          <w:sz w:val="20"/>
          <w:szCs w:val="20"/>
        </w:rPr>
        <w:t xml:space="preserve"> </w:t>
      </w:r>
      <w:r w:rsidR="00422D6A" w:rsidRPr="004345A0">
        <w:rPr>
          <w:rFonts w:asciiTheme="minorBidi" w:hAnsiTheme="minorBidi"/>
          <w:i/>
          <w:sz w:val="20"/>
          <w:szCs w:val="20"/>
        </w:rPr>
        <w:t>Nutrition</w:t>
      </w:r>
      <w:r w:rsidR="00422D6A" w:rsidRPr="004345A0">
        <w:rPr>
          <w:rFonts w:asciiTheme="minorBidi" w:hAnsiTheme="minorBidi"/>
          <w:i/>
          <w:spacing w:val="-7"/>
          <w:sz w:val="20"/>
          <w:szCs w:val="20"/>
        </w:rPr>
        <w:t xml:space="preserve"> </w:t>
      </w:r>
      <w:r w:rsidR="00422D6A" w:rsidRPr="004345A0">
        <w:rPr>
          <w:rFonts w:asciiTheme="minorBidi" w:hAnsiTheme="minorBidi"/>
          <w:i/>
          <w:spacing w:val="-1"/>
          <w:sz w:val="20"/>
          <w:szCs w:val="20"/>
        </w:rPr>
        <w:t>Labelling</w:t>
      </w:r>
      <w:r w:rsidR="00422D6A" w:rsidRPr="004345A0">
        <w:rPr>
          <w:rFonts w:asciiTheme="minorBidi" w:hAnsiTheme="minorBidi"/>
          <w:i/>
          <w:spacing w:val="-4"/>
          <w:sz w:val="20"/>
          <w:szCs w:val="20"/>
        </w:rPr>
        <w:t xml:space="preserve"> </w:t>
      </w:r>
      <w:r w:rsidR="00422D6A" w:rsidRPr="004345A0">
        <w:rPr>
          <w:rFonts w:asciiTheme="minorBidi" w:hAnsiTheme="minorBidi"/>
          <w:sz w:val="20"/>
          <w:szCs w:val="20"/>
        </w:rPr>
        <w:t>(CXG</w:t>
      </w:r>
      <w:r w:rsidR="00422D6A" w:rsidRPr="004345A0">
        <w:rPr>
          <w:rFonts w:asciiTheme="minorBidi" w:hAnsiTheme="minorBidi"/>
          <w:spacing w:val="-7"/>
          <w:sz w:val="20"/>
          <w:szCs w:val="20"/>
        </w:rPr>
        <w:t xml:space="preserve"> </w:t>
      </w:r>
      <w:r w:rsidR="00422D6A" w:rsidRPr="004345A0">
        <w:rPr>
          <w:rFonts w:asciiTheme="minorBidi" w:hAnsiTheme="minorBidi"/>
          <w:spacing w:val="-1"/>
          <w:sz w:val="20"/>
          <w:szCs w:val="20"/>
        </w:rPr>
        <w:t>2-1985)</w:t>
      </w:r>
      <w:ins w:id="127" w:author="Sharma, Girdhari" w:date="2025-07-23T15:12:00Z">
        <w:r>
          <w:rPr>
            <w:rFonts w:asciiTheme="minorBidi" w:hAnsiTheme="minorBidi"/>
            <w:spacing w:val="-1"/>
            <w:sz w:val="20"/>
            <w:szCs w:val="20"/>
          </w:rPr>
          <w:t xml:space="preserve">, and </w:t>
        </w:r>
        <w:r w:rsidRPr="007F55FF">
          <w:rPr>
            <w:rFonts w:asciiTheme="minorBidi" w:hAnsiTheme="minorBidi"/>
            <w:i/>
            <w:iCs/>
            <w:spacing w:val="-1"/>
            <w:sz w:val="20"/>
            <w:szCs w:val="20"/>
          </w:rPr>
          <w:t>Guidelines for use of Nutrition and Health Claims</w:t>
        </w:r>
        <w:r>
          <w:rPr>
            <w:rFonts w:asciiTheme="minorBidi" w:hAnsiTheme="minorBidi"/>
            <w:spacing w:val="-1"/>
            <w:sz w:val="20"/>
            <w:szCs w:val="20"/>
          </w:rPr>
          <w:t xml:space="preserve"> (</w:t>
        </w:r>
      </w:ins>
      <w:ins w:id="128" w:author="Sharma, Girdhari" w:date="2025-07-23T15:13:00Z">
        <w:r w:rsidR="001B3E0E">
          <w:rPr>
            <w:rFonts w:asciiTheme="minorBidi" w:hAnsiTheme="minorBidi"/>
            <w:spacing w:val="-1"/>
            <w:sz w:val="20"/>
            <w:szCs w:val="20"/>
          </w:rPr>
          <w:t xml:space="preserve">CXG </w:t>
        </w:r>
      </w:ins>
      <w:ins w:id="129" w:author="Sharma, Girdhari" w:date="2025-07-23T15:12:00Z">
        <w:r w:rsidR="00047FA1">
          <w:rPr>
            <w:rFonts w:asciiTheme="minorBidi" w:hAnsiTheme="minorBidi"/>
            <w:spacing w:val="-1"/>
            <w:sz w:val="20"/>
            <w:szCs w:val="20"/>
          </w:rPr>
          <w:t>23-1997)</w:t>
        </w:r>
      </w:ins>
      <w:r w:rsidR="00422D6A" w:rsidRPr="004345A0">
        <w:rPr>
          <w:rFonts w:asciiTheme="minorBidi" w:hAnsiTheme="minorBidi"/>
          <w:spacing w:val="-7"/>
          <w:sz w:val="20"/>
          <w:szCs w:val="20"/>
        </w:rPr>
        <w:t xml:space="preserve"> </w:t>
      </w:r>
      <w:r w:rsidR="00422D6A" w:rsidRPr="004345A0">
        <w:rPr>
          <w:rFonts w:asciiTheme="minorBidi" w:hAnsiTheme="minorBidi"/>
          <w:sz w:val="20"/>
          <w:szCs w:val="20"/>
        </w:rPr>
        <w:t>apply</w:t>
      </w:r>
      <w:r w:rsidR="00422D6A" w:rsidRPr="004345A0">
        <w:rPr>
          <w:rFonts w:asciiTheme="minorBidi" w:hAnsiTheme="minorBidi"/>
          <w:spacing w:val="-10"/>
          <w:sz w:val="20"/>
          <w:szCs w:val="20"/>
        </w:rPr>
        <w:t xml:space="preserve"> </w:t>
      </w:r>
      <w:r w:rsidR="00422D6A" w:rsidRPr="004345A0">
        <w:rPr>
          <w:rFonts w:asciiTheme="minorBidi" w:hAnsiTheme="minorBidi"/>
          <w:sz w:val="20"/>
          <w:szCs w:val="20"/>
        </w:rPr>
        <w:t>to</w:t>
      </w:r>
      <w:r w:rsidR="00422D6A" w:rsidRPr="004345A0">
        <w:rPr>
          <w:rFonts w:asciiTheme="minorBidi" w:hAnsiTheme="minorBidi"/>
          <w:spacing w:val="-7"/>
          <w:sz w:val="20"/>
          <w:szCs w:val="20"/>
        </w:rPr>
        <w:t xml:space="preserve"> </w:t>
      </w:r>
      <w:r w:rsidR="00422D6A" w:rsidRPr="004345A0">
        <w:rPr>
          <w:rFonts w:asciiTheme="minorBidi" w:hAnsiTheme="minorBidi"/>
          <w:spacing w:val="-1"/>
          <w:sz w:val="20"/>
          <w:szCs w:val="20"/>
        </w:rPr>
        <w:t>this</w:t>
      </w:r>
      <w:r w:rsidR="00422D6A" w:rsidRPr="004345A0">
        <w:rPr>
          <w:rFonts w:asciiTheme="minorBidi" w:hAnsiTheme="minorBidi"/>
          <w:spacing w:val="-6"/>
          <w:sz w:val="20"/>
          <w:szCs w:val="20"/>
        </w:rPr>
        <w:t xml:space="preserve"> </w:t>
      </w:r>
      <w:r w:rsidR="00422D6A" w:rsidRPr="004345A0">
        <w:rPr>
          <w:rFonts w:asciiTheme="minorBidi" w:hAnsiTheme="minorBidi"/>
          <w:sz w:val="20"/>
          <w:szCs w:val="20"/>
        </w:rPr>
        <w:t>standard.</w:t>
      </w:r>
    </w:p>
    <w:p w14:paraId="2D516405" w14:textId="77777777" w:rsidR="00422D6A" w:rsidRPr="004345A0" w:rsidRDefault="00422D6A" w:rsidP="00422D6A">
      <w:pPr>
        <w:pStyle w:val="Heading1"/>
        <w:numPr>
          <w:ilvl w:val="1"/>
          <w:numId w:val="8"/>
        </w:numPr>
        <w:tabs>
          <w:tab w:val="left" w:pos="720"/>
        </w:tabs>
        <w:spacing w:before="120"/>
        <w:ind w:left="720" w:hanging="566"/>
        <w:rPr>
          <w:rFonts w:asciiTheme="minorBidi" w:hAnsiTheme="minorBidi" w:cstheme="minorBidi"/>
          <w:b/>
          <w:bCs/>
          <w:color w:val="auto"/>
          <w:sz w:val="20"/>
          <w:szCs w:val="20"/>
        </w:rPr>
      </w:pPr>
      <w:bookmarkStart w:id="130" w:name="7.1_Name_of_the_food"/>
      <w:bookmarkEnd w:id="130"/>
      <w:r w:rsidRPr="004345A0">
        <w:rPr>
          <w:rFonts w:asciiTheme="minorBidi" w:hAnsiTheme="minorBidi" w:cstheme="minorBidi"/>
          <w:b/>
          <w:bCs/>
          <w:color w:val="auto"/>
          <w:sz w:val="20"/>
          <w:szCs w:val="20"/>
        </w:rPr>
        <w:t>Name</w:t>
      </w:r>
      <w:r w:rsidRPr="004345A0">
        <w:rPr>
          <w:rFonts w:asciiTheme="minorBidi" w:hAnsiTheme="minorBidi" w:cstheme="minorBidi"/>
          <w:b/>
          <w:bCs/>
          <w:color w:val="auto"/>
          <w:spacing w:val="-6"/>
          <w:sz w:val="20"/>
          <w:szCs w:val="20"/>
        </w:rPr>
        <w:t xml:space="preserve"> </w:t>
      </w:r>
      <w:r w:rsidRPr="004345A0">
        <w:rPr>
          <w:rFonts w:asciiTheme="minorBidi" w:hAnsiTheme="minorBidi" w:cstheme="minorBidi"/>
          <w:b/>
          <w:bCs/>
          <w:color w:val="auto"/>
          <w:sz w:val="20"/>
          <w:szCs w:val="20"/>
        </w:rPr>
        <w:t>of</w:t>
      </w:r>
      <w:r w:rsidRPr="004345A0">
        <w:rPr>
          <w:rFonts w:asciiTheme="minorBidi" w:hAnsiTheme="minorBidi" w:cstheme="minorBidi"/>
          <w:b/>
          <w:bCs/>
          <w:color w:val="auto"/>
          <w:spacing w:val="-5"/>
          <w:sz w:val="20"/>
          <w:szCs w:val="20"/>
        </w:rPr>
        <w:t xml:space="preserve"> </w:t>
      </w:r>
      <w:r w:rsidRPr="004345A0">
        <w:rPr>
          <w:rFonts w:asciiTheme="minorBidi" w:hAnsiTheme="minorBidi" w:cstheme="minorBidi"/>
          <w:b/>
          <w:bCs/>
          <w:color w:val="auto"/>
          <w:sz w:val="20"/>
          <w:szCs w:val="20"/>
        </w:rPr>
        <w:t>the</w:t>
      </w:r>
      <w:r w:rsidRPr="004345A0">
        <w:rPr>
          <w:rFonts w:asciiTheme="minorBidi" w:hAnsiTheme="minorBidi" w:cstheme="minorBidi"/>
          <w:b/>
          <w:bCs/>
          <w:color w:val="auto"/>
          <w:spacing w:val="-6"/>
          <w:sz w:val="20"/>
          <w:szCs w:val="20"/>
        </w:rPr>
        <w:t xml:space="preserve"> </w:t>
      </w:r>
      <w:r w:rsidRPr="004345A0">
        <w:rPr>
          <w:rFonts w:asciiTheme="minorBidi" w:hAnsiTheme="minorBidi" w:cstheme="minorBidi"/>
          <w:b/>
          <w:bCs/>
          <w:color w:val="auto"/>
          <w:sz w:val="20"/>
          <w:szCs w:val="20"/>
        </w:rPr>
        <w:t>food</w:t>
      </w:r>
    </w:p>
    <w:p w14:paraId="2676E052" w14:textId="713E2C4E" w:rsidR="00422D6A" w:rsidRPr="004345A0" w:rsidRDefault="00422D6A" w:rsidP="00422D6A">
      <w:pPr>
        <w:pStyle w:val="BodyText"/>
        <w:ind w:left="720" w:right="115"/>
        <w:jc w:val="both"/>
        <w:rPr>
          <w:rFonts w:asciiTheme="minorBidi" w:hAnsiTheme="minorBidi"/>
          <w:spacing w:val="1"/>
        </w:rPr>
      </w:pPr>
      <w:bookmarkStart w:id="131" w:name="The_name_of_the_fish_oil_shall_conform_t"/>
      <w:bookmarkEnd w:id="131"/>
      <w:r w:rsidRPr="004345A0">
        <w:rPr>
          <w:rFonts w:asciiTheme="minorBidi" w:hAnsiTheme="minorBidi"/>
          <w:spacing w:val="1"/>
        </w:rPr>
        <w:t>The name of the microbial omega-3 oil shall conform to the descriptions given in Section 2 of this Standard. and at a minimum include the name of the genus (section 2.1 to 2.</w:t>
      </w:r>
      <w:r w:rsidR="002C28BE">
        <w:rPr>
          <w:rFonts w:asciiTheme="minorBidi" w:hAnsiTheme="minorBidi"/>
          <w:spacing w:val="1"/>
        </w:rPr>
        <w:t>3</w:t>
      </w:r>
      <w:r w:rsidRPr="004345A0">
        <w:rPr>
          <w:rFonts w:asciiTheme="minorBidi" w:hAnsiTheme="minorBidi"/>
          <w:spacing w:val="1"/>
        </w:rPr>
        <w:t xml:space="preserve">), </w:t>
      </w:r>
      <w:r w:rsidRPr="004345A0">
        <w:rPr>
          <w:rFonts w:asciiTheme="minorBidi" w:hAnsiTheme="minorBidi"/>
          <w:i/>
          <w:iCs/>
          <w:spacing w:val="1"/>
        </w:rPr>
        <w:t>e.g.</w:t>
      </w:r>
      <w:r w:rsidRPr="004345A0">
        <w:rPr>
          <w:rFonts w:asciiTheme="minorBidi" w:hAnsiTheme="minorBidi"/>
          <w:spacing w:val="1"/>
        </w:rPr>
        <w:t xml:space="preserve"> </w:t>
      </w:r>
      <w:r w:rsidRPr="004345A0">
        <w:rPr>
          <w:rFonts w:asciiTheme="minorBidi" w:hAnsiTheme="minorBidi"/>
        </w:rPr>
        <w:t>Algal oil (</w:t>
      </w:r>
      <w:proofErr w:type="spellStart"/>
      <w:r w:rsidRPr="004345A0">
        <w:rPr>
          <w:rFonts w:asciiTheme="minorBidi" w:hAnsiTheme="minorBidi"/>
        </w:rPr>
        <w:t>Schizochytrium</w:t>
      </w:r>
      <w:proofErr w:type="spellEnd"/>
      <w:r w:rsidRPr="004345A0">
        <w:rPr>
          <w:rFonts w:asciiTheme="minorBidi" w:hAnsiTheme="minorBidi"/>
        </w:rPr>
        <w:t xml:space="preserve"> </w:t>
      </w:r>
      <w:r w:rsidRPr="004345A0">
        <w:rPr>
          <w:rFonts w:asciiTheme="minorBidi" w:hAnsiTheme="minorBidi"/>
          <w:i/>
          <w:iCs/>
        </w:rPr>
        <w:t>sp</w:t>
      </w:r>
      <w:r w:rsidRPr="004345A0">
        <w:rPr>
          <w:rFonts w:asciiTheme="minorBidi" w:hAnsiTheme="minorBidi"/>
        </w:rPr>
        <w:t>.)</w:t>
      </w:r>
    </w:p>
    <w:p w14:paraId="39886EB9" w14:textId="77777777" w:rsidR="00422D6A" w:rsidRPr="004345A0" w:rsidRDefault="00422D6A" w:rsidP="00422D6A">
      <w:pPr>
        <w:pStyle w:val="Heading1"/>
        <w:numPr>
          <w:ilvl w:val="1"/>
          <w:numId w:val="8"/>
        </w:numPr>
        <w:tabs>
          <w:tab w:val="left" w:pos="720"/>
        </w:tabs>
        <w:ind w:left="720" w:hanging="566"/>
        <w:rPr>
          <w:rFonts w:asciiTheme="minorBidi" w:hAnsiTheme="minorBidi" w:cstheme="minorBidi"/>
          <w:b/>
          <w:bCs/>
          <w:color w:val="auto"/>
          <w:sz w:val="20"/>
          <w:szCs w:val="20"/>
        </w:rPr>
      </w:pPr>
      <w:bookmarkStart w:id="132" w:name="7.2_Labelling_on_non-retail_containers"/>
      <w:bookmarkEnd w:id="132"/>
      <w:r w:rsidRPr="004345A0">
        <w:rPr>
          <w:rFonts w:asciiTheme="minorBidi" w:hAnsiTheme="minorBidi" w:cstheme="minorBidi"/>
          <w:b/>
          <w:bCs/>
          <w:color w:val="auto"/>
          <w:sz w:val="20"/>
          <w:szCs w:val="20"/>
        </w:rPr>
        <w:t>Labelling</w:t>
      </w:r>
      <w:r w:rsidRPr="004345A0">
        <w:rPr>
          <w:rFonts w:asciiTheme="minorBidi" w:hAnsiTheme="minorBidi" w:cstheme="minorBidi"/>
          <w:b/>
          <w:bCs/>
          <w:color w:val="auto"/>
          <w:spacing w:val="-11"/>
          <w:sz w:val="20"/>
          <w:szCs w:val="20"/>
        </w:rPr>
        <w:t xml:space="preserve"> </w:t>
      </w:r>
      <w:r w:rsidRPr="004345A0">
        <w:rPr>
          <w:rFonts w:asciiTheme="minorBidi" w:hAnsiTheme="minorBidi" w:cstheme="minorBidi"/>
          <w:b/>
          <w:bCs/>
          <w:color w:val="auto"/>
          <w:sz w:val="20"/>
          <w:szCs w:val="20"/>
        </w:rPr>
        <w:t>on</w:t>
      </w:r>
      <w:r w:rsidRPr="004345A0">
        <w:rPr>
          <w:rFonts w:asciiTheme="minorBidi" w:hAnsiTheme="minorBidi" w:cstheme="minorBidi"/>
          <w:b/>
          <w:bCs/>
          <w:color w:val="auto"/>
          <w:spacing w:val="-10"/>
          <w:sz w:val="20"/>
          <w:szCs w:val="20"/>
        </w:rPr>
        <w:t xml:space="preserve"> </w:t>
      </w:r>
      <w:r w:rsidRPr="004345A0">
        <w:rPr>
          <w:rFonts w:asciiTheme="minorBidi" w:hAnsiTheme="minorBidi" w:cstheme="minorBidi"/>
          <w:b/>
          <w:bCs/>
          <w:color w:val="auto"/>
          <w:sz w:val="20"/>
          <w:szCs w:val="20"/>
        </w:rPr>
        <w:t>non-retail</w:t>
      </w:r>
      <w:r w:rsidRPr="004345A0">
        <w:rPr>
          <w:rFonts w:asciiTheme="minorBidi" w:hAnsiTheme="minorBidi" w:cstheme="minorBidi"/>
          <w:b/>
          <w:bCs/>
          <w:color w:val="auto"/>
          <w:spacing w:val="-11"/>
          <w:sz w:val="20"/>
          <w:szCs w:val="20"/>
        </w:rPr>
        <w:t xml:space="preserve"> </w:t>
      </w:r>
      <w:r w:rsidRPr="004345A0">
        <w:rPr>
          <w:rFonts w:asciiTheme="minorBidi" w:hAnsiTheme="minorBidi" w:cstheme="minorBidi"/>
          <w:b/>
          <w:bCs/>
          <w:color w:val="auto"/>
          <w:sz w:val="20"/>
          <w:szCs w:val="20"/>
        </w:rPr>
        <w:t>containers</w:t>
      </w:r>
    </w:p>
    <w:p w14:paraId="76935BC9" w14:textId="032730A5" w:rsidR="00422D6A" w:rsidRPr="004345A0" w:rsidRDefault="006F13F1" w:rsidP="00422D6A">
      <w:pPr>
        <w:pStyle w:val="BodyText"/>
        <w:ind w:left="720" w:right="124"/>
        <w:jc w:val="both"/>
        <w:rPr>
          <w:rFonts w:asciiTheme="minorBidi" w:hAnsiTheme="minorBidi"/>
        </w:rPr>
      </w:pPr>
      <w:r>
        <w:rPr>
          <w:rFonts w:asciiTheme="minorBidi" w:hAnsiTheme="minorBidi"/>
        </w:rPr>
        <w:t xml:space="preserve">The labelling of non-retail containers should be in accordance with the </w:t>
      </w:r>
      <w:r w:rsidRPr="00FD399C">
        <w:rPr>
          <w:rFonts w:asciiTheme="minorBidi" w:hAnsiTheme="minorBidi"/>
          <w:i/>
          <w:iCs/>
        </w:rPr>
        <w:t>General Standard for the Labeling of Non-Retail Containers of Foods</w:t>
      </w:r>
      <w:r>
        <w:rPr>
          <w:rFonts w:asciiTheme="minorBidi" w:hAnsiTheme="minorBidi"/>
        </w:rPr>
        <w:t xml:space="preserve"> (CXS 346-2021).</w:t>
      </w:r>
    </w:p>
    <w:p w14:paraId="0E352D2D" w14:textId="77777777" w:rsidR="00422D6A" w:rsidRPr="004345A0" w:rsidRDefault="00422D6A" w:rsidP="00422D6A">
      <w:pPr>
        <w:pStyle w:val="Heading1"/>
        <w:numPr>
          <w:ilvl w:val="1"/>
          <w:numId w:val="8"/>
        </w:numPr>
        <w:tabs>
          <w:tab w:val="left" w:pos="720"/>
        </w:tabs>
        <w:spacing w:before="121"/>
        <w:ind w:left="720" w:hanging="566"/>
        <w:rPr>
          <w:rFonts w:asciiTheme="minorBidi" w:hAnsiTheme="minorBidi" w:cstheme="minorBidi"/>
          <w:b/>
          <w:bCs/>
          <w:color w:val="auto"/>
          <w:sz w:val="20"/>
          <w:szCs w:val="20"/>
        </w:rPr>
      </w:pPr>
      <w:bookmarkStart w:id="133" w:name="7.3_Other_labelling_requirements"/>
      <w:bookmarkEnd w:id="133"/>
      <w:r w:rsidRPr="004345A0">
        <w:rPr>
          <w:rFonts w:asciiTheme="minorBidi" w:hAnsiTheme="minorBidi" w:cstheme="minorBidi"/>
          <w:b/>
          <w:bCs/>
          <w:color w:val="auto"/>
          <w:sz w:val="20"/>
          <w:szCs w:val="20"/>
        </w:rPr>
        <w:t>Other</w:t>
      </w:r>
      <w:r w:rsidRPr="004345A0">
        <w:rPr>
          <w:rFonts w:asciiTheme="minorBidi" w:hAnsiTheme="minorBidi" w:cstheme="minorBidi"/>
          <w:b/>
          <w:bCs/>
          <w:color w:val="auto"/>
          <w:spacing w:val="-15"/>
          <w:sz w:val="20"/>
          <w:szCs w:val="20"/>
        </w:rPr>
        <w:t xml:space="preserve"> </w:t>
      </w:r>
      <w:r w:rsidRPr="004345A0">
        <w:rPr>
          <w:rFonts w:asciiTheme="minorBidi" w:hAnsiTheme="minorBidi" w:cstheme="minorBidi"/>
          <w:b/>
          <w:bCs/>
          <w:color w:val="auto"/>
          <w:sz w:val="20"/>
          <w:szCs w:val="20"/>
        </w:rPr>
        <w:t>labelling</w:t>
      </w:r>
      <w:r w:rsidRPr="004345A0">
        <w:rPr>
          <w:rFonts w:asciiTheme="minorBidi" w:hAnsiTheme="minorBidi" w:cstheme="minorBidi"/>
          <w:b/>
          <w:bCs/>
          <w:color w:val="auto"/>
          <w:spacing w:val="-14"/>
          <w:sz w:val="20"/>
          <w:szCs w:val="20"/>
        </w:rPr>
        <w:t xml:space="preserve"> </w:t>
      </w:r>
      <w:r w:rsidRPr="004345A0">
        <w:rPr>
          <w:rFonts w:asciiTheme="minorBidi" w:hAnsiTheme="minorBidi" w:cstheme="minorBidi"/>
          <w:b/>
          <w:bCs/>
          <w:color w:val="auto"/>
          <w:sz w:val="20"/>
          <w:szCs w:val="20"/>
        </w:rPr>
        <w:t>requirements</w:t>
      </w:r>
    </w:p>
    <w:p w14:paraId="2912D444" w14:textId="2F3F0D97" w:rsidR="00422D6A" w:rsidRPr="004345A0" w:rsidRDefault="00422D6A" w:rsidP="00422D6A">
      <w:pPr>
        <w:pStyle w:val="BodyText"/>
        <w:ind w:right="116" w:firstLine="48"/>
        <w:jc w:val="both"/>
        <w:rPr>
          <w:rFonts w:asciiTheme="minorBidi" w:hAnsiTheme="minorBidi"/>
        </w:rPr>
      </w:pPr>
      <w:del w:id="134" w:author="Sharma, Girdhari" w:date="2025-07-23T15:08:00Z">
        <w:r w:rsidRPr="004345A0" w:rsidDel="005B7A0F">
          <w:rPr>
            <w:rFonts w:asciiTheme="minorBidi" w:hAnsiTheme="minorBidi"/>
          </w:rPr>
          <w:delText>To be discussed by CCFO</w:delText>
        </w:r>
      </w:del>
      <w:ins w:id="135" w:author="Sharma, Girdhari" w:date="2025-07-23T15:15:00Z">
        <w:r w:rsidR="002A2F22">
          <w:rPr>
            <w:rFonts w:asciiTheme="minorBidi" w:hAnsiTheme="minorBidi"/>
          </w:rPr>
          <w:t xml:space="preserve">Labeling </w:t>
        </w:r>
        <w:r w:rsidR="000630B9">
          <w:rPr>
            <w:rFonts w:asciiTheme="minorBidi" w:hAnsiTheme="minorBidi"/>
          </w:rPr>
          <w:t>related to d</w:t>
        </w:r>
      </w:ins>
      <w:ins w:id="136" w:author="Sharma, Girdhari" w:date="2025-07-23T15:08:00Z">
        <w:r w:rsidR="005B7A0F">
          <w:rPr>
            <w:rFonts w:asciiTheme="minorBidi" w:hAnsiTheme="minorBidi"/>
          </w:rPr>
          <w:t xml:space="preserve">eclaration of EPA and DHA content and related claims should be done in accordance with the </w:t>
        </w:r>
        <w:r w:rsidR="007D4D97">
          <w:rPr>
            <w:rFonts w:asciiTheme="minorBidi" w:hAnsiTheme="minorBidi"/>
          </w:rPr>
          <w:t xml:space="preserve">regulatory requirements </w:t>
        </w:r>
      </w:ins>
      <w:ins w:id="137" w:author="Sharma, Girdhari" w:date="2025-07-23T15:09:00Z">
        <w:r w:rsidR="007D1F35">
          <w:rPr>
            <w:rFonts w:asciiTheme="minorBidi" w:hAnsiTheme="minorBidi"/>
          </w:rPr>
          <w:t>of the country of retail sale.</w:t>
        </w:r>
      </w:ins>
    </w:p>
    <w:p w14:paraId="52660207" w14:textId="77777777" w:rsidR="00422D6A" w:rsidRPr="004345A0" w:rsidRDefault="00422D6A" w:rsidP="00422D6A">
      <w:pPr>
        <w:pStyle w:val="Heading1"/>
        <w:numPr>
          <w:ilvl w:val="0"/>
          <w:numId w:val="8"/>
        </w:numPr>
        <w:tabs>
          <w:tab w:val="left" w:pos="673"/>
        </w:tabs>
        <w:ind w:left="720" w:hanging="566"/>
        <w:rPr>
          <w:rFonts w:asciiTheme="minorBidi" w:hAnsiTheme="minorBidi" w:cstheme="minorBidi"/>
          <w:b/>
          <w:bCs/>
          <w:color w:val="auto"/>
          <w:sz w:val="20"/>
          <w:szCs w:val="20"/>
        </w:rPr>
      </w:pPr>
      <w:r w:rsidRPr="004345A0">
        <w:rPr>
          <w:rFonts w:asciiTheme="minorBidi" w:hAnsiTheme="minorBidi" w:cstheme="minorBidi"/>
          <w:b/>
          <w:bCs/>
          <w:color w:val="auto"/>
          <w:sz w:val="20"/>
          <w:szCs w:val="20"/>
        </w:rPr>
        <w:t>METHODS</w:t>
      </w:r>
      <w:r w:rsidRPr="004345A0">
        <w:rPr>
          <w:rFonts w:asciiTheme="minorBidi" w:hAnsiTheme="minorBidi" w:cstheme="minorBidi"/>
          <w:b/>
          <w:bCs/>
          <w:color w:val="auto"/>
          <w:spacing w:val="-11"/>
          <w:sz w:val="20"/>
          <w:szCs w:val="20"/>
        </w:rPr>
        <w:t xml:space="preserve"> </w:t>
      </w:r>
      <w:r w:rsidRPr="004345A0">
        <w:rPr>
          <w:rFonts w:asciiTheme="minorBidi" w:hAnsiTheme="minorBidi" w:cstheme="minorBidi"/>
          <w:b/>
          <w:bCs/>
          <w:color w:val="auto"/>
          <w:sz w:val="20"/>
          <w:szCs w:val="20"/>
        </w:rPr>
        <w:t>OF</w:t>
      </w:r>
      <w:r w:rsidRPr="004345A0">
        <w:rPr>
          <w:rFonts w:asciiTheme="minorBidi" w:hAnsiTheme="minorBidi" w:cstheme="minorBidi"/>
          <w:b/>
          <w:bCs/>
          <w:color w:val="auto"/>
          <w:spacing w:val="-7"/>
          <w:sz w:val="20"/>
          <w:szCs w:val="20"/>
        </w:rPr>
        <w:t xml:space="preserve"> </w:t>
      </w:r>
      <w:r w:rsidRPr="004345A0">
        <w:rPr>
          <w:rFonts w:asciiTheme="minorBidi" w:hAnsiTheme="minorBidi" w:cstheme="minorBidi"/>
          <w:b/>
          <w:bCs/>
          <w:color w:val="auto"/>
          <w:spacing w:val="-1"/>
          <w:sz w:val="20"/>
          <w:szCs w:val="20"/>
        </w:rPr>
        <w:t>ANALYSIS</w:t>
      </w:r>
      <w:r w:rsidRPr="004345A0">
        <w:rPr>
          <w:rFonts w:asciiTheme="minorBidi" w:hAnsiTheme="minorBidi" w:cstheme="minorBidi"/>
          <w:b/>
          <w:bCs/>
          <w:color w:val="auto"/>
          <w:spacing w:val="-10"/>
          <w:sz w:val="20"/>
          <w:szCs w:val="20"/>
        </w:rPr>
        <w:t xml:space="preserve"> </w:t>
      </w:r>
      <w:r w:rsidRPr="004345A0">
        <w:rPr>
          <w:rFonts w:asciiTheme="minorBidi" w:hAnsiTheme="minorBidi" w:cstheme="minorBidi"/>
          <w:b/>
          <w:bCs/>
          <w:color w:val="auto"/>
          <w:spacing w:val="-1"/>
          <w:sz w:val="20"/>
          <w:szCs w:val="20"/>
        </w:rPr>
        <w:t>AND</w:t>
      </w:r>
      <w:r w:rsidRPr="004345A0">
        <w:rPr>
          <w:rFonts w:asciiTheme="minorBidi" w:hAnsiTheme="minorBidi" w:cstheme="minorBidi"/>
          <w:b/>
          <w:bCs/>
          <w:color w:val="auto"/>
          <w:spacing w:val="-7"/>
          <w:sz w:val="20"/>
          <w:szCs w:val="20"/>
        </w:rPr>
        <w:t xml:space="preserve"> </w:t>
      </w:r>
      <w:r w:rsidRPr="004345A0">
        <w:rPr>
          <w:rFonts w:asciiTheme="minorBidi" w:hAnsiTheme="minorBidi" w:cstheme="minorBidi"/>
          <w:b/>
          <w:bCs/>
          <w:color w:val="auto"/>
          <w:sz w:val="20"/>
          <w:szCs w:val="20"/>
        </w:rPr>
        <w:t>SAMPLING</w:t>
      </w:r>
    </w:p>
    <w:p w14:paraId="2E68B1C4" w14:textId="77777777" w:rsidR="00422D6A" w:rsidRPr="004345A0" w:rsidRDefault="00422D6A" w:rsidP="004345A0">
      <w:pPr>
        <w:spacing w:before="123" w:line="239" w:lineRule="auto"/>
        <w:ind w:left="672" w:right="111"/>
        <w:jc w:val="both"/>
        <w:rPr>
          <w:rFonts w:asciiTheme="minorBidi" w:eastAsia="Arial" w:hAnsiTheme="minorBidi"/>
          <w:sz w:val="20"/>
          <w:szCs w:val="20"/>
        </w:rPr>
      </w:pPr>
      <w:bookmarkStart w:id="138" w:name="For_checking_the_compliance_with_this_St"/>
      <w:bookmarkEnd w:id="138"/>
      <w:r w:rsidRPr="004345A0">
        <w:rPr>
          <w:rFonts w:asciiTheme="minorBidi" w:hAnsiTheme="minorBidi"/>
          <w:sz w:val="20"/>
          <w:szCs w:val="20"/>
        </w:rPr>
        <w:t>For</w:t>
      </w:r>
      <w:r w:rsidRPr="004345A0">
        <w:rPr>
          <w:rFonts w:asciiTheme="minorBidi" w:hAnsiTheme="minorBidi"/>
          <w:spacing w:val="27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checking</w:t>
      </w:r>
      <w:r w:rsidRPr="004345A0">
        <w:rPr>
          <w:rFonts w:asciiTheme="minorBidi" w:hAnsiTheme="minorBidi"/>
          <w:spacing w:val="27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the</w:t>
      </w:r>
      <w:r w:rsidRPr="004345A0">
        <w:rPr>
          <w:rFonts w:asciiTheme="minorBidi" w:hAnsiTheme="minorBidi"/>
          <w:spacing w:val="28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compliance</w:t>
      </w:r>
      <w:r w:rsidRPr="004345A0">
        <w:rPr>
          <w:rFonts w:asciiTheme="minorBidi" w:hAnsiTheme="minorBidi"/>
          <w:spacing w:val="30"/>
          <w:sz w:val="20"/>
          <w:szCs w:val="20"/>
        </w:rPr>
        <w:t xml:space="preserve"> </w:t>
      </w:r>
      <w:r w:rsidRPr="004345A0">
        <w:rPr>
          <w:rFonts w:asciiTheme="minorBidi" w:hAnsiTheme="minorBidi"/>
          <w:spacing w:val="-1"/>
          <w:sz w:val="20"/>
          <w:szCs w:val="20"/>
        </w:rPr>
        <w:t>with</w:t>
      </w:r>
      <w:r w:rsidRPr="004345A0">
        <w:rPr>
          <w:rFonts w:asciiTheme="minorBidi" w:hAnsiTheme="minorBidi"/>
          <w:spacing w:val="29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this</w:t>
      </w:r>
      <w:r w:rsidRPr="004345A0">
        <w:rPr>
          <w:rFonts w:asciiTheme="minorBidi" w:hAnsiTheme="minorBidi"/>
          <w:spacing w:val="33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Standard,</w:t>
      </w:r>
      <w:r w:rsidRPr="004345A0">
        <w:rPr>
          <w:rFonts w:asciiTheme="minorBidi" w:hAnsiTheme="minorBidi"/>
          <w:spacing w:val="30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the</w:t>
      </w:r>
      <w:r w:rsidRPr="004345A0">
        <w:rPr>
          <w:rFonts w:asciiTheme="minorBidi" w:hAnsiTheme="minorBidi"/>
          <w:spacing w:val="29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methods</w:t>
      </w:r>
      <w:r w:rsidRPr="004345A0">
        <w:rPr>
          <w:rFonts w:asciiTheme="minorBidi" w:hAnsiTheme="minorBidi"/>
          <w:spacing w:val="29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of</w:t>
      </w:r>
      <w:r w:rsidRPr="004345A0">
        <w:rPr>
          <w:rFonts w:asciiTheme="minorBidi" w:hAnsiTheme="minorBidi"/>
          <w:spacing w:val="29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analysis</w:t>
      </w:r>
      <w:r w:rsidRPr="004345A0">
        <w:rPr>
          <w:rFonts w:asciiTheme="minorBidi" w:hAnsiTheme="minorBidi"/>
          <w:spacing w:val="29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and</w:t>
      </w:r>
      <w:r w:rsidRPr="004345A0">
        <w:rPr>
          <w:rFonts w:asciiTheme="minorBidi" w:hAnsiTheme="minorBidi"/>
          <w:spacing w:val="31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sampling</w:t>
      </w:r>
      <w:r w:rsidRPr="004345A0">
        <w:rPr>
          <w:rFonts w:asciiTheme="minorBidi" w:hAnsiTheme="minorBidi"/>
          <w:spacing w:val="28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contained</w:t>
      </w:r>
      <w:r w:rsidRPr="004345A0">
        <w:rPr>
          <w:rFonts w:asciiTheme="minorBidi" w:hAnsiTheme="minorBidi"/>
          <w:spacing w:val="29"/>
          <w:sz w:val="20"/>
          <w:szCs w:val="20"/>
        </w:rPr>
        <w:t xml:space="preserve"> </w:t>
      </w:r>
      <w:r w:rsidRPr="004345A0">
        <w:rPr>
          <w:rFonts w:asciiTheme="minorBidi" w:hAnsiTheme="minorBidi"/>
          <w:spacing w:val="-1"/>
          <w:sz w:val="20"/>
          <w:szCs w:val="20"/>
        </w:rPr>
        <w:t>in</w:t>
      </w:r>
      <w:r w:rsidRPr="004345A0">
        <w:rPr>
          <w:rFonts w:asciiTheme="minorBidi" w:hAnsiTheme="minorBidi"/>
          <w:spacing w:val="29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the</w:t>
      </w:r>
      <w:r w:rsidRPr="004345A0">
        <w:rPr>
          <w:rFonts w:asciiTheme="minorBidi" w:hAnsiTheme="minorBidi"/>
          <w:spacing w:val="44"/>
          <w:w w:val="99"/>
          <w:sz w:val="20"/>
          <w:szCs w:val="20"/>
        </w:rPr>
        <w:t xml:space="preserve"> </w:t>
      </w:r>
      <w:r w:rsidRPr="004345A0">
        <w:rPr>
          <w:rFonts w:asciiTheme="minorBidi" w:hAnsiTheme="minorBidi"/>
          <w:i/>
          <w:sz w:val="20"/>
          <w:szCs w:val="20"/>
        </w:rPr>
        <w:t>Recommended</w:t>
      </w:r>
      <w:r w:rsidRPr="004345A0">
        <w:rPr>
          <w:rFonts w:asciiTheme="minorBidi" w:hAnsiTheme="minorBidi"/>
          <w:i/>
          <w:spacing w:val="-13"/>
          <w:sz w:val="20"/>
          <w:szCs w:val="20"/>
        </w:rPr>
        <w:t xml:space="preserve"> </w:t>
      </w:r>
      <w:r w:rsidRPr="004345A0">
        <w:rPr>
          <w:rFonts w:asciiTheme="minorBidi" w:hAnsiTheme="minorBidi"/>
          <w:i/>
          <w:spacing w:val="-1"/>
          <w:sz w:val="20"/>
          <w:szCs w:val="20"/>
        </w:rPr>
        <w:t>Methods</w:t>
      </w:r>
      <w:r w:rsidRPr="004345A0">
        <w:rPr>
          <w:rFonts w:asciiTheme="minorBidi" w:hAnsiTheme="minorBidi"/>
          <w:i/>
          <w:spacing w:val="-16"/>
          <w:sz w:val="20"/>
          <w:szCs w:val="20"/>
        </w:rPr>
        <w:t xml:space="preserve"> </w:t>
      </w:r>
      <w:r w:rsidRPr="004345A0">
        <w:rPr>
          <w:rFonts w:asciiTheme="minorBidi" w:hAnsiTheme="minorBidi"/>
          <w:i/>
          <w:sz w:val="20"/>
          <w:szCs w:val="20"/>
        </w:rPr>
        <w:t>of</w:t>
      </w:r>
      <w:r w:rsidRPr="004345A0">
        <w:rPr>
          <w:rFonts w:asciiTheme="minorBidi" w:hAnsiTheme="minorBidi"/>
          <w:i/>
          <w:spacing w:val="-11"/>
          <w:sz w:val="20"/>
          <w:szCs w:val="20"/>
        </w:rPr>
        <w:t xml:space="preserve"> </w:t>
      </w:r>
      <w:r w:rsidRPr="004345A0">
        <w:rPr>
          <w:rFonts w:asciiTheme="minorBidi" w:hAnsiTheme="minorBidi"/>
          <w:i/>
          <w:sz w:val="20"/>
          <w:szCs w:val="20"/>
        </w:rPr>
        <w:t>Analysis</w:t>
      </w:r>
      <w:r w:rsidRPr="004345A0">
        <w:rPr>
          <w:rFonts w:asciiTheme="minorBidi" w:hAnsiTheme="minorBidi"/>
          <w:i/>
          <w:spacing w:val="-15"/>
          <w:sz w:val="20"/>
          <w:szCs w:val="20"/>
        </w:rPr>
        <w:t xml:space="preserve"> </w:t>
      </w:r>
      <w:r w:rsidRPr="004345A0">
        <w:rPr>
          <w:rFonts w:asciiTheme="minorBidi" w:hAnsiTheme="minorBidi"/>
          <w:i/>
          <w:sz w:val="20"/>
          <w:szCs w:val="20"/>
        </w:rPr>
        <w:t>and</w:t>
      </w:r>
      <w:r w:rsidRPr="004345A0">
        <w:rPr>
          <w:rFonts w:asciiTheme="minorBidi" w:hAnsiTheme="minorBidi"/>
          <w:i/>
          <w:spacing w:val="-14"/>
          <w:sz w:val="20"/>
          <w:szCs w:val="20"/>
        </w:rPr>
        <w:t xml:space="preserve"> </w:t>
      </w:r>
      <w:r w:rsidRPr="004345A0">
        <w:rPr>
          <w:rFonts w:asciiTheme="minorBidi" w:hAnsiTheme="minorBidi"/>
          <w:i/>
          <w:sz w:val="20"/>
          <w:szCs w:val="20"/>
        </w:rPr>
        <w:t>Sampling</w:t>
      </w:r>
      <w:r w:rsidRPr="004345A0">
        <w:rPr>
          <w:rFonts w:asciiTheme="minorBidi" w:hAnsiTheme="minorBidi"/>
          <w:i/>
          <w:spacing w:val="-12"/>
          <w:sz w:val="20"/>
          <w:szCs w:val="20"/>
        </w:rPr>
        <w:t xml:space="preserve"> </w:t>
      </w:r>
      <w:r w:rsidRPr="004345A0">
        <w:rPr>
          <w:rFonts w:asciiTheme="minorBidi" w:hAnsiTheme="minorBidi"/>
          <w:spacing w:val="1"/>
          <w:sz w:val="20"/>
          <w:szCs w:val="20"/>
        </w:rPr>
        <w:t>(CXS</w:t>
      </w:r>
      <w:r w:rsidRPr="004345A0">
        <w:rPr>
          <w:rFonts w:asciiTheme="minorBidi" w:hAnsiTheme="minorBidi"/>
          <w:spacing w:val="-17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234-1999)</w:t>
      </w:r>
      <w:r w:rsidRPr="004345A0">
        <w:rPr>
          <w:rFonts w:asciiTheme="minorBidi" w:hAnsiTheme="minorBidi"/>
          <w:spacing w:val="-13"/>
          <w:sz w:val="20"/>
          <w:szCs w:val="20"/>
        </w:rPr>
        <w:t xml:space="preserve"> </w:t>
      </w:r>
      <w:r w:rsidRPr="004345A0">
        <w:rPr>
          <w:rFonts w:asciiTheme="minorBidi" w:hAnsiTheme="minorBidi"/>
          <w:spacing w:val="-1"/>
          <w:sz w:val="20"/>
          <w:szCs w:val="20"/>
        </w:rPr>
        <w:t>relevant</w:t>
      </w:r>
      <w:r w:rsidRPr="004345A0">
        <w:rPr>
          <w:rFonts w:asciiTheme="minorBidi" w:hAnsiTheme="minorBidi"/>
          <w:spacing w:val="-14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to</w:t>
      </w:r>
      <w:r w:rsidRPr="004345A0">
        <w:rPr>
          <w:rFonts w:asciiTheme="minorBidi" w:hAnsiTheme="minorBidi"/>
          <w:spacing w:val="-14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the</w:t>
      </w:r>
      <w:r w:rsidRPr="004345A0">
        <w:rPr>
          <w:rFonts w:asciiTheme="minorBidi" w:hAnsiTheme="minorBidi"/>
          <w:spacing w:val="-13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provisions</w:t>
      </w:r>
      <w:r w:rsidRPr="004345A0">
        <w:rPr>
          <w:rFonts w:asciiTheme="minorBidi" w:hAnsiTheme="minorBidi"/>
          <w:spacing w:val="-15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in</w:t>
      </w:r>
      <w:r w:rsidRPr="004345A0">
        <w:rPr>
          <w:rFonts w:asciiTheme="minorBidi" w:hAnsiTheme="minorBidi"/>
          <w:spacing w:val="-17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this</w:t>
      </w:r>
      <w:r w:rsidRPr="004345A0">
        <w:rPr>
          <w:rFonts w:asciiTheme="minorBidi" w:hAnsiTheme="minorBidi"/>
          <w:spacing w:val="-9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Standard,</w:t>
      </w:r>
      <w:r w:rsidRPr="004345A0">
        <w:rPr>
          <w:rFonts w:asciiTheme="minorBidi" w:hAnsiTheme="minorBidi"/>
          <w:spacing w:val="34"/>
          <w:w w:val="99"/>
          <w:sz w:val="20"/>
          <w:szCs w:val="20"/>
        </w:rPr>
        <w:t xml:space="preserve"> </w:t>
      </w:r>
      <w:r w:rsidRPr="004345A0">
        <w:rPr>
          <w:rFonts w:asciiTheme="minorBidi" w:hAnsiTheme="minorBidi"/>
          <w:spacing w:val="-1"/>
          <w:sz w:val="20"/>
          <w:szCs w:val="20"/>
        </w:rPr>
        <w:t>shall</w:t>
      </w:r>
      <w:r w:rsidRPr="004345A0">
        <w:rPr>
          <w:rFonts w:asciiTheme="minorBidi" w:hAnsiTheme="minorBidi"/>
          <w:spacing w:val="-6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be</w:t>
      </w:r>
      <w:r w:rsidRPr="004345A0">
        <w:rPr>
          <w:rFonts w:asciiTheme="minorBidi" w:hAnsiTheme="minorBidi"/>
          <w:spacing w:val="-6"/>
          <w:sz w:val="20"/>
          <w:szCs w:val="20"/>
        </w:rPr>
        <w:t xml:space="preserve"> </w:t>
      </w:r>
      <w:r w:rsidRPr="004345A0">
        <w:rPr>
          <w:rFonts w:asciiTheme="minorBidi" w:hAnsiTheme="minorBidi"/>
          <w:sz w:val="20"/>
          <w:szCs w:val="20"/>
        </w:rPr>
        <w:t>used.</w:t>
      </w:r>
    </w:p>
    <w:p w14:paraId="01788346" w14:textId="77777777" w:rsidR="00422D6A" w:rsidRPr="004345A0" w:rsidRDefault="00422D6A" w:rsidP="00422D6A">
      <w:pPr>
        <w:spacing w:line="239" w:lineRule="auto"/>
        <w:jc w:val="both"/>
        <w:rPr>
          <w:rFonts w:asciiTheme="minorBidi" w:eastAsia="Arial" w:hAnsiTheme="minorBidi"/>
          <w:sz w:val="20"/>
          <w:szCs w:val="20"/>
        </w:rPr>
      </w:pPr>
    </w:p>
    <w:p w14:paraId="6E3982BD" w14:textId="4BA9FB0E" w:rsidR="00422D6A" w:rsidRDefault="00422D6A" w:rsidP="00422D6A">
      <w:pPr>
        <w:ind w:left="672"/>
        <w:rPr>
          <w:rFonts w:asciiTheme="minorBidi" w:hAnsiTheme="minorBidi"/>
          <w:iCs/>
          <w:sz w:val="20"/>
          <w:szCs w:val="20"/>
        </w:rPr>
      </w:pPr>
      <w:r w:rsidRPr="004345A0">
        <w:rPr>
          <w:rFonts w:asciiTheme="minorBidi" w:eastAsia="Arial" w:hAnsiTheme="minorBidi"/>
          <w:i/>
          <w:iCs/>
          <w:sz w:val="20"/>
          <w:szCs w:val="20"/>
        </w:rPr>
        <w:t>Note</w:t>
      </w:r>
      <w:r w:rsidRPr="004345A0">
        <w:rPr>
          <w:rFonts w:asciiTheme="minorBidi" w:eastAsia="Arial" w:hAnsiTheme="minorBidi"/>
          <w:sz w:val="20"/>
          <w:szCs w:val="20"/>
        </w:rPr>
        <w:t xml:space="preserve">: </w:t>
      </w:r>
      <w:del w:id="139" w:author="Sharma, Girdhari" w:date="2025-07-23T11:31:00Z">
        <w:r w:rsidRPr="004345A0" w:rsidDel="00910E14">
          <w:rPr>
            <w:rFonts w:asciiTheme="minorBidi" w:eastAsia="Arial" w:hAnsiTheme="minorBidi"/>
            <w:sz w:val="20"/>
            <w:szCs w:val="20"/>
          </w:rPr>
          <w:delText xml:space="preserve">Once the </w:delText>
        </w:r>
        <w:r w:rsidRPr="004345A0" w:rsidDel="00910E14">
          <w:rPr>
            <w:rFonts w:asciiTheme="minorBidi" w:hAnsiTheme="minorBidi"/>
            <w:iCs/>
            <w:sz w:val="20"/>
            <w:szCs w:val="20"/>
          </w:rPr>
          <w:delText xml:space="preserve">Standard for microbial omega-3 oils is adopted, it is proposed that </w:delText>
        </w:r>
      </w:del>
      <w:r w:rsidRPr="004345A0">
        <w:rPr>
          <w:rFonts w:asciiTheme="minorBidi" w:hAnsiTheme="minorBidi"/>
          <w:iCs/>
          <w:sz w:val="20"/>
          <w:szCs w:val="20"/>
        </w:rPr>
        <w:t xml:space="preserve">CCFO </w:t>
      </w:r>
      <w:ins w:id="140" w:author="Sharma, Girdhari" w:date="2025-07-23T11:31:00Z">
        <w:r w:rsidR="00910E14">
          <w:rPr>
            <w:rFonts w:asciiTheme="minorBidi" w:hAnsiTheme="minorBidi"/>
            <w:iCs/>
            <w:sz w:val="20"/>
            <w:szCs w:val="20"/>
          </w:rPr>
          <w:t xml:space="preserve">will </w:t>
        </w:r>
      </w:ins>
      <w:r w:rsidRPr="004345A0">
        <w:rPr>
          <w:rFonts w:asciiTheme="minorBidi" w:hAnsiTheme="minorBidi"/>
          <w:iCs/>
          <w:sz w:val="20"/>
          <w:szCs w:val="20"/>
        </w:rPr>
        <w:t>refer</w:t>
      </w:r>
      <w:del w:id="141" w:author="Sharma, Girdhari" w:date="2025-07-23T11:31:00Z">
        <w:r w:rsidRPr="004345A0" w:rsidDel="00910E14">
          <w:rPr>
            <w:rFonts w:asciiTheme="minorBidi" w:hAnsiTheme="minorBidi"/>
            <w:iCs/>
            <w:sz w:val="20"/>
            <w:szCs w:val="20"/>
          </w:rPr>
          <w:delText>s</w:delText>
        </w:r>
      </w:del>
      <w:r w:rsidRPr="004345A0">
        <w:rPr>
          <w:rFonts w:asciiTheme="minorBidi" w:hAnsiTheme="minorBidi"/>
          <w:iCs/>
          <w:sz w:val="20"/>
          <w:szCs w:val="20"/>
        </w:rPr>
        <w:t xml:space="preserve"> the following to the Codex Committee on Methods of Analysis and Sampling (CCMAS) for </w:t>
      </w:r>
      <w:r w:rsidR="00A22E6E">
        <w:rPr>
          <w:rFonts w:asciiTheme="minorBidi" w:hAnsiTheme="minorBidi"/>
          <w:iCs/>
          <w:sz w:val="20"/>
          <w:szCs w:val="20"/>
        </w:rPr>
        <w:t>endorsement</w:t>
      </w:r>
      <w:r w:rsidRPr="004345A0">
        <w:rPr>
          <w:rFonts w:asciiTheme="minorBidi" w:hAnsiTheme="minorBidi"/>
          <w:iCs/>
          <w:sz w:val="20"/>
          <w:szCs w:val="20"/>
        </w:rPr>
        <w:t xml:space="preserve">: </w:t>
      </w:r>
    </w:p>
    <w:p w14:paraId="7E7CD5E3" w14:textId="77777777" w:rsidR="00B300D5" w:rsidRDefault="00B300D5" w:rsidP="00422D6A">
      <w:pPr>
        <w:ind w:left="672"/>
        <w:rPr>
          <w:rFonts w:asciiTheme="minorBidi" w:hAnsiTheme="minorBidi"/>
          <w:iCs/>
          <w:sz w:val="20"/>
          <w:szCs w:val="20"/>
        </w:rPr>
      </w:pPr>
    </w:p>
    <w:p w14:paraId="4AF00E6D" w14:textId="56394B7F" w:rsidR="007B5754" w:rsidRPr="00DF5F7E" w:rsidRDefault="007B5754" w:rsidP="00DF5F7E">
      <w:pPr>
        <w:ind w:firstLine="672"/>
        <w:rPr>
          <w:rFonts w:asciiTheme="minorBidi" w:hAnsiTheme="minorBidi"/>
          <w:iCs/>
          <w:sz w:val="20"/>
          <w:szCs w:val="20"/>
          <w:u w:val="single"/>
        </w:rPr>
      </w:pPr>
      <w:r w:rsidRPr="00DF5F7E">
        <w:rPr>
          <w:rFonts w:asciiTheme="minorBidi" w:hAnsiTheme="minorBidi"/>
          <w:iCs/>
          <w:sz w:val="20"/>
          <w:szCs w:val="20"/>
          <w:u w:val="single"/>
        </w:rPr>
        <w:t xml:space="preserve">List of methods of analysis and sampling for CCMAS review and update </w:t>
      </w:r>
      <w:r w:rsidR="00307967" w:rsidRPr="00DF5F7E">
        <w:rPr>
          <w:rFonts w:asciiTheme="minorBidi" w:hAnsiTheme="minorBidi"/>
          <w:iCs/>
          <w:sz w:val="20"/>
          <w:szCs w:val="20"/>
          <w:u w:val="single"/>
        </w:rPr>
        <w:t xml:space="preserve">to </w:t>
      </w:r>
      <w:r w:rsidRPr="00DF5F7E">
        <w:rPr>
          <w:rFonts w:asciiTheme="minorBidi" w:hAnsiTheme="minorBidi"/>
          <w:iCs/>
          <w:sz w:val="20"/>
          <w:szCs w:val="20"/>
          <w:u w:val="single"/>
        </w:rPr>
        <w:t>CXS 234-1999</w:t>
      </w:r>
    </w:p>
    <w:p w14:paraId="76665ADD" w14:textId="3332BB63" w:rsidR="007B5754" w:rsidRPr="00DF5F7E" w:rsidRDefault="007B5754" w:rsidP="007B5754">
      <w:pPr>
        <w:pStyle w:val="ListParagraph"/>
        <w:numPr>
          <w:ilvl w:val="0"/>
          <w:numId w:val="9"/>
        </w:numPr>
        <w:rPr>
          <w:rFonts w:asciiTheme="minorBidi" w:hAnsiTheme="minorBidi"/>
          <w:iCs/>
          <w:sz w:val="20"/>
          <w:szCs w:val="20"/>
        </w:rPr>
      </w:pPr>
      <w:r>
        <w:rPr>
          <w:rFonts w:asciiTheme="minorBidi" w:hAnsiTheme="minorBidi"/>
          <w:iCs/>
          <w:sz w:val="20"/>
          <w:szCs w:val="20"/>
        </w:rPr>
        <w:lastRenderedPageBreak/>
        <w:t xml:space="preserve">Determination of GLC ranges of fatty acid composition: </w:t>
      </w:r>
      <w:r w:rsidRPr="00897A83">
        <w:rPr>
          <w:rFonts w:asciiTheme="minorBidi" w:hAnsiTheme="minorBidi"/>
          <w:iCs/>
          <w:sz w:val="20"/>
          <w:szCs w:val="20"/>
        </w:rPr>
        <w:t xml:space="preserve">According to ISO </w:t>
      </w:r>
      <w:r w:rsidRPr="00DF5F7E">
        <w:rPr>
          <w:rFonts w:asciiTheme="minorBidi" w:hAnsiTheme="minorBidi"/>
          <w:iCs/>
          <w:sz w:val="20"/>
          <w:szCs w:val="20"/>
        </w:rPr>
        <w:t>12966-2 and 12966-4 and AOCS Ce 2</w:t>
      </w:r>
      <w:del w:id="142" w:author="Sharma, Girdhari" w:date="2025-08-01T15:20:00Z">
        <w:r w:rsidRPr="00DF5F7E" w:rsidDel="0057004C">
          <w:rPr>
            <w:rFonts w:asciiTheme="minorBidi" w:hAnsiTheme="minorBidi"/>
            <w:iCs/>
            <w:sz w:val="20"/>
            <w:szCs w:val="20"/>
          </w:rPr>
          <w:delText>c</w:delText>
        </w:r>
      </w:del>
      <w:r w:rsidRPr="00DF5F7E">
        <w:rPr>
          <w:rFonts w:asciiTheme="minorBidi" w:hAnsiTheme="minorBidi"/>
          <w:iCs/>
          <w:sz w:val="20"/>
          <w:szCs w:val="20"/>
        </w:rPr>
        <w:t>-66 and AOCS Ce 1i-07</w:t>
      </w:r>
      <w:del w:id="143" w:author="Sharma, Girdhari" w:date="2025-07-23T10:45:00Z">
        <w:r w:rsidRPr="00DF5F7E" w:rsidDel="00DD2AB3">
          <w:rPr>
            <w:rFonts w:asciiTheme="minorBidi" w:hAnsiTheme="minorBidi"/>
            <w:iCs/>
            <w:sz w:val="20"/>
            <w:szCs w:val="20"/>
          </w:rPr>
          <w:delText>/ACOC Ce-1j-07</w:delText>
        </w:r>
      </w:del>
    </w:p>
    <w:p w14:paraId="4FB8C65F" w14:textId="77777777" w:rsidR="007B5754" w:rsidRDefault="007B5754" w:rsidP="007B5754">
      <w:pPr>
        <w:pStyle w:val="ListParagraph"/>
        <w:numPr>
          <w:ilvl w:val="0"/>
          <w:numId w:val="9"/>
        </w:numPr>
        <w:rPr>
          <w:rFonts w:asciiTheme="minorBidi" w:hAnsiTheme="minorBidi"/>
          <w:iCs/>
          <w:sz w:val="20"/>
          <w:szCs w:val="20"/>
        </w:rPr>
      </w:pPr>
      <w:r>
        <w:rPr>
          <w:rFonts w:asciiTheme="minorBidi" w:hAnsiTheme="minorBidi"/>
          <w:iCs/>
          <w:sz w:val="20"/>
          <w:szCs w:val="20"/>
        </w:rPr>
        <w:t xml:space="preserve">Determination of EPA and DHA: According to </w:t>
      </w:r>
      <w:proofErr w:type="spellStart"/>
      <w:r w:rsidRPr="003676DE">
        <w:rPr>
          <w:rFonts w:asciiTheme="minorBidi" w:hAnsiTheme="minorBidi"/>
          <w:iCs/>
          <w:sz w:val="20"/>
          <w:szCs w:val="20"/>
        </w:rPr>
        <w:t>Ph.Eur</w:t>
      </w:r>
      <w:proofErr w:type="spellEnd"/>
      <w:r w:rsidRPr="003676DE">
        <w:rPr>
          <w:rFonts w:asciiTheme="minorBidi" w:hAnsiTheme="minorBidi"/>
          <w:iCs/>
          <w:sz w:val="20"/>
          <w:szCs w:val="20"/>
        </w:rPr>
        <w:t>. 2.4.29, AOCS Ce1i-07 or USP 401</w:t>
      </w:r>
    </w:p>
    <w:p w14:paraId="0F0C3825" w14:textId="1471579D" w:rsidR="007325ED" w:rsidRPr="00715537" w:rsidRDefault="007B5754" w:rsidP="007325ED">
      <w:pPr>
        <w:pStyle w:val="ListParagraph"/>
        <w:numPr>
          <w:ilvl w:val="0"/>
          <w:numId w:val="9"/>
        </w:numPr>
        <w:rPr>
          <w:rFonts w:asciiTheme="minorBidi" w:hAnsiTheme="minorBidi"/>
          <w:iCs/>
          <w:strike/>
          <w:color w:val="FF0000"/>
          <w:sz w:val="20"/>
          <w:szCs w:val="20"/>
        </w:rPr>
      </w:pPr>
      <w:r w:rsidRPr="00715537">
        <w:rPr>
          <w:rFonts w:asciiTheme="minorBidi" w:hAnsiTheme="minorBidi"/>
          <w:iCs/>
          <w:strike/>
          <w:color w:val="FF0000"/>
          <w:sz w:val="20"/>
          <w:szCs w:val="20"/>
        </w:rPr>
        <w:t>Determination of polar lipids: According to AOCS Ja 4-46 “Acetone-insoluble Matter”</w:t>
      </w:r>
      <w:ins w:id="144" w:author="Sharma, Girdhari" w:date="2025-07-23T15:23:00Z">
        <w:r w:rsidR="00864EDC" w:rsidRPr="00715537">
          <w:rPr>
            <w:rFonts w:asciiTheme="minorBidi" w:hAnsiTheme="minorBidi"/>
            <w:iCs/>
            <w:strike/>
            <w:color w:val="FF0000"/>
            <w:sz w:val="20"/>
            <w:szCs w:val="20"/>
          </w:rPr>
          <w:t xml:space="preserve">, </w:t>
        </w:r>
        <w:r w:rsidR="00197579" w:rsidRPr="00715537">
          <w:rPr>
            <w:rFonts w:asciiTheme="minorBidi" w:hAnsiTheme="minorBidi"/>
            <w:iCs/>
            <w:strike/>
            <w:color w:val="FF0000"/>
            <w:sz w:val="20"/>
            <w:szCs w:val="20"/>
          </w:rPr>
          <w:t>ISO 2420</w:t>
        </w:r>
      </w:ins>
      <w:ins w:id="145" w:author="Sharma, Girdhari" w:date="2025-07-23T15:24:00Z">
        <w:r w:rsidR="00197579" w:rsidRPr="00715537">
          <w:rPr>
            <w:rFonts w:asciiTheme="minorBidi" w:hAnsiTheme="minorBidi"/>
            <w:iCs/>
            <w:strike/>
            <w:color w:val="FF0000"/>
            <w:sz w:val="20"/>
            <w:szCs w:val="20"/>
          </w:rPr>
          <w:t>: 2022 Determination of content of polar compounds (equivalent to AOCS Cd 20-91)</w:t>
        </w:r>
      </w:ins>
    </w:p>
    <w:p w14:paraId="36FDB0C8" w14:textId="4B9290C9" w:rsidR="007B5754" w:rsidRPr="00715537" w:rsidRDefault="007B5754" w:rsidP="007325ED">
      <w:pPr>
        <w:pStyle w:val="ListParagraph"/>
        <w:numPr>
          <w:ilvl w:val="0"/>
          <w:numId w:val="9"/>
        </w:numPr>
        <w:rPr>
          <w:rFonts w:asciiTheme="minorBidi" w:hAnsiTheme="minorBidi"/>
          <w:iCs/>
          <w:strike/>
          <w:color w:val="FF0000"/>
          <w:sz w:val="20"/>
          <w:szCs w:val="20"/>
        </w:rPr>
      </w:pPr>
      <w:r w:rsidRPr="00715537">
        <w:rPr>
          <w:rFonts w:asciiTheme="minorBidi" w:hAnsiTheme="minorBidi"/>
          <w:iCs/>
          <w:strike/>
          <w:color w:val="FF0000"/>
          <w:sz w:val="20"/>
          <w:szCs w:val="20"/>
        </w:rPr>
        <w:t xml:space="preserve">Determination of neutral lipids: According to </w:t>
      </w:r>
      <w:ins w:id="146" w:author="Sharma, Girdhari" w:date="2025-07-23T15:20:00Z">
        <w:r w:rsidR="00FC2373" w:rsidRPr="00715537">
          <w:rPr>
            <w:rFonts w:asciiTheme="minorBidi" w:hAnsiTheme="minorBidi"/>
            <w:iCs/>
            <w:strike/>
            <w:color w:val="FF0000"/>
            <w:sz w:val="20"/>
            <w:szCs w:val="20"/>
          </w:rPr>
          <w:t>AOCS Ca 9f-57 “</w:t>
        </w:r>
      </w:ins>
      <w:ins w:id="147" w:author="Sharma, Girdhari" w:date="2025-07-23T15:21:00Z">
        <w:r w:rsidR="00FC2373" w:rsidRPr="00715537">
          <w:rPr>
            <w:rFonts w:asciiTheme="minorBidi" w:hAnsiTheme="minorBidi"/>
            <w:iCs/>
            <w:strike/>
            <w:color w:val="FF0000"/>
            <w:sz w:val="20"/>
            <w:szCs w:val="20"/>
          </w:rPr>
          <w:t xml:space="preserve">Neutral Oil and </w:t>
        </w:r>
        <w:r w:rsidR="00383250" w:rsidRPr="00715537">
          <w:rPr>
            <w:rFonts w:asciiTheme="minorBidi" w:hAnsiTheme="minorBidi"/>
            <w:iCs/>
            <w:strike/>
            <w:color w:val="FF0000"/>
            <w:sz w:val="20"/>
            <w:szCs w:val="20"/>
          </w:rPr>
          <w:t xml:space="preserve">Loss”, </w:t>
        </w:r>
      </w:ins>
      <w:r w:rsidR="00862B30" w:rsidRPr="00715537">
        <w:rPr>
          <w:rFonts w:asciiTheme="minorBidi" w:hAnsiTheme="minorBidi"/>
          <w:iCs/>
          <w:strike/>
          <w:color w:val="FF0000"/>
          <w:sz w:val="20"/>
          <w:szCs w:val="20"/>
        </w:rPr>
        <w:t>AOCS Cd11c-93 “Mono-, Di-, and Triglycerides by Silica Gel Chromatography”, AOCS Ce 5-86 “Triglycerides by GLC”, and AOCS Ce 5b-89 “Triglycerides by HPLC”</w:t>
      </w:r>
    </w:p>
    <w:p w14:paraId="3D73AAD2" w14:textId="36A23222" w:rsidR="007B5754" w:rsidRDefault="007B5754" w:rsidP="007B5754">
      <w:pPr>
        <w:pStyle w:val="ListParagraph"/>
        <w:numPr>
          <w:ilvl w:val="0"/>
          <w:numId w:val="9"/>
        </w:numPr>
        <w:rPr>
          <w:rFonts w:asciiTheme="minorBidi" w:hAnsiTheme="minorBidi"/>
          <w:iCs/>
          <w:sz w:val="20"/>
          <w:szCs w:val="20"/>
        </w:rPr>
      </w:pPr>
      <w:r>
        <w:rPr>
          <w:rFonts w:asciiTheme="minorBidi" w:hAnsiTheme="minorBidi"/>
          <w:iCs/>
          <w:sz w:val="20"/>
          <w:szCs w:val="20"/>
        </w:rPr>
        <w:t xml:space="preserve">Determination of peroxide value: According to </w:t>
      </w:r>
      <w:r w:rsidRPr="00DF5F7E">
        <w:rPr>
          <w:rFonts w:asciiTheme="minorBidi" w:hAnsiTheme="minorBidi"/>
          <w:iCs/>
          <w:sz w:val="20"/>
          <w:szCs w:val="20"/>
        </w:rPr>
        <w:t>AOCS Cd 8b-90 / ISO 3960 / NMKL 158 / European Pharmacopoeia 2.5.5</w:t>
      </w:r>
      <w:ins w:id="148" w:author="Sharma, Girdhari" w:date="2025-07-23T10:47:00Z">
        <w:r w:rsidR="00187771">
          <w:rPr>
            <w:rFonts w:asciiTheme="minorBidi" w:hAnsiTheme="minorBidi"/>
            <w:iCs/>
            <w:sz w:val="20"/>
            <w:szCs w:val="20"/>
          </w:rPr>
          <w:t>/ AOCS Ja 8-87</w:t>
        </w:r>
      </w:ins>
    </w:p>
    <w:p w14:paraId="05265025" w14:textId="5D6C8578" w:rsidR="007B5754" w:rsidRPr="00DF5F7E" w:rsidRDefault="007B5754" w:rsidP="006F5636">
      <w:pPr>
        <w:pStyle w:val="ListParagraph"/>
        <w:numPr>
          <w:ilvl w:val="0"/>
          <w:numId w:val="9"/>
        </w:numPr>
        <w:rPr>
          <w:rFonts w:asciiTheme="minorBidi" w:hAnsiTheme="minorBidi"/>
          <w:iCs/>
          <w:sz w:val="20"/>
          <w:szCs w:val="20"/>
        </w:rPr>
      </w:pPr>
      <w:r>
        <w:rPr>
          <w:rFonts w:asciiTheme="minorBidi" w:hAnsiTheme="minorBidi"/>
          <w:iCs/>
          <w:sz w:val="20"/>
          <w:szCs w:val="20"/>
        </w:rPr>
        <w:t xml:space="preserve">Determination of p-anisidine value: According to </w:t>
      </w:r>
      <w:r w:rsidRPr="00DF5F7E">
        <w:rPr>
          <w:rFonts w:asciiTheme="minorBidi" w:hAnsiTheme="minorBidi"/>
          <w:iCs/>
          <w:sz w:val="20"/>
          <w:szCs w:val="20"/>
        </w:rPr>
        <w:t>European Pharmacopoeia 2.5.36/ AOCS Cd 18-90/ ISO 6885</w:t>
      </w:r>
    </w:p>
    <w:p w14:paraId="29DD4002" w14:textId="089ACA65" w:rsidR="007B5754" w:rsidRDefault="007B5754" w:rsidP="007B5754">
      <w:pPr>
        <w:pStyle w:val="ListParagraph"/>
        <w:numPr>
          <w:ilvl w:val="0"/>
          <w:numId w:val="9"/>
        </w:numPr>
        <w:rPr>
          <w:rFonts w:asciiTheme="minorBidi" w:hAnsiTheme="minorBidi"/>
          <w:iCs/>
          <w:sz w:val="20"/>
          <w:szCs w:val="20"/>
        </w:rPr>
      </w:pPr>
      <w:r>
        <w:rPr>
          <w:rFonts w:asciiTheme="minorBidi" w:hAnsiTheme="minorBidi"/>
          <w:iCs/>
          <w:sz w:val="20"/>
          <w:szCs w:val="20"/>
        </w:rPr>
        <w:t xml:space="preserve">Determination of acid value: According to </w:t>
      </w:r>
      <w:r w:rsidRPr="00DF5F7E">
        <w:rPr>
          <w:rFonts w:asciiTheme="minorBidi" w:hAnsiTheme="minorBidi"/>
          <w:iCs/>
          <w:sz w:val="20"/>
          <w:szCs w:val="20"/>
        </w:rPr>
        <w:t>AOCS Ca 5a-40 / AOCS Cd 3d-63 / ISO 660 / NMKL 38</w:t>
      </w:r>
      <w:ins w:id="149" w:author="Sharma, Girdhari" w:date="2025-07-23T10:47:00Z">
        <w:r w:rsidR="00187771">
          <w:rPr>
            <w:rFonts w:asciiTheme="minorBidi" w:hAnsiTheme="minorBidi"/>
            <w:iCs/>
            <w:sz w:val="20"/>
            <w:szCs w:val="20"/>
          </w:rPr>
          <w:t>/ USP</w:t>
        </w:r>
        <w:r w:rsidR="002C23B5">
          <w:rPr>
            <w:rFonts w:asciiTheme="minorBidi" w:hAnsiTheme="minorBidi"/>
            <w:iCs/>
            <w:sz w:val="20"/>
            <w:szCs w:val="20"/>
          </w:rPr>
          <w:t xml:space="preserve"> &lt;401&gt;, method I</w:t>
        </w:r>
      </w:ins>
    </w:p>
    <w:p w14:paraId="27ED58C8" w14:textId="77777777" w:rsidR="007B5754" w:rsidRDefault="007B5754" w:rsidP="007B5754">
      <w:pPr>
        <w:pStyle w:val="ListParagraph"/>
        <w:numPr>
          <w:ilvl w:val="0"/>
          <w:numId w:val="9"/>
        </w:numPr>
        <w:rPr>
          <w:rFonts w:asciiTheme="minorBidi" w:hAnsiTheme="minorBidi"/>
          <w:iCs/>
          <w:sz w:val="20"/>
          <w:szCs w:val="20"/>
        </w:rPr>
      </w:pPr>
      <w:r>
        <w:rPr>
          <w:rFonts w:asciiTheme="minorBidi" w:hAnsiTheme="minorBidi"/>
          <w:iCs/>
          <w:sz w:val="20"/>
          <w:szCs w:val="20"/>
        </w:rPr>
        <w:t>Determination of unsaponifiable matter:</w:t>
      </w:r>
      <w:r w:rsidRPr="00DF5F7E">
        <w:rPr>
          <w:rFonts w:asciiTheme="minorBidi" w:hAnsiTheme="minorBidi"/>
          <w:iCs/>
          <w:sz w:val="20"/>
          <w:szCs w:val="20"/>
        </w:rPr>
        <w:t xml:space="preserve"> According to ISO 3596 / AOCS Ca 6b-53 or ISO 18609</w:t>
      </w:r>
    </w:p>
    <w:p w14:paraId="5773B224" w14:textId="6D2857E9" w:rsidR="007B5754" w:rsidRPr="003676DE" w:rsidRDefault="007B5754" w:rsidP="007B5754">
      <w:pPr>
        <w:pStyle w:val="ListParagraph"/>
        <w:numPr>
          <w:ilvl w:val="0"/>
          <w:numId w:val="9"/>
        </w:numPr>
        <w:rPr>
          <w:rFonts w:asciiTheme="minorBidi" w:hAnsiTheme="minorBidi"/>
          <w:iCs/>
          <w:sz w:val="20"/>
          <w:szCs w:val="20"/>
        </w:rPr>
      </w:pPr>
      <w:r>
        <w:rPr>
          <w:rFonts w:asciiTheme="minorBidi" w:hAnsiTheme="minorBidi"/>
          <w:iCs/>
          <w:sz w:val="20"/>
          <w:szCs w:val="20"/>
        </w:rPr>
        <w:t>Determination of moisture and volatile matter:  According to</w:t>
      </w:r>
      <w:ins w:id="150" w:author="Sharma, Girdhari" w:date="2025-07-23T15:22:00Z">
        <w:r w:rsidR="007C70CF">
          <w:rPr>
            <w:rFonts w:asciiTheme="minorBidi" w:hAnsiTheme="minorBidi"/>
            <w:iCs/>
            <w:sz w:val="20"/>
            <w:szCs w:val="20"/>
          </w:rPr>
          <w:t xml:space="preserve"> AOCS Ca 2a-45</w:t>
        </w:r>
        <w:r w:rsidR="00BE6DBA">
          <w:rPr>
            <w:rFonts w:asciiTheme="minorBidi" w:hAnsiTheme="minorBidi"/>
            <w:iCs/>
            <w:sz w:val="20"/>
            <w:szCs w:val="20"/>
          </w:rPr>
          <w:t>,</w:t>
        </w:r>
      </w:ins>
      <w:r>
        <w:rPr>
          <w:rFonts w:asciiTheme="minorBidi" w:hAnsiTheme="minorBidi"/>
          <w:iCs/>
          <w:sz w:val="20"/>
          <w:szCs w:val="20"/>
        </w:rPr>
        <w:t xml:space="preserve"> ISO 662</w:t>
      </w:r>
    </w:p>
    <w:p w14:paraId="52A26F87" w14:textId="77777777" w:rsidR="00BF483D" w:rsidRDefault="00BF483D" w:rsidP="00422D6A">
      <w:pPr>
        <w:ind w:left="672"/>
        <w:rPr>
          <w:rFonts w:asciiTheme="minorBidi" w:hAnsiTheme="minorBidi"/>
          <w:iCs/>
          <w:sz w:val="20"/>
          <w:szCs w:val="20"/>
        </w:rPr>
      </w:pPr>
    </w:p>
    <w:p w14:paraId="7495AA6F" w14:textId="77777777" w:rsidR="00627910" w:rsidRDefault="00627910" w:rsidP="004345A0">
      <w:pPr>
        <w:rPr>
          <w:rFonts w:asciiTheme="minorBidi" w:eastAsia="Arial" w:hAnsiTheme="minorBidi"/>
          <w:i/>
          <w:iCs/>
          <w:sz w:val="20"/>
          <w:szCs w:val="20"/>
        </w:rPr>
        <w:sectPr w:rsidR="00627910" w:rsidSect="00765E8B">
          <w:footerReference w:type="even" r:id="rId8"/>
          <w:footerReference w:type="default" r:id="rId9"/>
          <w:pgSz w:w="11906" w:h="16838"/>
          <w:pgMar w:top="919" w:right="839" w:bottom="278" w:left="459" w:header="709" w:footer="709" w:gutter="0"/>
          <w:cols w:space="708"/>
          <w:docGrid w:linePitch="360"/>
        </w:sectPr>
      </w:pPr>
    </w:p>
    <w:p w14:paraId="3D39F5AD" w14:textId="706D8D14" w:rsidR="004345A0" w:rsidRDefault="004345A0" w:rsidP="004345A0">
      <w:pPr>
        <w:spacing w:before="74"/>
        <w:ind w:left="672" w:right="122"/>
        <w:jc w:val="both"/>
        <w:rPr>
          <w:rFonts w:ascii="Arial"/>
          <w:b/>
          <w:i/>
          <w:sz w:val="20"/>
        </w:rPr>
      </w:pPr>
      <w:r w:rsidRPr="001A5624">
        <w:rPr>
          <w:rFonts w:ascii="Arial"/>
          <w:b/>
          <w:i/>
          <w:sz w:val="20"/>
        </w:rPr>
        <w:lastRenderedPageBreak/>
        <w:t>Table</w:t>
      </w:r>
      <w:r w:rsidRPr="001A5624">
        <w:rPr>
          <w:rFonts w:ascii="Arial"/>
          <w:b/>
          <w:i/>
          <w:spacing w:val="6"/>
          <w:sz w:val="20"/>
        </w:rPr>
        <w:t xml:space="preserve"> </w:t>
      </w:r>
      <w:r w:rsidRPr="001A5624">
        <w:rPr>
          <w:rFonts w:ascii="Arial"/>
          <w:b/>
          <w:i/>
          <w:sz w:val="20"/>
        </w:rPr>
        <w:t>1:</w:t>
      </w:r>
      <w:r w:rsidRPr="001A5624">
        <w:rPr>
          <w:rFonts w:ascii="Arial"/>
          <w:b/>
          <w:i/>
          <w:spacing w:val="9"/>
          <w:sz w:val="20"/>
        </w:rPr>
        <w:t xml:space="preserve"> </w:t>
      </w:r>
      <w:r w:rsidR="007F1041">
        <w:rPr>
          <w:rFonts w:ascii="Arial"/>
          <w:b/>
          <w:i/>
          <w:spacing w:val="9"/>
          <w:sz w:val="20"/>
        </w:rPr>
        <w:t>EPA and DHA</w:t>
      </w:r>
      <w:r w:rsidRPr="001A5624">
        <w:rPr>
          <w:rFonts w:ascii="Arial"/>
          <w:b/>
          <w:i/>
          <w:spacing w:val="10"/>
          <w:sz w:val="20"/>
        </w:rPr>
        <w:t xml:space="preserve"> </w:t>
      </w:r>
      <w:r w:rsidRPr="001A5624">
        <w:rPr>
          <w:rFonts w:ascii="Arial"/>
          <w:b/>
          <w:i/>
          <w:sz w:val="20"/>
        </w:rPr>
        <w:t>composition</w:t>
      </w:r>
      <w:r w:rsidRPr="001A5624">
        <w:rPr>
          <w:rFonts w:ascii="Arial"/>
          <w:b/>
          <w:i/>
          <w:spacing w:val="7"/>
          <w:sz w:val="20"/>
        </w:rPr>
        <w:t xml:space="preserve"> </w:t>
      </w:r>
      <w:r w:rsidRPr="001A5624">
        <w:rPr>
          <w:rFonts w:ascii="Arial"/>
          <w:b/>
          <w:i/>
          <w:sz w:val="20"/>
        </w:rPr>
        <w:t>of</w:t>
      </w:r>
      <w:r w:rsidRPr="001A5624">
        <w:rPr>
          <w:rFonts w:ascii="Arial"/>
          <w:b/>
          <w:i/>
          <w:spacing w:val="6"/>
          <w:sz w:val="20"/>
        </w:rPr>
        <w:t xml:space="preserve"> </w:t>
      </w:r>
      <w:r w:rsidR="00645436">
        <w:rPr>
          <w:rFonts w:ascii="Arial"/>
          <w:b/>
          <w:i/>
          <w:spacing w:val="6"/>
          <w:sz w:val="20"/>
        </w:rPr>
        <w:t>named</w:t>
      </w:r>
      <w:r w:rsidR="00964705">
        <w:rPr>
          <w:rFonts w:ascii="Arial"/>
          <w:b/>
          <w:i/>
          <w:spacing w:val="6"/>
          <w:sz w:val="20"/>
        </w:rPr>
        <w:t xml:space="preserve"> microbial omega-3 oil</w:t>
      </w:r>
      <w:r w:rsidR="00481A8A">
        <w:rPr>
          <w:rFonts w:ascii="Arial"/>
          <w:b/>
          <w:i/>
          <w:spacing w:val="6"/>
          <w:sz w:val="20"/>
        </w:rPr>
        <w:t>s</w:t>
      </w:r>
      <w:r w:rsidRPr="001A5624">
        <w:rPr>
          <w:rFonts w:ascii="Arial"/>
          <w:b/>
          <w:i/>
          <w:spacing w:val="7"/>
          <w:sz w:val="20"/>
        </w:rPr>
        <w:t xml:space="preserve"> </w:t>
      </w:r>
      <w:r w:rsidRPr="001A5624">
        <w:rPr>
          <w:rFonts w:ascii="Arial"/>
          <w:b/>
          <w:i/>
          <w:sz w:val="20"/>
        </w:rPr>
        <w:t>as</w:t>
      </w:r>
      <w:r w:rsidRPr="001A5624">
        <w:rPr>
          <w:rFonts w:ascii="Arial"/>
          <w:b/>
          <w:i/>
          <w:spacing w:val="6"/>
          <w:sz w:val="20"/>
        </w:rPr>
        <w:t xml:space="preserve"> </w:t>
      </w:r>
      <w:r w:rsidRPr="001A5624">
        <w:rPr>
          <w:rFonts w:ascii="Arial"/>
          <w:b/>
          <w:i/>
          <w:sz w:val="20"/>
        </w:rPr>
        <w:t>determined</w:t>
      </w:r>
      <w:r w:rsidRPr="001A5624">
        <w:rPr>
          <w:rFonts w:ascii="Arial"/>
          <w:b/>
          <w:i/>
          <w:spacing w:val="9"/>
          <w:sz w:val="20"/>
        </w:rPr>
        <w:t xml:space="preserve"> </w:t>
      </w:r>
      <w:r w:rsidRPr="001A5624">
        <w:rPr>
          <w:rFonts w:ascii="Arial"/>
          <w:b/>
          <w:i/>
          <w:sz w:val="20"/>
        </w:rPr>
        <w:t>by</w:t>
      </w:r>
      <w:r w:rsidRPr="001A5624">
        <w:rPr>
          <w:rFonts w:ascii="Arial"/>
          <w:b/>
          <w:i/>
          <w:spacing w:val="24"/>
          <w:w w:val="99"/>
          <w:sz w:val="20"/>
        </w:rPr>
        <w:t xml:space="preserve"> </w:t>
      </w:r>
      <w:r w:rsidRPr="001A5624">
        <w:rPr>
          <w:rFonts w:ascii="Arial"/>
          <w:b/>
          <w:i/>
          <w:sz w:val="20"/>
        </w:rPr>
        <w:t>gas</w:t>
      </w:r>
      <w:r w:rsidRPr="001A5624">
        <w:rPr>
          <w:rFonts w:ascii="Arial"/>
          <w:b/>
          <w:i/>
          <w:spacing w:val="-10"/>
          <w:sz w:val="20"/>
        </w:rPr>
        <w:t xml:space="preserve"> </w:t>
      </w:r>
      <w:r w:rsidRPr="001A5624">
        <w:rPr>
          <w:rFonts w:ascii="Arial"/>
          <w:b/>
          <w:i/>
          <w:sz w:val="20"/>
        </w:rPr>
        <w:t>liquid</w:t>
      </w:r>
      <w:r w:rsidRPr="001A5624">
        <w:rPr>
          <w:rFonts w:ascii="Arial"/>
          <w:b/>
          <w:i/>
          <w:spacing w:val="-9"/>
          <w:sz w:val="20"/>
        </w:rPr>
        <w:t xml:space="preserve"> </w:t>
      </w:r>
      <w:r w:rsidRPr="001A5624">
        <w:rPr>
          <w:rFonts w:ascii="Arial"/>
          <w:b/>
          <w:i/>
          <w:sz w:val="20"/>
        </w:rPr>
        <w:t>chromatography</w:t>
      </w:r>
      <w:r w:rsidRPr="001A5624">
        <w:rPr>
          <w:rFonts w:ascii="Arial"/>
          <w:b/>
          <w:i/>
          <w:spacing w:val="-10"/>
          <w:sz w:val="20"/>
        </w:rPr>
        <w:t xml:space="preserve"> </w:t>
      </w:r>
      <w:r w:rsidR="009461AA">
        <w:rPr>
          <w:rFonts w:ascii="Arial"/>
          <w:b/>
          <w:i/>
          <w:spacing w:val="-10"/>
          <w:sz w:val="20"/>
        </w:rPr>
        <w:t xml:space="preserve">from authentic samples </w:t>
      </w:r>
      <w:r w:rsidRPr="001A5624">
        <w:rPr>
          <w:rFonts w:ascii="Arial"/>
          <w:b/>
          <w:i/>
          <w:spacing w:val="-1"/>
          <w:sz w:val="20"/>
        </w:rPr>
        <w:t>(expressed</w:t>
      </w:r>
      <w:r w:rsidRPr="001A5624">
        <w:rPr>
          <w:rFonts w:ascii="Arial"/>
          <w:b/>
          <w:i/>
          <w:spacing w:val="-8"/>
          <w:sz w:val="20"/>
        </w:rPr>
        <w:t xml:space="preserve"> </w:t>
      </w:r>
      <w:r w:rsidRPr="001A5624">
        <w:rPr>
          <w:rFonts w:ascii="Arial"/>
          <w:b/>
          <w:i/>
          <w:sz w:val="20"/>
        </w:rPr>
        <w:t>as</w:t>
      </w:r>
      <w:r w:rsidRPr="001A5624">
        <w:rPr>
          <w:rFonts w:ascii="Arial"/>
          <w:b/>
          <w:i/>
          <w:spacing w:val="-10"/>
          <w:sz w:val="20"/>
        </w:rPr>
        <w:t xml:space="preserve"> </w:t>
      </w:r>
      <w:r w:rsidRPr="001A5624">
        <w:rPr>
          <w:rFonts w:ascii="Arial"/>
          <w:b/>
          <w:i/>
          <w:sz w:val="20"/>
        </w:rPr>
        <w:t>percentage</w:t>
      </w:r>
      <w:r w:rsidR="00E73814">
        <w:rPr>
          <w:rFonts w:ascii="Arial"/>
          <w:b/>
          <w:i/>
          <w:sz w:val="20"/>
        </w:rPr>
        <w:t xml:space="preserve"> of total weight</w:t>
      </w:r>
      <w:r w:rsidR="00E46F80">
        <w:rPr>
          <w:rFonts w:ascii="Arial"/>
          <w:b/>
          <w:i/>
          <w:sz w:val="20"/>
        </w:rPr>
        <w:t xml:space="preserve">, g/100g </w:t>
      </w:r>
      <w:proofErr w:type="gramStart"/>
      <w:r w:rsidR="00E46F80">
        <w:rPr>
          <w:rFonts w:ascii="Arial"/>
          <w:b/>
          <w:i/>
          <w:sz w:val="20"/>
        </w:rPr>
        <w:t>oil</w:t>
      </w:r>
      <w:r w:rsidRPr="001A5624">
        <w:rPr>
          <w:rFonts w:ascii="Arial"/>
          <w:b/>
          <w:i/>
          <w:sz w:val="20"/>
        </w:rPr>
        <w:t>)</w:t>
      </w:r>
      <w:r w:rsidR="00786A42">
        <w:rPr>
          <w:rFonts w:ascii="Arial"/>
          <w:b/>
          <w:i/>
          <w:sz w:val="20"/>
        </w:rPr>
        <w:t>*</w:t>
      </w:r>
      <w:proofErr w:type="gramEnd"/>
      <w:r w:rsidRPr="001A5624">
        <w:rPr>
          <w:rFonts w:ascii="Arial"/>
          <w:b/>
          <w:i/>
          <w:spacing w:val="-11"/>
          <w:sz w:val="20"/>
        </w:rPr>
        <w:t xml:space="preserve"> </w:t>
      </w:r>
      <w:r w:rsidRPr="001A5624">
        <w:rPr>
          <w:rFonts w:ascii="Arial"/>
          <w:b/>
          <w:i/>
          <w:sz w:val="20"/>
        </w:rPr>
        <w:t>(see</w:t>
      </w:r>
      <w:r w:rsidRPr="001A5624">
        <w:rPr>
          <w:rFonts w:ascii="Arial"/>
          <w:b/>
          <w:i/>
          <w:spacing w:val="56"/>
          <w:w w:val="99"/>
          <w:sz w:val="20"/>
        </w:rPr>
        <w:t xml:space="preserve"> </w:t>
      </w:r>
      <w:r w:rsidRPr="001A5624">
        <w:rPr>
          <w:rFonts w:ascii="Arial"/>
          <w:b/>
          <w:i/>
          <w:spacing w:val="-1"/>
          <w:sz w:val="20"/>
        </w:rPr>
        <w:t>Section</w:t>
      </w:r>
      <w:r w:rsidRPr="001A5624">
        <w:rPr>
          <w:rFonts w:ascii="Arial"/>
          <w:b/>
          <w:i/>
          <w:spacing w:val="-5"/>
          <w:sz w:val="20"/>
        </w:rPr>
        <w:t xml:space="preserve"> </w:t>
      </w:r>
      <w:r w:rsidRPr="001A5624">
        <w:rPr>
          <w:rFonts w:ascii="Arial"/>
          <w:b/>
          <w:i/>
          <w:sz w:val="20"/>
        </w:rPr>
        <w:t>3.1</w:t>
      </w:r>
      <w:r w:rsidRPr="001A5624">
        <w:rPr>
          <w:rFonts w:ascii="Arial"/>
          <w:b/>
          <w:i/>
          <w:spacing w:val="-7"/>
          <w:sz w:val="20"/>
        </w:rPr>
        <w:t xml:space="preserve"> </w:t>
      </w:r>
      <w:r w:rsidRPr="001A5624">
        <w:rPr>
          <w:rFonts w:ascii="Arial"/>
          <w:b/>
          <w:i/>
          <w:sz w:val="20"/>
        </w:rPr>
        <w:t>of</w:t>
      </w:r>
      <w:r w:rsidRPr="001A5624">
        <w:rPr>
          <w:rFonts w:ascii="Arial"/>
          <w:b/>
          <w:i/>
          <w:spacing w:val="-6"/>
          <w:sz w:val="20"/>
        </w:rPr>
        <w:t xml:space="preserve"> </w:t>
      </w:r>
      <w:r w:rsidRPr="001A5624">
        <w:rPr>
          <w:rFonts w:ascii="Arial"/>
          <w:b/>
          <w:i/>
          <w:sz w:val="20"/>
        </w:rPr>
        <w:t>the</w:t>
      </w:r>
      <w:r w:rsidRPr="001A5624">
        <w:rPr>
          <w:rFonts w:ascii="Arial"/>
          <w:b/>
          <w:i/>
          <w:spacing w:val="-5"/>
          <w:sz w:val="20"/>
        </w:rPr>
        <w:t xml:space="preserve"> </w:t>
      </w:r>
      <w:r w:rsidRPr="001A5624">
        <w:rPr>
          <w:rFonts w:ascii="Arial"/>
          <w:b/>
          <w:i/>
          <w:sz w:val="20"/>
        </w:rPr>
        <w:t>Standard)</w:t>
      </w:r>
    </w:p>
    <w:p w14:paraId="7392CD87" w14:textId="77777777" w:rsidR="004345A0" w:rsidRDefault="004345A0" w:rsidP="004345A0">
      <w:pPr>
        <w:spacing w:before="74"/>
        <w:ind w:left="112" w:right="122"/>
        <w:jc w:val="both"/>
        <w:rPr>
          <w:rFonts w:ascii="Arial"/>
          <w:bCs/>
          <w:iCs/>
          <w:sz w:val="20"/>
        </w:rPr>
      </w:pPr>
    </w:p>
    <w:tbl>
      <w:tblPr>
        <w:tblStyle w:val="TableGrid"/>
        <w:tblW w:w="13357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2261"/>
        <w:gridCol w:w="1980"/>
        <w:gridCol w:w="1170"/>
        <w:gridCol w:w="1350"/>
        <w:gridCol w:w="1440"/>
        <w:gridCol w:w="1350"/>
        <w:gridCol w:w="1890"/>
        <w:gridCol w:w="1916"/>
      </w:tblGrid>
      <w:tr w:rsidR="00CF3202" w:rsidRPr="001F0D98" w14:paraId="1FB23563" w14:textId="75AAA9FC" w:rsidTr="00CF3202">
        <w:tc>
          <w:tcPr>
            <w:tcW w:w="2261" w:type="dxa"/>
            <w:vMerge w:val="restart"/>
          </w:tcPr>
          <w:p w14:paraId="61E3B285" w14:textId="35CA28E2" w:rsidR="00F52277" w:rsidRPr="00DF5F7E" w:rsidRDefault="00F52277" w:rsidP="00F52277">
            <w:pPr>
              <w:spacing w:before="74"/>
              <w:ind w:right="122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F5F7E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Fatty </w:t>
            </w:r>
            <w:r w:rsidR="00F044E6">
              <w:rPr>
                <w:rFonts w:ascii="Arial" w:hAnsi="Arial" w:cs="Arial"/>
                <w:bCs/>
                <w:iCs/>
                <w:sz w:val="20"/>
                <w:szCs w:val="20"/>
              </w:rPr>
              <w:t>a</w:t>
            </w:r>
            <w:r w:rsidRPr="00DF5F7E">
              <w:rPr>
                <w:rFonts w:ascii="Arial" w:hAnsi="Arial" w:cs="Arial"/>
                <w:bCs/>
                <w:iCs/>
                <w:sz w:val="20"/>
                <w:szCs w:val="20"/>
              </w:rPr>
              <w:t>cid</w:t>
            </w:r>
            <w:r w:rsidR="00F044E6">
              <w:rPr>
                <w:rFonts w:ascii="Arial" w:hAnsi="Arial" w:cs="Arial"/>
                <w:bCs/>
                <w:iCs/>
                <w:sz w:val="20"/>
                <w:szCs w:val="20"/>
              </w:rPr>
              <w:t>s</w:t>
            </w:r>
          </w:p>
        </w:tc>
        <w:tc>
          <w:tcPr>
            <w:tcW w:w="1980" w:type="dxa"/>
          </w:tcPr>
          <w:p w14:paraId="2F8E08BB" w14:textId="13D6AF5B" w:rsidR="00F52277" w:rsidRPr="00DF5F7E" w:rsidDel="006D14D0" w:rsidRDefault="00E95383" w:rsidP="00F52277">
            <w:pPr>
              <w:tabs>
                <w:tab w:val="center" w:pos="1480"/>
                <w:tab w:val="right" w:pos="2960"/>
              </w:tabs>
              <w:spacing w:before="74"/>
              <w:ind w:right="122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del w:id="151" w:author="Sharma, Girdhari" w:date="2025-07-25T14:16:00Z">
              <w:r w:rsidDel="00286A9C">
                <w:rPr>
                  <w:rFonts w:ascii="Arial" w:hAnsi="Arial" w:cs="Arial"/>
                  <w:bCs/>
                  <w:iCs/>
                  <w:sz w:val="20"/>
                  <w:szCs w:val="20"/>
                </w:rPr>
                <w:delText>[</w:delText>
              </w:r>
            </w:del>
            <w:proofErr w:type="spellStart"/>
            <w:r w:rsidR="00F52277" w:rsidRPr="00DF5F7E">
              <w:rPr>
                <w:rFonts w:ascii="Arial" w:hAnsi="Arial" w:cs="Arial"/>
                <w:bCs/>
                <w:i/>
                <w:sz w:val="20"/>
                <w:szCs w:val="20"/>
              </w:rPr>
              <w:t>Crypthecodinium</w:t>
            </w:r>
            <w:proofErr w:type="spellEnd"/>
            <w:del w:id="152" w:author="Sharma, Girdhari" w:date="2025-07-25T14:16:00Z">
              <w:r w:rsidR="00CA47C0" w:rsidDel="00286A9C">
                <w:rPr>
                  <w:rFonts w:ascii="Arial" w:hAnsi="Arial" w:cs="Arial"/>
                  <w:bCs/>
                  <w:iCs/>
                  <w:sz w:val="20"/>
                  <w:szCs w:val="20"/>
                </w:rPr>
                <w:delText>]</w:delText>
              </w:r>
            </w:del>
            <w:ins w:id="153" w:author="Sharma, Girdhari" w:date="2025-07-23T14:56:00Z">
              <w:r w:rsidR="00303B3B">
                <w:rPr>
                  <w:rFonts w:ascii="Arial" w:hAnsi="Arial" w:cs="Arial"/>
                  <w:bCs/>
                  <w:iCs/>
                  <w:sz w:val="20"/>
                  <w:szCs w:val="20"/>
                </w:rPr>
                <w:t xml:space="preserve"> (section 2.1.1</w:t>
              </w:r>
            </w:ins>
            <w:ins w:id="154" w:author="Sharma, Girdhari" w:date="2025-07-23T14:57:00Z">
              <w:r w:rsidR="00303B3B">
                <w:rPr>
                  <w:rFonts w:ascii="Arial" w:hAnsi="Arial" w:cs="Arial"/>
                  <w:bCs/>
                  <w:iCs/>
                  <w:sz w:val="20"/>
                  <w:szCs w:val="20"/>
                </w:rPr>
                <w:t>.1)</w:t>
              </w:r>
            </w:ins>
          </w:p>
        </w:tc>
        <w:tc>
          <w:tcPr>
            <w:tcW w:w="2520" w:type="dxa"/>
            <w:gridSpan w:val="2"/>
          </w:tcPr>
          <w:p w14:paraId="5C82C451" w14:textId="71FA1B6B" w:rsidR="00F52277" w:rsidRPr="00DF5F7E" w:rsidRDefault="00F52277" w:rsidP="00F52277">
            <w:pPr>
              <w:spacing w:before="74"/>
              <w:ind w:right="122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proofErr w:type="spellStart"/>
            <w:r w:rsidRPr="00DF5F7E">
              <w:rPr>
                <w:rFonts w:ascii="Arial" w:hAnsi="Arial" w:cs="Arial"/>
                <w:bCs/>
                <w:i/>
                <w:sz w:val="20"/>
                <w:szCs w:val="20"/>
              </w:rPr>
              <w:t>Schizochytrium</w:t>
            </w:r>
            <w:proofErr w:type="spellEnd"/>
            <w:ins w:id="155" w:author="Sharma, Girdhari" w:date="2025-07-23T14:57:00Z">
              <w:r w:rsidR="00303B3B">
                <w:rPr>
                  <w:rFonts w:ascii="Arial" w:hAnsi="Arial" w:cs="Arial"/>
                  <w:bCs/>
                  <w:i/>
                  <w:sz w:val="20"/>
                  <w:szCs w:val="20"/>
                </w:rPr>
                <w:t xml:space="preserve"> (section 2.1.1.2)</w:t>
              </w:r>
            </w:ins>
          </w:p>
        </w:tc>
        <w:tc>
          <w:tcPr>
            <w:tcW w:w="1440" w:type="dxa"/>
          </w:tcPr>
          <w:p w14:paraId="7C8A5F99" w14:textId="7B9D2FF7" w:rsidR="00F52277" w:rsidRPr="00DF5F7E" w:rsidRDefault="009A5DDC" w:rsidP="00F52277">
            <w:pPr>
              <w:spacing w:before="74"/>
              <w:ind w:right="122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del w:id="156" w:author="Sharma, Girdhari" w:date="2025-07-25T14:16:00Z">
              <w:r w:rsidDel="00286A9C">
                <w:rPr>
                  <w:rFonts w:ascii="Arial" w:hAnsi="Arial" w:cs="Arial"/>
                  <w:bCs/>
                  <w:iCs/>
                  <w:sz w:val="20"/>
                  <w:szCs w:val="20"/>
                </w:rPr>
                <w:delText>[</w:delText>
              </w:r>
            </w:del>
            <w:proofErr w:type="spellStart"/>
            <w:r w:rsidR="00B030DF" w:rsidRPr="00DF5F7E">
              <w:rPr>
                <w:rFonts w:ascii="Arial" w:hAnsi="Arial" w:cs="Arial"/>
                <w:bCs/>
                <w:i/>
                <w:sz w:val="20"/>
                <w:szCs w:val="20"/>
              </w:rPr>
              <w:t>Ulkenia</w:t>
            </w:r>
            <w:proofErr w:type="spellEnd"/>
            <w:del w:id="157" w:author="Sharma, Girdhari" w:date="2025-07-25T14:16:00Z">
              <w:r w:rsidDel="00286A9C">
                <w:rPr>
                  <w:rFonts w:ascii="Arial" w:hAnsi="Arial" w:cs="Arial"/>
                  <w:bCs/>
                  <w:iCs/>
                  <w:sz w:val="20"/>
                  <w:szCs w:val="20"/>
                </w:rPr>
                <w:delText>]</w:delText>
              </w:r>
            </w:del>
            <w:ins w:id="158" w:author="Sharma, Girdhari" w:date="2025-07-23T14:57:00Z">
              <w:r w:rsidR="00303B3B">
                <w:rPr>
                  <w:rFonts w:ascii="Arial" w:hAnsi="Arial" w:cs="Arial"/>
                  <w:bCs/>
                  <w:iCs/>
                  <w:sz w:val="20"/>
                  <w:szCs w:val="20"/>
                </w:rPr>
                <w:t xml:space="preserve"> (section 2.1.1.3)</w:t>
              </w:r>
            </w:ins>
          </w:p>
        </w:tc>
        <w:tc>
          <w:tcPr>
            <w:tcW w:w="1350" w:type="dxa"/>
          </w:tcPr>
          <w:p w14:paraId="3288D224" w14:textId="283AA8D1" w:rsidR="00F52277" w:rsidRPr="00DF5F7E" w:rsidRDefault="009A5DDC" w:rsidP="00DF5F7E">
            <w:pPr>
              <w:rPr>
                <w:rFonts w:ascii="Arial" w:hAnsi="Arial" w:cs="Arial"/>
                <w:sz w:val="20"/>
                <w:szCs w:val="20"/>
              </w:rPr>
            </w:pPr>
            <w:del w:id="159" w:author="Sharma, Girdhari" w:date="2025-07-23T14:27:00Z">
              <w:r w:rsidDel="00B158BB">
                <w:rPr>
                  <w:rFonts w:ascii="Arial" w:hAnsi="Arial" w:cs="Arial"/>
                  <w:bCs/>
                  <w:iCs/>
                  <w:sz w:val="20"/>
                  <w:szCs w:val="20"/>
                </w:rPr>
                <w:delText>[</w:delText>
              </w:r>
              <w:r w:rsidR="00F52277" w:rsidRPr="00DF5F7E" w:rsidDel="00B158BB">
                <w:rPr>
                  <w:rFonts w:ascii="Arial" w:hAnsi="Arial" w:cs="Arial"/>
                  <w:bCs/>
                  <w:i/>
                  <w:sz w:val="20"/>
                  <w:szCs w:val="20"/>
                </w:rPr>
                <w:delText>Isochrysis galbana</w:delText>
              </w:r>
              <w:r w:rsidR="00AD2237" w:rsidDel="00B158BB">
                <w:rPr>
                  <w:rFonts w:ascii="Arial" w:hAnsi="Arial" w:cs="Arial"/>
                  <w:bCs/>
                  <w:iCs/>
                  <w:sz w:val="20"/>
                  <w:szCs w:val="20"/>
                </w:rPr>
                <w:delText>]</w:delText>
              </w:r>
            </w:del>
          </w:p>
        </w:tc>
        <w:tc>
          <w:tcPr>
            <w:tcW w:w="1890" w:type="dxa"/>
          </w:tcPr>
          <w:p w14:paraId="57F452E0" w14:textId="759CD750" w:rsidR="00F52277" w:rsidRPr="00DF5F7E" w:rsidRDefault="00F52277" w:rsidP="0027296E">
            <w:pPr>
              <w:spacing w:before="74"/>
              <w:ind w:right="122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del w:id="160" w:author="Sharma, Girdhari" w:date="2025-07-25T14:16:00Z">
              <w:r w:rsidRPr="00DF5F7E" w:rsidDel="00D00174">
                <w:rPr>
                  <w:rFonts w:ascii="Arial" w:hAnsi="Arial" w:cs="Arial"/>
                  <w:bCs/>
                  <w:i/>
                  <w:sz w:val="20"/>
                  <w:szCs w:val="20"/>
                </w:rPr>
                <w:delText>Nannochloropsis</w:delText>
              </w:r>
            </w:del>
          </w:p>
        </w:tc>
        <w:tc>
          <w:tcPr>
            <w:tcW w:w="1916" w:type="dxa"/>
          </w:tcPr>
          <w:p w14:paraId="2F4815DE" w14:textId="7B2B98D1" w:rsidR="00F52277" w:rsidRPr="00DF5F7E" w:rsidRDefault="00AD2237" w:rsidP="00F52277">
            <w:pPr>
              <w:spacing w:before="74"/>
              <w:ind w:right="122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del w:id="161" w:author="Sharma, Girdhari" w:date="2025-07-23T14:26:00Z">
              <w:r w:rsidDel="00B158BB">
                <w:rPr>
                  <w:rFonts w:ascii="Arial" w:hAnsi="Arial" w:cs="Arial"/>
                  <w:bCs/>
                  <w:iCs/>
                  <w:sz w:val="20"/>
                  <w:szCs w:val="20"/>
                </w:rPr>
                <w:delText>[</w:delText>
              </w:r>
              <w:r w:rsidR="00F52277" w:rsidRPr="00DF5F7E" w:rsidDel="00B158BB">
                <w:rPr>
                  <w:rFonts w:ascii="Arial" w:hAnsi="Arial" w:cs="Arial"/>
                  <w:bCs/>
                  <w:i/>
                  <w:sz w:val="20"/>
                  <w:szCs w:val="20"/>
                </w:rPr>
                <w:delText>Phaeodactylum tricornutum</w:delText>
              </w:r>
              <w:r w:rsidDel="00B158BB">
                <w:rPr>
                  <w:rFonts w:ascii="Arial" w:hAnsi="Arial" w:cs="Arial"/>
                  <w:bCs/>
                  <w:i/>
                  <w:sz w:val="20"/>
                  <w:szCs w:val="20"/>
                </w:rPr>
                <w:delText>]</w:delText>
              </w:r>
            </w:del>
          </w:p>
        </w:tc>
      </w:tr>
      <w:tr w:rsidR="00CF3202" w:rsidRPr="000E3442" w14:paraId="3028FA12" w14:textId="77777777" w:rsidTr="00CF3202">
        <w:tc>
          <w:tcPr>
            <w:tcW w:w="2261" w:type="dxa"/>
            <w:vMerge/>
          </w:tcPr>
          <w:p w14:paraId="4B1CDC75" w14:textId="77777777" w:rsidR="00F52277" w:rsidRPr="00DF5F7E" w:rsidRDefault="00F52277" w:rsidP="00F52277">
            <w:pPr>
              <w:spacing w:before="74"/>
              <w:ind w:right="122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980" w:type="dxa"/>
          </w:tcPr>
          <w:p w14:paraId="6CDB59FC" w14:textId="77777777" w:rsidR="00F52277" w:rsidRPr="00DF5F7E" w:rsidRDefault="00F52277" w:rsidP="00F52277">
            <w:pPr>
              <w:spacing w:before="74"/>
              <w:ind w:right="122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2D425F47" w14:textId="6C25452A" w:rsidR="00F52277" w:rsidRPr="00DF5F7E" w:rsidRDefault="00F52277" w:rsidP="00F52277">
            <w:pPr>
              <w:spacing w:before="74"/>
              <w:ind w:right="122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F5F7E">
              <w:rPr>
                <w:rFonts w:ascii="Arial" w:hAnsi="Arial" w:cs="Arial"/>
                <w:bCs/>
                <w:iCs/>
                <w:sz w:val="20"/>
                <w:szCs w:val="20"/>
              </w:rPr>
              <w:t>DHA Oil</w:t>
            </w:r>
          </w:p>
        </w:tc>
        <w:tc>
          <w:tcPr>
            <w:tcW w:w="1350" w:type="dxa"/>
          </w:tcPr>
          <w:p w14:paraId="664DFA69" w14:textId="23A814ED" w:rsidR="00F52277" w:rsidRPr="00DF5F7E" w:rsidRDefault="00F52277" w:rsidP="00DF5F7E">
            <w:pPr>
              <w:spacing w:before="74"/>
              <w:ind w:right="122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F5F7E">
              <w:rPr>
                <w:rFonts w:ascii="Arial" w:hAnsi="Arial" w:cs="Arial"/>
                <w:bCs/>
                <w:iCs/>
                <w:sz w:val="20"/>
                <w:szCs w:val="20"/>
              </w:rPr>
              <w:t>EPA &amp; DHA Oil</w:t>
            </w:r>
          </w:p>
        </w:tc>
        <w:tc>
          <w:tcPr>
            <w:tcW w:w="1440" w:type="dxa"/>
          </w:tcPr>
          <w:p w14:paraId="4B2E16D6" w14:textId="77777777" w:rsidR="00F52277" w:rsidRPr="00DF5F7E" w:rsidRDefault="00F52277" w:rsidP="00F52277">
            <w:pPr>
              <w:spacing w:before="74"/>
              <w:ind w:right="122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350" w:type="dxa"/>
          </w:tcPr>
          <w:p w14:paraId="3A1EAB1F" w14:textId="61BA8285" w:rsidR="00F52277" w:rsidRPr="00DF5F7E" w:rsidRDefault="00F52277" w:rsidP="00F52277">
            <w:pPr>
              <w:spacing w:before="74"/>
              <w:ind w:right="122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890" w:type="dxa"/>
          </w:tcPr>
          <w:p w14:paraId="7CA845E5" w14:textId="49CC351E" w:rsidR="00F52277" w:rsidRPr="00DF5F7E" w:rsidRDefault="00F52277" w:rsidP="00F52277">
            <w:pPr>
              <w:spacing w:before="74"/>
              <w:ind w:right="122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916" w:type="dxa"/>
          </w:tcPr>
          <w:p w14:paraId="37A0E268" w14:textId="7BC2D668" w:rsidR="00F52277" w:rsidRPr="00DF5F7E" w:rsidRDefault="00F52277" w:rsidP="00F52277">
            <w:pPr>
              <w:spacing w:before="74"/>
              <w:ind w:right="122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</w:tr>
      <w:tr w:rsidR="00CF3202" w:rsidRPr="000E3442" w14:paraId="650E9810" w14:textId="77777777" w:rsidTr="00CF3202">
        <w:tc>
          <w:tcPr>
            <w:tcW w:w="2261" w:type="dxa"/>
          </w:tcPr>
          <w:p w14:paraId="12B6E844" w14:textId="7457D840" w:rsidR="00F52277" w:rsidRPr="00DF5F7E" w:rsidRDefault="00F52277" w:rsidP="00F52277">
            <w:pPr>
              <w:spacing w:before="74"/>
              <w:ind w:right="122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F5F7E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C20:5 (n-3) </w:t>
            </w:r>
            <w:proofErr w:type="spellStart"/>
            <w:r w:rsidRPr="00DF5F7E">
              <w:rPr>
                <w:rFonts w:ascii="Arial" w:hAnsi="Arial" w:cs="Arial"/>
                <w:bCs/>
                <w:iCs/>
                <w:sz w:val="20"/>
                <w:szCs w:val="20"/>
              </w:rPr>
              <w:t>Eicosapentaenoic</w:t>
            </w:r>
            <w:proofErr w:type="spellEnd"/>
            <w:r w:rsidRPr="00DF5F7E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acid (EPA)</w:t>
            </w:r>
          </w:p>
        </w:tc>
        <w:tc>
          <w:tcPr>
            <w:tcW w:w="1980" w:type="dxa"/>
          </w:tcPr>
          <w:p w14:paraId="35818C27" w14:textId="6ED60FDC" w:rsidR="00F52277" w:rsidRPr="00DF5F7E" w:rsidDel="00434657" w:rsidRDefault="00F52277" w:rsidP="00F52277">
            <w:pPr>
              <w:spacing w:before="74"/>
              <w:ind w:right="122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del w:id="162" w:author="Sharma, Girdhari" w:date="2025-07-23T10:48:00Z">
              <w:r w:rsidRPr="00DF5F7E" w:rsidDel="00622E1A">
                <w:rPr>
                  <w:rFonts w:ascii="Arial" w:hAnsi="Arial" w:cs="Arial"/>
                  <w:sz w:val="20"/>
                  <w:szCs w:val="20"/>
                </w:rPr>
                <w:delText xml:space="preserve">[NA] </w:delText>
              </w:r>
            </w:del>
            <w:del w:id="163" w:author="Sharma, Girdhari" w:date="2025-07-25T14:03:00Z">
              <w:r w:rsidRPr="00DF5F7E" w:rsidDel="009C5BBE">
                <w:rPr>
                  <w:rFonts w:ascii="Arial" w:hAnsi="Arial" w:cs="Arial"/>
                  <w:sz w:val="20"/>
                  <w:szCs w:val="20"/>
                </w:rPr>
                <w:delText>[</w:delText>
              </w:r>
            </w:del>
            <w:r w:rsidRPr="00DF5F7E">
              <w:rPr>
                <w:rFonts w:ascii="Arial" w:hAnsi="Arial" w:cs="Arial"/>
                <w:sz w:val="20"/>
                <w:szCs w:val="20"/>
              </w:rPr>
              <w:t>&lt; 1.0</w:t>
            </w:r>
            <w:del w:id="164" w:author="Sharma, Girdhari" w:date="2025-07-25T14:03:00Z">
              <w:r w:rsidRPr="00DF5F7E" w:rsidDel="009C5BBE">
                <w:rPr>
                  <w:rFonts w:ascii="Arial" w:hAnsi="Arial" w:cs="Arial"/>
                  <w:sz w:val="20"/>
                  <w:szCs w:val="20"/>
                </w:rPr>
                <w:delText>]</w:delText>
              </w:r>
            </w:del>
          </w:p>
        </w:tc>
        <w:tc>
          <w:tcPr>
            <w:tcW w:w="1170" w:type="dxa"/>
          </w:tcPr>
          <w:p w14:paraId="2B968D15" w14:textId="7C11B871" w:rsidR="00F52277" w:rsidRPr="00DF5F7E" w:rsidRDefault="00F52277" w:rsidP="00F52277">
            <w:pPr>
              <w:spacing w:before="74"/>
              <w:ind w:right="122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F5F7E">
              <w:rPr>
                <w:rFonts w:ascii="Arial" w:hAnsi="Arial" w:cs="Arial" w:hint="eastAsia"/>
                <w:sz w:val="20"/>
                <w:szCs w:val="20"/>
                <w:lang w:val="es-ES"/>
              </w:rPr>
              <w:t>≤</w:t>
            </w:r>
            <w:r w:rsidRPr="00DF5F7E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del w:id="165" w:author="Sharma, Girdhari" w:date="2025-07-23T12:02:00Z">
              <w:r w:rsidRPr="00DF5F7E" w:rsidDel="00701A63">
                <w:rPr>
                  <w:rFonts w:ascii="Arial" w:hAnsi="Arial" w:cs="Arial"/>
                  <w:sz w:val="20"/>
                  <w:szCs w:val="20"/>
                  <w:lang w:val="es-ES"/>
                </w:rPr>
                <w:delText>5.0</w:delText>
              </w:r>
            </w:del>
            <w:ins w:id="166" w:author="Sharma, Girdhari" w:date="2025-07-23T12:01:00Z">
              <w:r w:rsidR="00B35637">
                <w:rPr>
                  <w:rFonts w:ascii="Arial" w:hAnsi="Arial" w:cs="Arial"/>
                  <w:sz w:val="20"/>
                  <w:szCs w:val="20"/>
                  <w:lang w:val="es-ES"/>
                </w:rPr>
                <w:t>7.0</w:t>
              </w:r>
            </w:ins>
          </w:p>
        </w:tc>
        <w:tc>
          <w:tcPr>
            <w:tcW w:w="1350" w:type="dxa"/>
          </w:tcPr>
          <w:p w14:paraId="49AF2882" w14:textId="0B2A7EF2" w:rsidR="00F52277" w:rsidRPr="00DF5F7E" w:rsidRDefault="00F52277" w:rsidP="00F52277">
            <w:pPr>
              <w:spacing w:before="74"/>
              <w:ind w:right="122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F5F7E">
              <w:rPr>
                <w:rFonts w:ascii="Arial" w:hAnsi="Arial" w:cs="Arial" w:hint="eastAsia"/>
                <w:spacing w:val="-1"/>
                <w:sz w:val="20"/>
                <w:szCs w:val="20"/>
              </w:rPr>
              <w:t>≥</w:t>
            </w:r>
            <w:r w:rsidRPr="00DF5F7E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10.0</w:t>
            </w:r>
          </w:p>
        </w:tc>
        <w:tc>
          <w:tcPr>
            <w:tcW w:w="1440" w:type="dxa"/>
          </w:tcPr>
          <w:p w14:paraId="422A5B32" w14:textId="5D87ABB9" w:rsidR="00F52277" w:rsidRPr="00DF5F7E" w:rsidRDefault="00783042" w:rsidP="00F52277">
            <w:pPr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DF5F7E">
              <w:rPr>
                <w:rFonts w:ascii="Arial" w:hAnsi="Arial" w:cs="Arial"/>
                <w:spacing w:val="-1"/>
                <w:sz w:val="20"/>
                <w:szCs w:val="20"/>
              </w:rPr>
              <w:t>&lt; 1.0</w:t>
            </w:r>
          </w:p>
        </w:tc>
        <w:tc>
          <w:tcPr>
            <w:tcW w:w="1350" w:type="dxa"/>
          </w:tcPr>
          <w:p w14:paraId="330E0A9B" w14:textId="33AA5F65" w:rsidR="00F52277" w:rsidRPr="00DF5F7E" w:rsidRDefault="00F52277" w:rsidP="00F52277">
            <w:pPr>
              <w:rPr>
                <w:rFonts w:ascii="Arial" w:hAnsi="Arial" w:cs="Arial"/>
                <w:spacing w:val="-1"/>
                <w:sz w:val="20"/>
                <w:szCs w:val="20"/>
              </w:rPr>
            </w:pPr>
          </w:p>
        </w:tc>
        <w:tc>
          <w:tcPr>
            <w:tcW w:w="1890" w:type="dxa"/>
          </w:tcPr>
          <w:p w14:paraId="507FD427" w14:textId="32B2F062" w:rsidR="00F52277" w:rsidRPr="00DF5F7E" w:rsidRDefault="00F52277" w:rsidP="00F52277">
            <w:pPr>
              <w:rPr>
                <w:rFonts w:ascii="Arial" w:hAnsi="Arial" w:cs="Arial"/>
                <w:sz w:val="20"/>
                <w:szCs w:val="20"/>
              </w:rPr>
            </w:pPr>
            <w:del w:id="167" w:author="Sharma, Girdhari" w:date="2025-07-25T14:16:00Z">
              <w:r w:rsidRPr="00DF5F7E" w:rsidDel="00D00174">
                <w:rPr>
                  <w:rFonts w:ascii="Arial" w:hAnsi="Arial" w:cs="Arial" w:hint="eastAsia"/>
                  <w:spacing w:val="-1"/>
                  <w:sz w:val="20"/>
                  <w:szCs w:val="20"/>
                </w:rPr>
                <w:delText>≥</w:delText>
              </w:r>
              <w:r w:rsidRPr="00DF5F7E" w:rsidDel="00D00174">
                <w:rPr>
                  <w:rFonts w:ascii="Arial" w:hAnsi="Arial" w:cs="Arial"/>
                  <w:spacing w:val="-1"/>
                  <w:sz w:val="20"/>
                  <w:szCs w:val="20"/>
                </w:rPr>
                <w:delText xml:space="preserve"> 15.0</w:delText>
              </w:r>
            </w:del>
          </w:p>
        </w:tc>
        <w:tc>
          <w:tcPr>
            <w:tcW w:w="1916" w:type="dxa"/>
          </w:tcPr>
          <w:p w14:paraId="57F862DB" w14:textId="529278EE" w:rsidR="00F52277" w:rsidRPr="00DF5F7E" w:rsidRDefault="00F52277" w:rsidP="00F52277">
            <w:pPr>
              <w:rPr>
                <w:rFonts w:ascii="Arial" w:hAnsi="Arial" w:cs="Arial"/>
                <w:sz w:val="20"/>
                <w:szCs w:val="20"/>
              </w:rPr>
            </w:pPr>
            <w:del w:id="168" w:author="Sharma, Girdhari" w:date="2025-07-23T14:26:00Z">
              <w:r w:rsidRPr="00DF5F7E" w:rsidDel="00B158BB">
                <w:rPr>
                  <w:rFonts w:ascii="Arial" w:hAnsi="Arial" w:cs="Arial"/>
                  <w:spacing w:val="-1"/>
                  <w:sz w:val="20"/>
                  <w:szCs w:val="20"/>
                </w:rPr>
                <w:delText>15.0 – 30.0</w:delText>
              </w:r>
            </w:del>
          </w:p>
        </w:tc>
      </w:tr>
      <w:tr w:rsidR="00CF3202" w:rsidRPr="001F0D98" w14:paraId="49E52B11" w14:textId="70B50FC0" w:rsidTr="00DF5F7E">
        <w:tc>
          <w:tcPr>
            <w:tcW w:w="2261" w:type="dxa"/>
          </w:tcPr>
          <w:p w14:paraId="460A6062" w14:textId="6BB35149" w:rsidR="00F52277" w:rsidRPr="00DF5F7E" w:rsidRDefault="00F52277" w:rsidP="00F52277">
            <w:pPr>
              <w:spacing w:before="74"/>
              <w:ind w:right="122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F5F7E">
              <w:rPr>
                <w:rFonts w:ascii="Arial" w:hAnsi="Arial" w:cs="Arial"/>
                <w:bCs/>
                <w:iCs/>
                <w:sz w:val="20"/>
                <w:szCs w:val="20"/>
              </w:rPr>
              <w:t>C22:6 (n-3) Docosahexaenoic acid (DHA)</w:t>
            </w:r>
          </w:p>
        </w:tc>
        <w:tc>
          <w:tcPr>
            <w:tcW w:w="1980" w:type="dxa"/>
          </w:tcPr>
          <w:p w14:paraId="5643F54E" w14:textId="2DB30230" w:rsidR="00F52277" w:rsidRPr="00DF5F7E" w:rsidRDefault="00F52277" w:rsidP="00F52277">
            <w:pPr>
              <w:spacing w:before="74"/>
              <w:ind w:right="122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  <w:del w:id="169" w:author="Sharma, Girdhari" w:date="2025-07-25T14:03:00Z">
              <w:r w:rsidRPr="00DF5F7E" w:rsidDel="0026430E">
                <w:rPr>
                  <w:rFonts w:ascii="Arial" w:hAnsi="Arial" w:cs="Arial"/>
                  <w:spacing w:val="-1"/>
                  <w:sz w:val="20"/>
                  <w:szCs w:val="20"/>
                </w:rPr>
                <w:delText>[</w:delText>
              </w:r>
            </w:del>
            <w:r w:rsidRPr="00DF5F7E">
              <w:rPr>
                <w:rFonts w:ascii="Arial" w:hAnsi="Arial" w:cs="Arial" w:hint="eastAsia"/>
                <w:spacing w:val="-1"/>
                <w:sz w:val="20"/>
                <w:szCs w:val="20"/>
              </w:rPr>
              <w:t>≥</w:t>
            </w:r>
            <w:r w:rsidRPr="00DF5F7E">
              <w:rPr>
                <w:rFonts w:ascii="Arial" w:hAnsi="Arial" w:cs="Arial"/>
                <w:spacing w:val="-1"/>
                <w:sz w:val="20"/>
                <w:szCs w:val="20"/>
              </w:rPr>
              <w:t xml:space="preserve"> 3</w:t>
            </w:r>
            <w:ins w:id="170" w:author="Sharma, Girdhari" w:date="2025-07-23T10:48:00Z">
              <w:r w:rsidR="00C75575">
                <w:rPr>
                  <w:rFonts w:ascii="Arial" w:hAnsi="Arial" w:cs="Arial"/>
                  <w:spacing w:val="-1"/>
                  <w:sz w:val="20"/>
                  <w:szCs w:val="20"/>
                </w:rPr>
                <w:t>0</w:t>
              </w:r>
            </w:ins>
            <w:del w:id="171" w:author="Sharma, Girdhari" w:date="2025-07-23T10:48:00Z">
              <w:r w:rsidRPr="00DF5F7E" w:rsidDel="00C75575">
                <w:rPr>
                  <w:rFonts w:ascii="Arial" w:hAnsi="Arial" w:cs="Arial"/>
                  <w:spacing w:val="-1"/>
                  <w:sz w:val="20"/>
                  <w:szCs w:val="20"/>
                </w:rPr>
                <w:delText>5</w:delText>
              </w:r>
            </w:del>
            <w:r w:rsidRPr="00DF5F7E">
              <w:rPr>
                <w:rFonts w:ascii="Arial" w:hAnsi="Arial" w:cs="Arial"/>
                <w:spacing w:val="-1"/>
                <w:sz w:val="20"/>
                <w:szCs w:val="20"/>
              </w:rPr>
              <w:t>.0</w:t>
            </w:r>
            <w:del w:id="172" w:author="Sharma, Girdhari" w:date="2025-07-25T14:03:00Z">
              <w:r w:rsidRPr="00DF5F7E" w:rsidDel="0026430E">
                <w:rPr>
                  <w:rFonts w:ascii="Arial" w:hAnsi="Arial" w:cs="Arial"/>
                  <w:spacing w:val="-1"/>
                  <w:sz w:val="20"/>
                  <w:szCs w:val="20"/>
                </w:rPr>
                <w:delText>]</w:delText>
              </w:r>
            </w:del>
            <w:del w:id="173" w:author="Sharma, Girdhari" w:date="2025-07-23T10:48:00Z">
              <w:r w:rsidRPr="00DF5F7E" w:rsidDel="00C75575">
                <w:rPr>
                  <w:rFonts w:ascii="Arial" w:hAnsi="Arial" w:cs="Arial"/>
                  <w:spacing w:val="-1"/>
                  <w:sz w:val="20"/>
                  <w:szCs w:val="20"/>
                </w:rPr>
                <w:delText xml:space="preserve"> [30.0 – 50.0]</w:delText>
              </w:r>
            </w:del>
          </w:p>
        </w:tc>
        <w:tc>
          <w:tcPr>
            <w:tcW w:w="1170" w:type="dxa"/>
          </w:tcPr>
          <w:p w14:paraId="4F467F12" w14:textId="58A96ABF" w:rsidR="00F52277" w:rsidRPr="00DF5F7E" w:rsidRDefault="00F52277" w:rsidP="00F52277">
            <w:pPr>
              <w:spacing w:before="74"/>
              <w:ind w:right="122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F5F7E">
              <w:rPr>
                <w:rFonts w:ascii="Arial" w:hAnsi="Arial" w:cs="Arial" w:hint="eastAsia"/>
                <w:spacing w:val="-1"/>
                <w:sz w:val="20"/>
                <w:szCs w:val="20"/>
              </w:rPr>
              <w:t>≥</w:t>
            </w:r>
            <w:r w:rsidRPr="00DF5F7E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del w:id="174" w:author="Sharma, Girdhari" w:date="2025-07-23T10:48:00Z">
              <w:r w:rsidRPr="00DF5F7E" w:rsidDel="00C75575">
                <w:rPr>
                  <w:rFonts w:ascii="Arial" w:hAnsi="Arial" w:cs="Arial"/>
                  <w:bCs/>
                  <w:iCs/>
                  <w:sz w:val="20"/>
                  <w:szCs w:val="20"/>
                </w:rPr>
                <w:delText xml:space="preserve">[22.5] </w:delText>
              </w:r>
            </w:del>
            <w:del w:id="175" w:author="Sharma, Girdhari" w:date="2025-07-25T14:04:00Z">
              <w:r w:rsidRPr="00DF5F7E" w:rsidDel="0026430E">
                <w:rPr>
                  <w:rFonts w:ascii="Arial" w:hAnsi="Arial" w:cs="Arial"/>
                  <w:bCs/>
                  <w:iCs/>
                  <w:sz w:val="20"/>
                  <w:szCs w:val="20"/>
                </w:rPr>
                <w:delText>[</w:delText>
              </w:r>
            </w:del>
            <w:r w:rsidRPr="00DF5F7E">
              <w:rPr>
                <w:rFonts w:ascii="Arial" w:hAnsi="Arial" w:cs="Arial"/>
                <w:bCs/>
                <w:iCs/>
                <w:sz w:val="20"/>
                <w:szCs w:val="20"/>
              </w:rPr>
              <w:t>30.0</w:t>
            </w:r>
            <w:del w:id="176" w:author="Sharma, Girdhari" w:date="2025-07-25T14:04:00Z">
              <w:r w:rsidRPr="00DF5F7E" w:rsidDel="0026430E">
                <w:rPr>
                  <w:rFonts w:ascii="Arial" w:hAnsi="Arial" w:cs="Arial"/>
                  <w:bCs/>
                  <w:iCs/>
                  <w:sz w:val="20"/>
                  <w:szCs w:val="20"/>
                </w:rPr>
                <w:delText>]</w:delText>
              </w:r>
            </w:del>
          </w:p>
        </w:tc>
        <w:tc>
          <w:tcPr>
            <w:tcW w:w="1350" w:type="dxa"/>
          </w:tcPr>
          <w:p w14:paraId="5E85B106" w14:textId="67D84124" w:rsidR="00F52277" w:rsidRPr="00DF5F7E" w:rsidRDefault="00F52277" w:rsidP="00F52277">
            <w:pPr>
              <w:spacing w:before="74"/>
              <w:ind w:right="122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F5F7E">
              <w:rPr>
                <w:rFonts w:ascii="Arial" w:hAnsi="Arial" w:cs="Arial" w:hint="eastAsia"/>
                <w:spacing w:val="-1"/>
                <w:sz w:val="20"/>
                <w:szCs w:val="20"/>
              </w:rPr>
              <w:t>≥</w:t>
            </w:r>
            <w:r w:rsidRPr="00DF5F7E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5.0</w:t>
            </w:r>
          </w:p>
        </w:tc>
        <w:tc>
          <w:tcPr>
            <w:tcW w:w="1440" w:type="dxa"/>
          </w:tcPr>
          <w:p w14:paraId="672DAFB9" w14:textId="3BE078AE" w:rsidR="00F52277" w:rsidRPr="00DF5F7E" w:rsidRDefault="005838F5" w:rsidP="00F52277">
            <w:pPr>
              <w:spacing w:before="74"/>
              <w:ind w:right="122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  <w:del w:id="177" w:author="Sharma, Girdhari" w:date="2025-08-04T14:27:00Z">
              <w:r w:rsidRPr="00DF5F7E" w:rsidDel="00DD7ABE">
                <w:rPr>
                  <w:rFonts w:ascii="Arial" w:hAnsi="Arial" w:cs="Arial"/>
                  <w:spacing w:val="-1"/>
                  <w:sz w:val="20"/>
                  <w:szCs w:val="20"/>
                </w:rPr>
                <w:delText xml:space="preserve">30 </w:delText>
              </w:r>
              <w:r w:rsidR="00783042" w:rsidRPr="00DF5F7E" w:rsidDel="00DD7ABE">
                <w:rPr>
                  <w:rFonts w:ascii="Arial" w:hAnsi="Arial" w:cs="Arial"/>
                  <w:spacing w:val="-1"/>
                  <w:sz w:val="20"/>
                  <w:szCs w:val="20"/>
                </w:rPr>
                <w:delText>–</w:delText>
              </w:r>
              <w:r w:rsidRPr="00DF5F7E" w:rsidDel="00DD7ABE">
                <w:rPr>
                  <w:rFonts w:ascii="Arial" w:hAnsi="Arial" w:cs="Arial"/>
                  <w:spacing w:val="-1"/>
                  <w:sz w:val="20"/>
                  <w:szCs w:val="20"/>
                </w:rPr>
                <w:delText xml:space="preserve"> 45</w:delText>
              </w:r>
            </w:del>
            <w:ins w:id="178" w:author="Sharma, Girdhari" w:date="2025-07-23T15:00:00Z">
              <w:r w:rsidR="006D09AC">
                <w:rPr>
                  <w:rFonts w:ascii="Arial" w:hAnsi="Arial" w:cs="Arial"/>
                  <w:spacing w:val="-1"/>
                  <w:sz w:val="20"/>
                  <w:szCs w:val="20"/>
                </w:rPr>
                <w:t>≥</w:t>
              </w:r>
            </w:ins>
            <w:ins w:id="179" w:author="Sharma, Girdhari" w:date="2025-07-23T15:01:00Z">
              <w:r w:rsidR="006D09AC">
                <w:rPr>
                  <w:rFonts w:ascii="Arial" w:hAnsi="Arial" w:cs="Arial"/>
                  <w:spacing w:val="-1"/>
                  <w:sz w:val="20"/>
                  <w:szCs w:val="20"/>
                </w:rPr>
                <w:t xml:space="preserve"> 32</w:t>
              </w:r>
            </w:ins>
          </w:p>
        </w:tc>
        <w:tc>
          <w:tcPr>
            <w:tcW w:w="1350" w:type="dxa"/>
          </w:tcPr>
          <w:p w14:paraId="3A327D96" w14:textId="28277B52" w:rsidR="00F52277" w:rsidRPr="00DF5F7E" w:rsidRDefault="00F52277" w:rsidP="00F52277">
            <w:pPr>
              <w:spacing w:before="74"/>
              <w:ind w:right="122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</w:p>
        </w:tc>
        <w:tc>
          <w:tcPr>
            <w:tcW w:w="1890" w:type="dxa"/>
          </w:tcPr>
          <w:p w14:paraId="734BE124" w14:textId="014BB672" w:rsidR="00F52277" w:rsidRPr="00DF5F7E" w:rsidRDefault="00F52277" w:rsidP="00F52277">
            <w:pPr>
              <w:spacing w:before="74"/>
              <w:ind w:right="122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  <w:del w:id="180" w:author="Sharma, Girdhari" w:date="2025-07-25T14:16:00Z">
              <w:r w:rsidRPr="00DF5F7E" w:rsidDel="00D00174">
                <w:rPr>
                  <w:rFonts w:ascii="Arial" w:hAnsi="Arial" w:cs="Arial" w:hint="eastAsia"/>
                  <w:spacing w:val="-1"/>
                  <w:sz w:val="20"/>
                  <w:szCs w:val="20"/>
                </w:rPr>
                <w:delText>≤</w:delText>
              </w:r>
              <w:r w:rsidRPr="00DF5F7E" w:rsidDel="00D00174">
                <w:rPr>
                  <w:rFonts w:ascii="Arial" w:hAnsi="Arial" w:cs="Arial"/>
                  <w:spacing w:val="-1"/>
                  <w:sz w:val="20"/>
                  <w:szCs w:val="20"/>
                </w:rPr>
                <w:delText xml:space="preserve"> 0.3</w:delText>
              </w:r>
            </w:del>
          </w:p>
        </w:tc>
        <w:tc>
          <w:tcPr>
            <w:tcW w:w="1916" w:type="dxa"/>
          </w:tcPr>
          <w:p w14:paraId="6D2A1AE7" w14:textId="58363360" w:rsidR="00F52277" w:rsidRPr="00DF5F7E" w:rsidRDefault="00F52277" w:rsidP="00F52277">
            <w:pPr>
              <w:spacing w:before="74"/>
              <w:ind w:right="122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  <w:del w:id="181" w:author="Sharma, Girdhari" w:date="2025-07-23T14:26:00Z">
              <w:r w:rsidRPr="00DF5F7E" w:rsidDel="00B158BB">
                <w:rPr>
                  <w:rFonts w:ascii="Arial" w:hAnsi="Arial" w:cs="Arial"/>
                  <w:spacing w:val="-1"/>
                  <w:sz w:val="20"/>
                  <w:szCs w:val="20"/>
                </w:rPr>
                <w:delText>&lt; 1.0</w:delText>
              </w:r>
            </w:del>
          </w:p>
        </w:tc>
      </w:tr>
    </w:tbl>
    <w:p w14:paraId="77B1F6A0" w14:textId="02AAC0BE" w:rsidR="004345A0" w:rsidRDefault="004345A0" w:rsidP="004345A0">
      <w:pPr>
        <w:spacing w:before="74"/>
        <w:ind w:left="720" w:right="122"/>
        <w:jc w:val="both"/>
        <w:rPr>
          <w:rFonts w:ascii="Arial" w:eastAsia="Arial" w:hAnsi="Arial" w:cs="Arial"/>
          <w:bCs/>
          <w:iCs/>
          <w:noProof/>
          <w:sz w:val="20"/>
          <w:szCs w:val="20"/>
        </w:rPr>
      </w:pPr>
      <w:r w:rsidRPr="00297D36">
        <w:rPr>
          <w:rFonts w:ascii="Arial"/>
          <w:bCs/>
          <w:iCs/>
        </w:rPr>
        <w:t>*</w:t>
      </w:r>
      <w:r>
        <w:rPr>
          <w:rFonts w:ascii="Arial" w:eastAsia="Arial" w:hAnsi="Arial" w:cs="Arial"/>
          <w:bCs/>
          <w:iCs/>
          <w:noProof/>
          <w:sz w:val="20"/>
          <w:szCs w:val="20"/>
        </w:rPr>
        <w:t>Methods to use to make a reliable quantification of EPA and DHA: Ph.Eur. 2.4.29, AOCS Ce1i-07 or USP 401.</w:t>
      </w:r>
    </w:p>
    <w:p w14:paraId="0221E6A8" w14:textId="73BC23CC" w:rsidR="00322FD7" w:rsidDel="00356B68" w:rsidRDefault="00322FD7" w:rsidP="004345A0">
      <w:pPr>
        <w:spacing w:before="74"/>
        <w:ind w:right="122" w:firstLine="720"/>
        <w:jc w:val="both"/>
        <w:rPr>
          <w:del w:id="182" w:author="Sharma, Girdhari" w:date="2025-08-05T11:31:00Z"/>
          <w:rFonts w:ascii="Arial" w:eastAsia="Arial" w:hAnsi="Arial" w:cs="Arial"/>
          <w:bCs/>
          <w:iCs/>
          <w:noProof/>
          <w:sz w:val="20"/>
          <w:szCs w:val="20"/>
        </w:rPr>
      </w:pPr>
    </w:p>
    <w:p w14:paraId="1E057D1B" w14:textId="75D3B279" w:rsidR="00545531" w:rsidDel="00356B68" w:rsidRDefault="00545531" w:rsidP="004345A0">
      <w:pPr>
        <w:spacing w:before="74"/>
        <w:ind w:right="122" w:firstLine="720"/>
        <w:jc w:val="both"/>
        <w:rPr>
          <w:del w:id="183" w:author="Sharma, Girdhari" w:date="2025-08-05T11:31:00Z"/>
          <w:rFonts w:ascii="Arial" w:hAnsi="Arial" w:cs="Arial"/>
          <w:spacing w:val="-1"/>
          <w:sz w:val="18"/>
          <w:szCs w:val="18"/>
        </w:rPr>
      </w:pPr>
    </w:p>
    <w:p w14:paraId="5C0E15AF" w14:textId="0D5269F0" w:rsidR="007042D6" w:rsidDel="000334CD" w:rsidRDefault="007042D6">
      <w:pPr>
        <w:spacing w:before="74"/>
        <w:ind w:left="672" w:right="122"/>
        <w:jc w:val="both"/>
        <w:rPr>
          <w:del w:id="184" w:author="Sharma, Girdhari" w:date="2025-07-23T12:44:00Z"/>
          <w:rFonts w:ascii="Arial"/>
          <w:b/>
          <w:i/>
          <w:spacing w:val="-1"/>
          <w:sz w:val="20"/>
        </w:rPr>
      </w:pPr>
      <w:del w:id="185" w:author="Sharma, Girdhari" w:date="2025-07-23T12:44:00Z">
        <w:r w:rsidRPr="00DF5F7E" w:rsidDel="000334CD">
          <w:rPr>
            <w:rFonts w:ascii="Arial"/>
            <w:b/>
            <w:i/>
            <w:spacing w:val="-1"/>
            <w:sz w:val="20"/>
          </w:rPr>
          <w:delText>Table 2: Fatty acid</w:delText>
        </w:r>
        <w:r w:rsidR="0058738E" w:rsidRPr="00DF5F7E" w:rsidDel="000334CD">
          <w:rPr>
            <w:rFonts w:ascii="Arial"/>
            <w:b/>
            <w:i/>
            <w:spacing w:val="-1"/>
            <w:sz w:val="20"/>
          </w:rPr>
          <w:delText xml:space="preserve"> composition of named microbial omega-3 oils as determined by gas liquid chromatography from authentic samples</w:delText>
        </w:r>
        <w:r w:rsidR="00E4079D" w:rsidRPr="00DF5F7E" w:rsidDel="000334CD">
          <w:rPr>
            <w:rFonts w:ascii="Arial"/>
            <w:b/>
            <w:i/>
            <w:spacing w:val="-1"/>
            <w:sz w:val="20"/>
          </w:rPr>
          <w:delText xml:space="preserve"> (expressed as percentages of total fatty acids) (see Section 3.1 of the Standard)</w:delText>
        </w:r>
      </w:del>
    </w:p>
    <w:p w14:paraId="6B6E3BD7" w14:textId="77777777" w:rsidR="00C11011" w:rsidRPr="00DF5F7E" w:rsidRDefault="00C11011" w:rsidP="00DF5F7E">
      <w:pPr>
        <w:spacing w:before="74"/>
        <w:ind w:left="672" w:right="122"/>
        <w:jc w:val="both"/>
        <w:rPr>
          <w:rFonts w:ascii="Arial"/>
          <w:b/>
          <w:i/>
          <w:spacing w:val="-1"/>
          <w:sz w:val="20"/>
        </w:rPr>
      </w:pPr>
    </w:p>
    <w:tbl>
      <w:tblPr>
        <w:tblStyle w:val="TableGrid"/>
        <w:tblW w:w="0" w:type="auto"/>
        <w:tblInd w:w="625" w:type="dxa"/>
        <w:tblLook w:val="04A0" w:firstRow="1" w:lastRow="0" w:firstColumn="1" w:lastColumn="0" w:noHBand="0" w:noVBand="1"/>
      </w:tblPr>
      <w:tblGrid>
        <w:gridCol w:w="1538"/>
        <w:gridCol w:w="1357"/>
        <w:gridCol w:w="607"/>
        <w:gridCol w:w="643"/>
        <w:gridCol w:w="806"/>
        <w:gridCol w:w="922"/>
        <w:gridCol w:w="1277"/>
        <w:gridCol w:w="1241"/>
      </w:tblGrid>
      <w:tr w:rsidR="00D77A94" w:rsidRPr="003C0835" w:rsidDel="0013198C" w14:paraId="4B165D59" w14:textId="4C2D84A1" w:rsidTr="00DF5F7E">
        <w:trPr>
          <w:del w:id="186" w:author="Sharma, Girdhari" w:date="2025-07-23T12:44:00Z"/>
        </w:trPr>
        <w:tc>
          <w:tcPr>
            <w:tcW w:w="2790" w:type="dxa"/>
          </w:tcPr>
          <w:p w14:paraId="4122E2EA" w14:textId="5F1939BF" w:rsidR="00D77A94" w:rsidDel="0013198C" w:rsidRDefault="00D77A94" w:rsidP="00D77A94">
            <w:pPr>
              <w:spacing w:before="74"/>
              <w:ind w:right="122"/>
              <w:rPr>
                <w:del w:id="187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188" w:author="Sharma, Girdhari" w:date="2025-07-23T12:44:00Z">
              <w:r w:rsidRPr="003C0835" w:rsidDel="0013198C">
                <w:rPr>
                  <w:rFonts w:ascii="Arial" w:hAnsi="Arial" w:cs="Arial"/>
                  <w:spacing w:val="-1"/>
                  <w:sz w:val="18"/>
                  <w:szCs w:val="18"/>
                </w:rPr>
                <w:delText>Fatty acid</w:delText>
              </w:r>
              <w:r w:rsidR="0048693F" w:rsidDel="0013198C">
                <w:rPr>
                  <w:rFonts w:ascii="Arial" w:hAnsi="Arial" w:cs="Arial"/>
                  <w:spacing w:val="-1"/>
                  <w:sz w:val="18"/>
                  <w:szCs w:val="18"/>
                </w:rPr>
                <w:delText>s</w:delText>
              </w:r>
            </w:del>
          </w:p>
          <w:p w14:paraId="7A356FDB" w14:textId="65C92E86" w:rsidR="00D77A94" w:rsidRPr="00DF5F7E" w:rsidDel="0013198C" w:rsidRDefault="00D77A94" w:rsidP="00DF5F7E">
            <w:pPr>
              <w:ind w:left="600" w:hanging="330"/>
              <w:jc w:val="right"/>
              <w:rPr>
                <w:del w:id="189" w:author="Sharma, Girdhari" w:date="2025-07-23T12:44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5" w:type="dxa"/>
          </w:tcPr>
          <w:p w14:paraId="1139A74F" w14:textId="3DC8FCBB" w:rsidR="00D77A94" w:rsidRPr="003C0835" w:rsidDel="0013198C" w:rsidRDefault="00AD2237" w:rsidP="00D77A94">
            <w:pPr>
              <w:spacing w:before="74"/>
              <w:ind w:right="122"/>
              <w:rPr>
                <w:del w:id="190" w:author="Sharma, Girdhari" w:date="2025-07-23T12:44:00Z"/>
                <w:rFonts w:ascii="Arial" w:hAnsi="Arial" w:cs="Arial"/>
                <w:bCs/>
                <w:iCs/>
                <w:sz w:val="18"/>
                <w:szCs w:val="18"/>
              </w:rPr>
            </w:pPr>
            <w:del w:id="191" w:author="Sharma, Girdhari" w:date="2025-07-23T12:44:00Z">
              <w:r w:rsidDel="0013198C">
                <w:rPr>
                  <w:rFonts w:ascii="Arial" w:hAnsi="Arial" w:cs="Arial"/>
                  <w:bCs/>
                  <w:iCs/>
                  <w:sz w:val="18"/>
                  <w:szCs w:val="18"/>
                </w:rPr>
                <w:delText>[</w:delText>
              </w:r>
              <w:r w:rsidR="00D77A94" w:rsidRPr="00DF5F7E" w:rsidDel="0013198C">
                <w:rPr>
                  <w:rFonts w:ascii="Arial" w:hAnsi="Arial" w:cs="Arial"/>
                  <w:bCs/>
                  <w:i/>
                  <w:sz w:val="18"/>
                  <w:szCs w:val="18"/>
                </w:rPr>
                <w:delText>Crypthecodinium</w:delText>
              </w:r>
              <w:r w:rsidR="009A52D2" w:rsidDel="0013198C">
                <w:rPr>
                  <w:rFonts w:ascii="Arial" w:hAnsi="Arial" w:cs="Arial"/>
                  <w:bCs/>
                  <w:iCs/>
                  <w:sz w:val="18"/>
                  <w:szCs w:val="18"/>
                </w:rPr>
                <w:delText>]</w:delText>
              </w:r>
            </w:del>
          </w:p>
        </w:tc>
        <w:tc>
          <w:tcPr>
            <w:tcW w:w="2475" w:type="dxa"/>
            <w:gridSpan w:val="2"/>
          </w:tcPr>
          <w:p w14:paraId="7DAB3661" w14:textId="2CDB10F8" w:rsidR="00D77A94" w:rsidRPr="00DF5F7E" w:rsidDel="0013198C" w:rsidRDefault="00D77A94" w:rsidP="00DF5F7E">
            <w:pPr>
              <w:spacing w:before="74"/>
              <w:ind w:right="122"/>
              <w:rPr>
                <w:del w:id="192" w:author="Sharma, Girdhari" w:date="2025-07-23T12:44:00Z"/>
                <w:rFonts w:ascii="Arial" w:hAnsi="Arial" w:cs="Arial"/>
                <w:i/>
                <w:spacing w:val="-1"/>
                <w:sz w:val="18"/>
                <w:szCs w:val="18"/>
              </w:rPr>
            </w:pPr>
            <w:del w:id="193" w:author="Sharma, Girdhari" w:date="2025-07-23T12:44:00Z">
              <w:r w:rsidRPr="00DF5F7E" w:rsidDel="0013198C">
                <w:rPr>
                  <w:rFonts w:ascii="Arial" w:hAnsi="Arial" w:cs="Arial"/>
                  <w:bCs/>
                  <w:i/>
                  <w:sz w:val="18"/>
                  <w:szCs w:val="18"/>
                </w:rPr>
                <w:delText>Schizochytri</w:delText>
              </w:r>
              <w:r w:rsidR="0048693F" w:rsidRPr="00DF5F7E" w:rsidDel="0013198C">
                <w:rPr>
                  <w:rFonts w:ascii="Arial" w:hAnsi="Arial" w:cs="Arial"/>
                  <w:bCs/>
                  <w:i/>
                  <w:sz w:val="18"/>
                  <w:szCs w:val="18"/>
                </w:rPr>
                <w:delText>um</w:delText>
              </w:r>
            </w:del>
          </w:p>
        </w:tc>
        <w:tc>
          <w:tcPr>
            <w:tcW w:w="1236" w:type="dxa"/>
          </w:tcPr>
          <w:p w14:paraId="2C52250B" w14:textId="4A97B9D0" w:rsidR="00D77A94" w:rsidRPr="003C0835" w:rsidDel="0013198C" w:rsidRDefault="009A52D2" w:rsidP="00DF5F7E">
            <w:pPr>
              <w:spacing w:before="74"/>
              <w:ind w:right="122"/>
              <w:rPr>
                <w:del w:id="194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195" w:author="Sharma, Girdhari" w:date="2025-07-23T12:44:00Z">
              <w:r w:rsidDel="0013198C">
                <w:rPr>
                  <w:rFonts w:ascii="Arial" w:hAnsi="Arial" w:cs="Arial"/>
                  <w:spacing w:val="-1"/>
                  <w:sz w:val="18"/>
                  <w:szCs w:val="18"/>
                </w:rPr>
                <w:delText>[</w:delText>
              </w:r>
              <w:r w:rsidR="00D77A94" w:rsidRPr="00DF5F7E" w:rsidDel="0013198C">
                <w:rPr>
                  <w:rFonts w:ascii="Arial" w:hAnsi="Arial" w:cs="Arial"/>
                  <w:i/>
                  <w:iCs/>
                  <w:spacing w:val="-1"/>
                  <w:sz w:val="18"/>
                  <w:szCs w:val="18"/>
                </w:rPr>
                <w:delText>Ulkenia</w:delText>
              </w:r>
              <w:r w:rsidDel="0013198C">
                <w:rPr>
                  <w:rFonts w:ascii="Arial" w:hAnsi="Arial" w:cs="Arial"/>
                  <w:spacing w:val="-1"/>
                  <w:sz w:val="18"/>
                  <w:szCs w:val="18"/>
                </w:rPr>
                <w:delText>]</w:delText>
              </w:r>
            </w:del>
          </w:p>
        </w:tc>
        <w:tc>
          <w:tcPr>
            <w:tcW w:w="1647" w:type="dxa"/>
          </w:tcPr>
          <w:p w14:paraId="6663EFEF" w14:textId="360191E6" w:rsidR="00D77A94" w:rsidRPr="003C0835" w:rsidDel="0013198C" w:rsidRDefault="009A52D2" w:rsidP="00DF5F7E">
            <w:pPr>
              <w:spacing w:before="74"/>
              <w:ind w:right="122"/>
              <w:rPr>
                <w:del w:id="196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197" w:author="Sharma, Girdhari" w:date="2025-07-23T12:44:00Z">
              <w:r w:rsidDel="0013198C">
                <w:rPr>
                  <w:rFonts w:ascii="Arial" w:hAnsi="Arial" w:cs="Arial"/>
                  <w:bCs/>
                  <w:iCs/>
                  <w:sz w:val="18"/>
                  <w:szCs w:val="18"/>
                </w:rPr>
                <w:delText>[</w:delText>
              </w:r>
              <w:r w:rsidR="00D77A94" w:rsidRPr="00DF5F7E" w:rsidDel="0013198C">
                <w:rPr>
                  <w:rFonts w:ascii="Arial" w:hAnsi="Arial" w:cs="Arial"/>
                  <w:bCs/>
                  <w:i/>
                  <w:sz w:val="18"/>
                  <w:szCs w:val="18"/>
                </w:rPr>
                <w:delText>Isochrysis galbana</w:delText>
              </w:r>
              <w:r w:rsidDel="0013198C">
                <w:rPr>
                  <w:rFonts w:ascii="Arial" w:hAnsi="Arial" w:cs="Arial"/>
                  <w:bCs/>
                  <w:iCs/>
                  <w:sz w:val="18"/>
                  <w:szCs w:val="18"/>
                </w:rPr>
                <w:delText>]</w:delText>
              </w:r>
            </w:del>
          </w:p>
        </w:tc>
        <w:tc>
          <w:tcPr>
            <w:tcW w:w="1889" w:type="dxa"/>
          </w:tcPr>
          <w:p w14:paraId="22F894F8" w14:textId="3DEB0DC3" w:rsidR="00D77A94" w:rsidRPr="00DF5F7E" w:rsidDel="0013198C" w:rsidRDefault="00D77A94" w:rsidP="00DF5F7E">
            <w:pPr>
              <w:spacing w:before="74"/>
              <w:ind w:right="122"/>
              <w:rPr>
                <w:del w:id="198" w:author="Sharma, Girdhari" w:date="2025-07-23T12:44:00Z"/>
                <w:rFonts w:ascii="Arial" w:hAnsi="Arial" w:cs="Arial"/>
                <w:bCs/>
                <w:i/>
                <w:sz w:val="18"/>
                <w:szCs w:val="18"/>
              </w:rPr>
            </w:pPr>
            <w:del w:id="199" w:author="Sharma, Girdhari" w:date="2025-07-23T12:44:00Z">
              <w:r w:rsidRPr="00DF5F7E" w:rsidDel="0013198C">
                <w:rPr>
                  <w:rFonts w:ascii="Arial" w:hAnsi="Arial" w:cs="Arial"/>
                  <w:bCs/>
                  <w:i/>
                  <w:sz w:val="18"/>
                  <w:szCs w:val="18"/>
                </w:rPr>
                <w:delText>Nannochloropsis</w:delText>
              </w:r>
            </w:del>
          </w:p>
        </w:tc>
        <w:tc>
          <w:tcPr>
            <w:tcW w:w="1689" w:type="dxa"/>
          </w:tcPr>
          <w:p w14:paraId="3577AC36" w14:textId="33512CB9" w:rsidR="00D77A94" w:rsidRPr="003C0835" w:rsidDel="0013198C" w:rsidRDefault="0085234A" w:rsidP="00DF5F7E">
            <w:pPr>
              <w:spacing w:before="74"/>
              <w:ind w:right="122"/>
              <w:rPr>
                <w:del w:id="200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201" w:author="Sharma, Girdhari" w:date="2025-07-23T12:44:00Z">
              <w:r w:rsidDel="0013198C">
                <w:rPr>
                  <w:rFonts w:ascii="Arial" w:hAnsi="Arial" w:cs="Arial"/>
                  <w:bCs/>
                  <w:iCs/>
                  <w:sz w:val="18"/>
                  <w:szCs w:val="18"/>
                </w:rPr>
                <w:delText>[</w:delText>
              </w:r>
              <w:r w:rsidR="00D77A94" w:rsidRPr="00DF5F7E" w:rsidDel="0013198C">
                <w:rPr>
                  <w:rFonts w:ascii="Arial" w:hAnsi="Arial" w:cs="Arial"/>
                  <w:bCs/>
                  <w:i/>
                  <w:sz w:val="18"/>
                  <w:szCs w:val="18"/>
                </w:rPr>
                <w:delText xml:space="preserve">Phaeodactylum </w:delText>
              </w:r>
              <w:r w:rsidR="00D77A94" w:rsidRPr="002875A4" w:rsidDel="0013198C">
                <w:rPr>
                  <w:rFonts w:ascii="Arial" w:hAnsi="Arial" w:cs="Arial"/>
                  <w:bCs/>
                  <w:i/>
                  <w:sz w:val="18"/>
                  <w:szCs w:val="18"/>
                </w:rPr>
                <w:delText>tricornutum</w:delText>
              </w:r>
              <w:r w:rsidDel="0013198C">
                <w:rPr>
                  <w:rFonts w:ascii="Arial" w:hAnsi="Arial" w:cs="Arial"/>
                  <w:bCs/>
                  <w:i/>
                  <w:sz w:val="18"/>
                  <w:szCs w:val="18"/>
                </w:rPr>
                <w:delText>]</w:delText>
              </w:r>
            </w:del>
          </w:p>
        </w:tc>
      </w:tr>
      <w:tr w:rsidR="00D77A94" w:rsidRPr="0056090F" w:rsidDel="0013198C" w14:paraId="01C4B90D" w14:textId="5CC7BCFC" w:rsidTr="00DF5F7E">
        <w:trPr>
          <w:del w:id="202" w:author="Sharma, Girdhari" w:date="2025-07-23T12:44:00Z"/>
        </w:trPr>
        <w:tc>
          <w:tcPr>
            <w:tcW w:w="2790" w:type="dxa"/>
          </w:tcPr>
          <w:p w14:paraId="3407EEFB" w14:textId="09460303" w:rsidR="00D77A94" w:rsidRPr="003C0835" w:rsidDel="0013198C" w:rsidRDefault="00D77A94" w:rsidP="00DF5F7E">
            <w:pPr>
              <w:spacing w:before="74"/>
              <w:ind w:right="122"/>
              <w:rPr>
                <w:del w:id="203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725" w:type="dxa"/>
          </w:tcPr>
          <w:p w14:paraId="6ECE3920" w14:textId="5DEE3A7E" w:rsidR="00D77A94" w:rsidRPr="003C0835" w:rsidDel="0013198C" w:rsidRDefault="00D77A94" w:rsidP="00D77A94">
            <w:pPr>
              <w:tabs>
                <w:tab w:val="left" w:pos="840"/>
              </w:tabs>
              <w:spacing w:before="74"/>
              <w:ind w:right="122"/>
              <w:rPr>
                <w:del w:id="204" w:author="Sharma, Girdhari" w:date="2025-07-23T12:44:00Z"/>
                <w:rFonts w:ascii="Arial" w:hAnsi="Arial" w:cs="Arial"/>
                <w:bCs/>
                <w:iCs/>
                <w:sz w:val="18"/>
                <w:szCs w:val="18"/>
              </w:rPr>
            </w:pPr>
          </w:p>
        </w:tc>
        <w:tc>
          <w:tcPr>
            <w:tcW w:w="1303" w:type="dxa"/>
          </w:tcPr>
          <w:p w14:paraId="2F67F03F" w14:textId="143EFB35" w:rsidR="00D77A94" w:rsidRPr="003C0835" w:rsidDel="0013198C" w:rsidRDefault="00D77A94" w:rsidP="00DF5F7E">
            <w:pPr>
              <w:tabs>
                <w:tab w:val="left" w:pos="840"/>
              </w:tabs>
              <w:spacing w:before="74"/>
              <w:ind w:right="122"/>
              <w:rPr>
                <w:del w:id="205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206" w:author="Sharma, Girdhari" w:date="2025-07-23T12:44:00Z">
              <w:r w:rsidRPr="003C0835" w:rsidDel="0013198C">
                <w:rPr>
                  <w:rFonts w:ascii="Arial" w:hAnsi="Arial" w:cs="Arial"/>
                  <w:bCs/>
                  <w:iCs/>
                  <w:sz w:val="18"/>
                  <w:szCs w:val="18"/>
                </w:rPr>
                <w:delText>DHA Oil</w:delText>
              </w:r>
            </w:del>
          </w:p>
        </w:tc>
        <w:tc>
          <w:tcPr>
            <w:tcW w:w="1172" w:type="dxa"/>
          </w:tcPr>
          <w:p w14:paraId="41786B4A" w14:textId="2D776AF3" w:rsidR="00D77A94" w:rsidRPr="003C0835" w:rsidDel="0013198C" w:rsidRDefault="00D77A94" w:rsidP="00DF5F7E">
            <w:pPr>
              <w:spacing w:before="74"/>
              <w:ind w:right="122"/>
              <w:rPr>
                <w:del w:id="207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208" w:author="Sharma, Girdhari" w:date="2025-07-23T12:44:00Z">
              <w:r w:rsidRPr="003C0835" w:rsidDel="0013198C">
                <w:rPr>
                  <w:rFonts w:ascii="Arial" w:hAnsi="Arial" w:cs="Arial"/>
                  <w:bCs/>
                  <w:iCs/>
                  <w:sz w:val="18"/>
                  <w:szCs w:val="18"/>
                </w:rPr>
                <w:delText>EPA &amp; DHA Oil</w:delText>
              </w:r>
            </w:del>
          </w:p>
        </w:tc>
        <w:tc>
          <w:tcPr>
            <w:tcW w:w="1236" w:type="dxa"/>
          </w:tcPr>
          <w:p w14:paraId="43B8DDE2" w14:textId="594EB914" w:rsidR="00D77A94" w:rsidRPr="003C0835" w:rsidDel="0013198C" w:rsidRDefault="00D77A94" w:rsidP="00DF5F7E">
            <w:pPr>
              <w:spacing w:before="74"/>
              <w:ind w:right="122"/>
              <w:rPr>
                <w:del w:id="209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647" w:type="dxa"/>
          </w:tcPr>
          <w:p w14:paraId="26250570" w14:textId="3C1F1513" w:rsidR="00D77A94" w:rsidRPr="003C0835" w:rsidDel="0013198C" w:rsidRDefault="00D77A94" w:rsidP="00DF5F7E">
            <w:pPr>
              <w:spacing w:before="74"/>
              <w:ind w:right="122"/>
              <w:rPr>
                <w:del w:id="210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889" w:type="dxa"/>
          </w:tcPr>
          <w:p w14:paraId="754E6776" w14:textId="0F784775" w:rsidR="00D77A94" w:rsidRPr="003C0835" w:rsidDel="0013198C" w:rsidRDefault="00D77A94" w:rsidP="00DF5F7E">
            <w:pPr>
              <w:spacing w:before="74"/>
              <w:ind w:right="122"/>
              <w:rPr>
                <w:del w:id="211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689" w:type="dxa"/>
          </w:tcPr>
          <w:p w14:paraId="5BE40889" w14:textId="145A06E8" w:rsidR="00D77A94" w:rsidRPr="003C0835" w:rsidDel="0013198C" w:rsidRDefault="00D77A94" w:rsidP="00DF5F7E">
            <w:pPr>
              <w:spacing w:before="74"/>
              <w:ind w:right="122"/>
              <w:rPr>
                <w:del w:id="212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D77A94" w:rsidRPr="0056090F" w:rsidDel="0013198C" w14:paraId="7872EC28" w14:textId="7C7E7BD1" w:rsidTr="00DF5F7E">
        <w:trPr>
          <w:del w:id="213" w:author="Sharma, Girdhari" w:date="2025-07-23T12:44:00Z"/>
        </w:trPr>
        <w:tc>
          <w:tcPr>
            <w:tcW w:w="2790" w:type="dxa"/>
          </w:tcPr>
          <w:p w14:paraId="64406476" w14:textId="180E496D" w:rsidR="00D77A94" w:rsidRPr="003C0835" w:rsidDel="0013198C" w:rsidRDefault="00D77A94" w:rsidP="00DF5F7E">
            <w:pPr>
              <w:spacing w:before="74"/>
              <w:ind w:right="122"/>
              <w:rPr>
                <w:del w:id="214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215" w:author="Sharma, Girdhari" w:date="2025-07-23T12:44:00Z"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>C14:0 myristic acid</w:delText>
              </w:r>
            </w:del>
          </w:p>
        </w:tc>
        <w:tc>
          <w:tcPr>
            <w:tcW w:w="1725" w:type="dxa"/>
          </w:tcPr>
          <w:p w14:paraId="5C54843B" w14:textId="59C92F64" w:rsidR="00D77A94" w:rsidDel="0013198C" w:rsidRDefault="007A44FC" w:rsidP="00D77A94">
            <w:pPr>
              <w:spacing w:before="74"/>
              <w:ind w:right="122"/>
              <w:rPr>
                <w:del w:id="216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217" w:author="Sharma, Girdhari" w:date="2025-07-23T10:54:00Z">
              <w:r w:rsidDel="005959C4">
                <w:rPr>
                  <w:rFonts w:ascii="Arial" w:eastAsia="Arial" w:hAnsi="Arial" w:cs="Arial"/>
                  <w:sz w:val="18"/>
                  <w:szCs w:val="18"/>
                </w:rPr>
                <w:delText>12</w:delText>
              </w:r>
            </w:del>
            <w:del w:id="218" w:author="Sharma, Girdhari" w:date="2025-07-23T12:44:00Z"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.0 – </w:delText>
              </w:r>
            </w:del>
            <w:del w:id="219" w:author="Sharma, Girdhari" w:date="2025-07-23T10:54:00Z">
              <w:r w:rsidDel="005959C4">
                <w:rPr>
                  <w:rFonts w:ascii="Arial" w:eastAsia="Arial" w:hAnsi="Arial" w:cs="Arial"/>
                  <w:sz w:val="18"/>
                  <w:szCs w:val="18"/>
                </w:rPr>
                <w:delText>17.5</w:delText>
              </w:r>
              <w:r w:rsidR="00682EF4" w:rsidDel="005959C4">
                <w:rPr>
                  <w:rFonts w:ascii="Arial" w:eastAsia="Arial" w:hAnsi="Arial" w:cs="Arial"/>
                  <w:sz w:val="18"/>
                  <w:szCs w:val="18"/>
                </w:rPr>
                <w:delText>2</w:delText>
              </w:r>
            </w:del>
          </w:p>
        </w:tc>
        <w:tc>
          <w:tcPr>
            <w:tcW w:w="1303" w:type="dxa"/>
          </w:tcPr>
          <w:p w14:paraId="155AE866" w14:textId="0885C08A" w:rsidR="00D77A94" w:rsidRPr="003C0835" w:rsidDel="0013198C" w:rsidRDefault="00D77A94" w:rsidP="00DF5F7E">
            <w:pPr>
              <w:spacing w:before="74"/>
              <w:ind w:right="122"/>
              <w:rPr>
                <w:del w:id="220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221" w:author="Sharma, Girdhari" w:date="2025-07-23T12:44:00Z"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ND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 </w:delText>
              </w:r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–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 14</w:delText>
              </w:r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.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>0</w:delText>
              </w:r>
            </w:del>
          </w:p>
        </w:tc>
        <w:tc>
          <w:tcPr>
            <w:tcW w:w="1172" w:type="dxa"/>
          </w:tcPr>
          <w:p w14:paraId="5B924940" w14:textId="3AC461E9" w:rsidR="00D77A94" w:rsidRPr="003C0835" w:rsidDel="0013198C" w:rsidRDefault="0072001E" w:rsidP="00DF5F7E">
            <w:pPr>
              <w:spacing w:before="74"/>
              <w:ind w:right="122"/>
              <w:rPr>
                <w:del w:id="222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223" w:author="Sharma, Girdhari" w:date="2025-07-23T12:44:00Z">
              <w:r w:rsidDel="0013198C">
                <w:rPr>
                  <w:rFonts w:ascii="Arial" w:hAnsi="Arial" w:cs="Arial"/>
                  <w:spacing w:val="-1"/>
                  <w:sz w:val="18"/>
                  <w:szCs w:val="18"/>
                </w:rPr>
                <w:delText>0.</w:delText>
              </w:r>
            </w:del>
            <w:del w:id="224" w:author="Sharma, Girdhari" w:date="2025-07-23T11:06:00Z">
              <w:r w:rsidDel="007A5F84">
                <w:rPr>
                  <w:rFonts w:ascii="Arial" w:hAnsi="Arial" w:cs="Arial"/>
                  <w:spacing w:val="-1"/>
                  <w:sz w:val="18"/>
                  <w:szCs w:val="18"/>
                </w:rPr>
                <w:delText>9</w:delText>
              </w:r>
            </w:del>
            <w:del w:id="225" w:author="Sharma, Girdhari" w:date="2025-07-23T12:44:00Z">
              <w:r w:rsidDel="0013198C">
                <w:rPr>
                  <w:rFonts w:ascii="Arial" w:hAnsi="Arial" w:cs="Arial"/>
                  <w:spacing w:val="-1"/>
                  <w:sz w:val="18"/>
                  <w:szCs w:val="18"/>
                </w:rPr>
                <w:delText xml:space="preserve"> – </w:delText>
              </w:r>
            </w:del>
            <w:del w:id="226" w:author="Sharma, Girdhari" w:date="2025-07-23T11:06:00Z">
              <w:r w:rsidDel="007A5F84">
                <w:rPr>
                  <w:rFonts w:ascii="Arial" w:hAnsi="Arial" w:cs="Arial"/>
                  <w:spacing w:val="-1"/>
                  <w:sz w:val="18"/>
                  <w:szCs w:val="18"/>
                </w:rPr>
                <w:delText>1.6</w:delText>
              </w:r>
            </w:del>
          </w:p>
        </w:tc>
        <w:tc>
          <w:tcPr>
            <w:tcW w:w="1236" w:type="dxa"/>
          </w:tcPr>
          <w:p w14:paraId="1610FEEF" w14:textId="1272B74E" w:rsidR="00D77A94" w:rsidRPr="003C0835" w:rsidDel="0013198C" w:rsidRDefault="0013661E" w:rsidP="00DF5F7E">
            <w:pPr>
              <w:spacing w:before="74"/>
              <w:ind w:right="122"/>
              <w:rPr>
                <w:del w:id="227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228" w:author="Sharma, Girdhari" w:date="2025-07-23T12:44:00Z">
              <w:r w:rsidDel="0013198C">
                <w:rPr>
                  <w:rFonts w:ascii="Arial" w:hAnsi="Arial" w:cs="Arial"/>
                  <w:spacing w:val="-1"/>
                  <w:sz w:val="18"/>
                  <w:szCs w:val="18"/>
                </w:rPr>
                <w:delText>1.5 – 4.5</w:delText>
              </w:r>
            </w:del>
          </w:p>
        </w:tc>
        <w:tc>
          <w:tcPr>
            <w:tcW w:w="1647" w:type="dxa"/>
          </w:tcPr>
          <w:p w14:paraId="2510D2C5" w14:textId="55EEF8BC" w:rsidR="00D77A94" w:rsidRPr="003C0835" w:rsidDel="0013198C" w:rsidRDefault="00D77A94" w:rsidP="00DF5F7E">
            <w:pPr>
              <w:spacing w:before="74"/>
              <w:ind w:right="122"/>
              <w:rPr>
                <w:del w:id="229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889" w:type="dxa"/>
          </w:tcPr>
          <w:p w14:paraId="11728F09" w14:textId="4BC9367D" w:rsidR="00D77A94" w:rsidRPr="003C0835" w:rsidDel="0013198C" w:rsidRDefault="00D77A94" w:rsidP="00DF5F7E">
            <w:pPr>
              <w:spacing w:before="74"/>
              <w:ind w:right="122"/>
              <w:rPr>
                <w:del w:id="230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689" w:type="dxa"/>
          </w:tcPr>
          <w:p w14:paraId="72E5F9F9" w14:textId="013C2C5C" w:rsidR="00D77A94" w:rsidRPr="003C0835" w:rsidDel="0013198C" w:rsidRDefault="00D77A94" w:rsidP="00DF5F7E">
            <w:pPr>
              <w:spacing w:before="74"/>
              <w:ind w:right="122"/>
              <w:rPr>
                <w:del w:id="231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D77A94" w:rsidRPr="0056090F" w:rsidDel="0013198C" w14:paraId="719E45E2" w14:textId="151FF8A6" w:rsidTr="00DF5F7E">
        <w:trPr>
          <w:del w:id="232" w:author="Sharma, Girdhari" w:date="2025-07-23T12:44:00Z"/>
        </w:trPr>
        <w:tc>
          <w:tcPr>
            <w:tcW w:w="2790" w:type="dxa"/>
          </w:tcPr>
          <w:p w14:paraId="398D8355" w14:textId="72B774CF" w:rsidR="00D77A94" w:rsidRPr="003C0835" w:rsidDel="0013198C" w:rsidRDefault="00D77A94" w:rsidP="00DF5F7E">
            <w:pPr>
              <w:spacing w:before="74"/>
              <w:ind w:right="122"/>
              <w:rPr>
                <w:del w:id="233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234" w:author="Sharma, Girdhari" w:date="2025-07-23T12:44:00Z"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>C15:0 pentadecanoic acid</w:delText>
              </w:r>
            </w:del>
          </w:p>
        </w:tc>
        <w:tc>
          <w:tcPr>
            <w:tcW w:w="1725" w:type="dxa"/>
          </w:tcPr>
          <w:p w14:paraId="12F99DDC" w14:textId="03090BF5" w:rsidR="00D77A94" w:rsidDel="0013198C" w:rsidRDefault="00E830FE" w:rsidP="00D77A94">
            <w:pPr>
              <w:spacing w:before="74"/>
              <w:ind w:right="122"/>
              <w:rPr>
                <w:del w:id="235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236" w:author="Sharma, Girdhari" w:date="2025-07-23T10:54:00Z">
              <w:r w:rsidDel="00DB5A47">
                <w:rPr>
                  <w:rFonts w:ascii="Arial" w:eastAsia="Arial" w:hAnsi="Arial" w:cs="Arial"/>
                  <w:sz w:val="18"/>
                  <w:szCs w:val="18"/>
                </w:rPr>
                <w:delText>ND</w:delText>
              </w:r>
            </w:del>
          </w:p>
        </w:tc>
        <w:tc>
          <w:tcPr>
            <w:tcW w:w="1303" w:type="dxa"/>
          </w:tcPr>
          <w:p w14:paraId="04F432AB" w14:textId="0664E5D4" w:rsidR="00D77A94" w:rsidRPr="003C0835" w:rsidDel="0013198C" w:rsidRDefault="00D77A94" w:rsidP="00DF5F7E">
            <w:pPr>
              <w:spacing w:before="74"/>
              <w:ind w:right="122"/>
              <w:rPr>
                <w:del w:id="237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238" w:author="Sharma, Girdhari" w:date="2025-07-23T12:44:00Z"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ND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 </w:delText>
              </w:r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–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 2</w:delText>
              </w:r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.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>0</w:delText>
              </w:r>
            </w:del>
          </w:p>
        </w:tc>
        <w:tc>
          <w:tcPr>
            <w:tcW w:w="1172" w:type="dxa"/>
          </w:tcPr>
          <w:p w14:paraId="274874FB" w14:textId="68169365" w:rsidR="00D77A94" w:rsidRPr="003C0835" w:rsidDel="0013198C" w:rsidRDefault="004F02CA" w:rsidP="00DF5F7E">
            <w:pPr>
              <w:spacing w:before="74"/>
              <w:ind w:right="122"/>
              <w:rPr>
                <w:del w:id="239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240" w:author="Sharma, Girdhari" w:date="2025-07-23T12:44:00Z">
              <w:r w:rsidDel="0013198C">
                <w:rPr>
                  <w:rFonts w:ascii="Arial" w:hAnsi="Arial" w:cs="Arial"/>
                  <w:spacing w:val="-1"/>
                  <w:sz w:val="18"/>
                  <w:szCs w:val="18"/>
                </w:rPr>
                <w:delText>0.</w:delText>
              </w:r>
            </w:del>
            <w:del w:id="241" w:author="Sharma, Girdhari" w:date="2025-07-23T11:06:00Z">
              <w:r w:rsidDel="00176054">
                <w:rPr>
                  <w:rFonts w:ascii="Arial" w:hAnsi="Arial" w:cs="Arial"/>
                  <w:spacing w:val="-1"/>
                  <w:sz w:val="18"/>
                  <w:szCs w:val="18"/>
                </w:rPr>
                <w:delText>2</w:delText>
              </w:r>
            </w:del>
            <w:del w:id="242" w:author="Sharma, Girdhari" w:date="2025-07-23T12:44:00Z">
              <w:r w:rsidDel="0013198C">
                <w:rPr>
                  <w:rFonts w:ascii="Arial" w:hAnsi="Arial" w:cs="Arial"/>
                  <w:spacing w:val="-1"/>
                  <w:sz w:val="18"/>
                  <w:szCs w:val="18"/>
                </w:rPr>
                <w:delText xml:space="preserve"> – 0.</w:delText>
              </w:r>
            </w:del>
            <w:del w:id="243" w:author="Sharma, Girdhari" w:date="2025-07-23T11:06:00Z">
              <w:r w:rsidDel="00176054">
                <w:rPr>
                  <w:rFonts w:ascii="Arial" w:hAnsi="Arial" w:cs="Arial"/>
                  <w:spacing w:val="-1"/>
                  <w:sz w:val="18"/>
                  <w:szCs w:val="18"/>
                </w:rPr>
                <w:delText>33</w:delText>
              </w:r>
            </w:del>
          </w:p>
        </w:tc>
        <w:tc>
          <w:tcPr>
            <w:tcW w:w="1236" w:type="dxa"/>
          </w:tcPr>
          <w:p w14:paraId="21BC9721" w14:textId="3327A7DD" w:rsidR="00D77A94" w:rsidRPr="003C0835" w:rsidDel="0013198C" w:rsidRDefault="0013661E" w:rsidP="00DF5F7E">
            <w:pPr>
              <w:spacing w:before="74"/>
              <w:ind w:right="122"/>
              <w:rPr>
                <w:del w:id="244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245" w:author="Sharma, Girdhari" w:date="2025-07-23T12:44:00Z">
              <w:r w:rsidDel="0013198C">
                <w:rPr>
                  <w:rFonts w:ascii="Arial" w:hAnsi="Arial" w:cs="Arial"/>
                  <w:spacing w:val="-1"/>
                  <w:sz w:val="18"/>
                  <w:szCs w:val="18"/>
                </w:rPr>
                <w:delText>1.2 – 1.6</w:delText>
              </w:r>
            </w:del>
          </w:p>
        </w:tc>
        <w:tc>
          <w:tcPr>
            <w:tcW w:w="1647" w:type="dxa"/>
          </w:tcPr>
          <w:p w14:paraId="5AFE8D93" w14:textId="3147E639" w:rsidR="00D77A94" w:rsidRPr="003C0835" w:rsidDel="0013198C" w:rsidRDefault="00D77A94" w:rsidP="00DF5F7E">
            <w:pPr>
              <w:spacing w:before="74"/>
              <w:ind w:right="122"/>
              <w:rPr>
                <w:del w:id="246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889" w:type="dxa"/>
          </w:tcPr>
          <w:p w14:paraId="728A3044" w14:textId="1135ADD5" w:rsidR="00D77A94" w:rsidRPr="003C0835" w:rsidDel="0013198C" w:rsidRDefault="00D77A94" w:rsidP="00DF5F7E">
            <w:pPr>
              <w:spacing w:before="74"/>
              <w:ind w:right="122"/>
              <w:rPr>
                <w:del w:id="247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689" w:type="dxa"/>
          </w:tcPr>
          <w:p w14:paraId="3A6AA82D" w14:textId="4B730304" w:rsidR="00D77A94" w:rsidRPr="003C0835" w:rsidDel="0013198C" w:rsidRDefault="00D77A94" w:rsidP="00DF5F7E">
            <w:pPr>
              <w:spacing w:before="74"/>
              <w:ind w:right="122"/>
              <w:rPr>
                <w:del w:id="248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D77A94" w:rsidRPr="0056090F" w:rsidDel="0013198C" w14:paraId="3A3D9FBA" w14:textId="4965F92A" w:rsidTr="00DF5F7E">
        <w:trPr>
          <w:del w:id="249" w:author="Sharma, Girdhari" w:date="2025-07-23T12:44:00Z"/>
        </w:trPr>
        <w:tc>
          <w:tcPr>
            <w:tcW w:w="2790" w:type="dxa"/>
          </w:tcPr>
          <w:p w14:paraId="4A1E4A6D" w14:textId="06D825F5" w:rsidR="00D77A94" w:rsidRPr="003C0835" w:rsidDel="0013198C" w:rsidRDefault="00D77A94" w:rsidP="00DF5F7E">
            <w:pPr>
              <w:spacing w:before="74"/>
              <w:ind w:right="122"/>
              <w:rPr>
                <w:del w:id="250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251" w:author="Sharma, Girdhari" w:date="2025-07-23T12:44:00Z"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>C16:0 palmitic acid</w:delText>
              </w:r>
            </w:del>
          </w:p>
        </w:tc>
        <w:tc>
          <w:tcPr>
            <w:tcW w:w="1725" w:type="dxa"/>
          </w:tcPr>
          <w:p w14:paraId="2780513A" w14:textId="2F4F0CD2" w:rsidR="00D77A94" w:rsidRPr="00B54DFF" w:rsidDel="0013198C" w:rsidRDefault="00E830FE" w:rsidP="00D77A94">
            <w:pPr>
              <w:spacing w:before="74"/>
              <w:ind w:right="122"/>
              <w:rPr>
                <w:del w:id="252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253" w:author="Sharma, Girdhari" w:date="2025-07-23T10:54:00Z">
              <w:r w:rsidDel="00DB5A47">
                <w:rPr>
                  <w:rFonts w:ascii="Arial" w:eastAsia="Arial" w:hAnsi="Arial" w:cs="Arial"/>
                  <w:sz w:val="18"/>
                  <w:szCs w:val="18"/>
                </w:rPr>
                <w:delText>10.3</w:delText>
              </w:r>
            </w:del>
            <w:del w:id="254" w:author="Sharma, Girdhari" w:date="2025-07-23T12:44:00Z"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 – </w:delText>
              </w:r>
            </w:del>
            <w:del w:id="255" w:author="Sharma, Girdhari" w:date="2025-07-23T10:54:00Z">
              <w:r w:rsidDel="00DB5A47">
                <w:rPr>
                  <w:rFonts w:ascii="Arial" w:eastAsia="Arial" w:hAnsi="Arial" w:cs="Arial"/>
                  <w:sz w:val="18"/>
                  <w:szCs w:val="18"/>
                </w:rPr>
                <w:delText>14.</w:delText>
              </w:r>
              <w:r w:rsidR="00ED251D" w:rsidDel="00DB5A47">
                <w:rPr>
                  <w:rFonts w:ascii="Arial" w:eastAsia="Arial" w:hAnsi="Arial" w:cs="Arial"/>
                  <w:sz w:val="18"/>
                  <w:szCs w:val="18"/>
                </w:rPr>
                <w:delText>97</w:delText>
              </w:r>
            </w:del>
          </w:p>
        </w:tc>
        <w:tc>
          <w:tcPr>
            <w:tcW w:w="1303" w:type="dxa"/>
          </w:tcPr>
          <w:p w14:paraId="071A03CE" w14:textId="293A26D2" w:rsidR="00D77A94" w:rsidRPr="003C0835" w:rsidDel="0013198C" w:rsidRDefault="00D77A94" w:rsidP="00DF5F7E">
            <w:pPr>
              <w:spacing w:before="74"/>
              <w:ind w:right="122"/>
              <w:rPr>
                <w:del w:id="256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257" w:author="Sharma, Girdhari" w:date="2025-07-23T11:01:00Z">
              <w:r w:rsidRPr="00DF5F7E" w:rsidDel="000B58EE">
                <w:rPr>
                  <w:rFonts w:ascii="Arial" w:eastAsia="Arial" w:hAnsi="Arial" w:cs="Arial"/>
                  <w:sz w:val="18"/>
                  <w:szCs w:val="18"/>
                </w:rPr>
                <w:delText>10</w:delText>
              </w:r>
            </w:del>
            <w:del w:id="258" w:author="Sharma, Girdhari" w:date="2025-07-23T12:44:00Z"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.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0 </w:delText>
              </w:r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–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 </w:delText>
              </w:r>
            </w:del>
            <w:del w:id="259" w:author="Sharma, Girdhari" w:date="2025-07-23T11:01:00Z">
              <w:r w:rsidRPr="00DF5F7E" w:rsidDel="000B58EE">
                <w:rPr>
                  <w:rFonts w:ascii="Arial" w:eastAsia="Arial" w:hAnsi="Arial" w:cs="Arial"/>
                  <w:sz w:val="18"/>
                  <w:szCs w:val="18"/>
                </w:rPr>
                <w:delText>50</w:delText>
              </w:r>
            </w:del>
            <w:del w:id="260" w:author="Sharma, Girdhari" w:date="2025-07-23T12:44:00Z"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.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>0</w:delText>
              </w:r>
            </w:del>
          </w:p>
        </w:tc>
        <w:tc>
          <w:tcPr>
            <w:tcW w:w="1172" w:type="dxa"/>
          </w:tcPr>
          <w:p w14:paraId="0C109EE6" w14:textId="628F3617" w:rsidR="00D77A94" w:rsidRPr="003C0835" w:rsidDel="0013198C" w:rsidRDefault="004F02CA" w:rsidP="00DF5F7E">
            <w:pPr>
              <w:spacing w:before="74"/>
              <w:ind w:right="122"/>
              <w:rPr>
                <w:del w:id="261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262" w:author="Sharma, Girdhari" w:date="2025-07-23T12:44:00Z">
              <w:r w:rsidDel="0013198C">
                <w:rPr>
                  <w:rFonts w:ascii="Arial" w:hAnsi="Arial" w:cs="Arial"/>
                  <w:spacing w:val="-1"/>
                  <w:sz w:val="18"/>
                  <w:szCs w:val="18"/>
                </w:rPr>
                <w:delText>14.</w:delText>
              </w:r>
            </w:del>
            <w:del w:id="263" w:author="Sharma, Girdhari" w:date="2025-07-23T11:06:00Z">
              <w:r w:rsidDel="00176054">
                <w:rPr>
                  <w:rFonts w:ascii="Arial" w:hAnsi="Arial" w:cs="Arial"/>
                  <w:spacing w:val="-1"/>
                  <w:sz w:val="18"/>
                  <w:szCs w:val="18"/>
                </w:rPr>
                <w:delText>2</w:delText>
              </w:r>
            </w:del>
            <w:del w:id="264" w:author="Sharma, Girdhari" w:date="2025-07-23T12:44:00Z">
              <w:r w:rsidDel="0013198C">
                <w:rPr>
                  <w:rFonts w:ascii="Arial" w:hAnsi="Arial" w:cs="Arial"/>
                  <w:spacing w:val="-1"/>
                  <w:sz w:val="18"/>
                  <w:szCs w:val="18"/>
                </w:rPr>
                <w:delText xml:space="preserve"> – </w:delText>
              </w:r>
            </w:del>
            <w:del w:id="265" w:author="Sharma, Girdhari" w:date="2025-07-23T11:06:00Z">
              <w:r w:rsidDel="00176054">
                <w:rPr>
                  <w:rFonts w:ascii="Arial" w:hAnsi="Arial" w:cs="Arial"/>
                  <w:spacing w:val="-1"/>
                  <w:sz w:val="18"/>
                  <w:szCs w:val="18"/>
                </w:rPr>
                <w:delText>19.6</w:delText>
              </w:r>
            </w:del>
          </w:p>
        </w:tc>
        <w:tc>
          <w:tcPr>
            <w:tcW w:w="1236" w:type="dxa"/>
          </w:tcPr>
          <w:p w14:paraId="74ACA5B5" w14:textId="47C47637" w:rsidR="00D77A94" w:rsidRPr="003C0835" w:rsidDel="0013198C" w:rsidRDefault="0013661E" w:rsidP="00DF5F7E">
            <w:pPr>
              <w:spacing w:before="74"/>
              <w:ind w:right="122"/>
              <w:rPr>
                <w:del w:id="266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267" w:author="Sharma, Girdhari" w:date="2025-07-23T12:44:00Z">
              <w:r w:rsidDel="0013198C">
                <w:rPr>
                  <w:rFonts w:ascii="Arial" w:hAnsi="Arial" w:cs="Arial"/>
                  <w:spacing w:val="-1"/>
                  <w:sz w:val="18"/>
                  <w:szCs w:val="18"/>
                </w:rPr>
                <w:delText>32.2 – 33.5</w:delText>
              </w:r>
            </w:del>
          </w:p>
        </w:tc>
        <w:tc>
          <w:tcPr>
            <w:tcW w:w="1647" w:type="dxa"/>
          </w:tcPr>
          <w:p w14:paraId="1E5E0DE3" w14:textId="56F807BA" w:rsidR="00D77A94" w:rsidRPr="003C0835" w:rsidDel="0013198C" w:rsidRDefault="00D77A94" w:rsidP="00DF5F7E">
            <w:pPr>
              <w:spacing w:before="74"/>
              <w:ind w:right="122"/>
              <w:rPr>
                <w:del w:id="268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889" w:type="dxa"/>
          </w:tcPr>
          <w:p w14:paraId="19477E21" w14:textId="044D4C0E" w:rsidR="00D77A94" w:rsidRPr="003C0835" w:rsidDel="0013198C" w:rsidRDefault="00D77A94" w:rsidP="00DF5F7E">
            <w:pPr>
              <w:spacing w:before="74"/>
              <w:ind w:right="122"/>
              <w:rPr>
                <w:del w:id="269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689" w:type="dxa"/>
          </w:tcPr>
          <w:p w14:paraId="66BE8876" w14:textId="246B74A1" w:rsidR="00D77A94" w:rsidRPr="003C0835" w:rsidDel="0013198C" w:rsidRDefault="00D77A94" w:rsidP="00DF5F7E">
            <w:pPr>
              <w:spacing w:before="74"/>
              <w:ind w:right="122"/>
              <w:rPr>
                <w:del w:id="270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D77A94" w:rsidRPr="0056090F" w:rsidDel="0013198C" w14:paraId="1CDCE867" w14:textId="6BCCD610" w:rsidTr="00DF5F7E">
        <w:trPr>
          <w:del w:id="271" w:author="Sharma, Girdhari" w:date="2025-07-23T12:44:00Z"/>
        </w:trPr>
        <w:tc>
          <w:tcPr>
            <w:tcW w:w="2790" w:type="dxa"/>
          </w:tcPr>
          <w:p w14:paraId="4BE8DBFE" w14:textId="77A5370E" w:rsidR="00D77A94" w:rsidRPr="003C0835" w:rsidDel="0013198C" w:rsidRDefault="00D77A94" w:rsidP="00DF5F7E">
            <w:pPr>
              <w:spacing w:before="74"/>
              <w:ind w:right="122"/>
              <w:rPr>
                <w:del w:id="272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273" w:author="Sharma, Girdhari" w:date="2025-07-23T12:44:00Z"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>C16:1 n-7 palmitoleic acid</w:delText>
              </w:r>
            </w:del>
          </w:p>
        </w:tc>
        <w:tc>
          <w:tcPr>
            <w:tcW w:w="1725" w:type="dxa"/>
          </w:tcPr>
          <w:p w14:paraId="1394DF3F" w14:textId="124D8C84" w:rsidR="00D77A94" w:rsidDel="0013198C" w:rsidRDefault="00E830FE" w:rsidP="00D77A94">
            <w:pPr>
              <w:spacing w:before="74"/>
              <w:ind w:right="122"/>
              <w:rPr>
                <w:del w:id="274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275" w:author="Sharma, Girdhari" w:date="2025-07-23T12:44:00Z"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1.</w:delText>
              </w:r>
            </w:del>
            <w:del w:id="276" w:author="Sharma, Girdhari" w:date="2025-07-23T10:54:00Z">
              <w:r w:rsidDel="00DB5A47">
                <w:rPr>
                  <w:rFonts w:ascii="Arial" w:eastAsia="Arial" w:hAnsi="Arial" w:cs="Arial"/>
                  <w:sz w:val="18"/>
                  <w:szCs w:val="18"/>
                </w:rPr>
                <w:delText>2</w:delText>
              </w:r>
              <w:r w:rsidR="00ED251D" w:rsidDel="00DB5A47">
                <w:rPr>
                  <w:rFonts w:ascii="Arial" w:eastAsia="Arial" w:hAnsi="Arial" w:cs="Arial"/>
                  <w:sz w:val="18"/>
                  <w:szCs w:val="18"/>
                </w:rPr>
                <w:delText>3</w:delText>
              </w:r>
            </w:del>
            <w:del w:id="277" w:author="Sharma, Girdhari" w:date="2025-07-23T12:44:00Z"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 – </w:delText>
              </w:r>
            </w:del>
            <w:del w:id="278" w:author="Sharma, Girdhari" w:date="2025-07-23T10:54:00Z">
              <w:r w:rsidDel="00DB5A47">
                <w:rPr>
                  <w:rFonts w:ascii="Arial" w:eastAsia="Arial" w:hAnsi="Arial" w:cs="Arial"/>
                  <w:sz w:val="18"/>
                  <w:szCs w:val="18"/>
                </w:rPr>
                <w:delText>2.1</w:delText>
              </w:r>
            </w:del>
          </w:p>
        </w:tc>
        <w:tc>
          <w:tcPr>
            <w:tcW w:w="1303" w:type="dxa"/>
          </w:tcPr>
          <w:p w14:paraId="3F4C8B65" w14:textId="2C5587E2" w:rsidR="00D77A94" w:rsidRPr="003C0835" w:rsidDel="0013198C" w:rsidRDefault="00D77A94" w:rsidP="00DF5F7E">
            <w:pPr>
              <w:spacing w:before="74"/>
              <w:ind w:right="122"/>
              <w:rPr>
                <w:del w:id="279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280" w:author="Sharma, Girdhari" w:date="2025-07-23T12:44:00Z"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ND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 </w:delText>
              </w:r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–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 </w:delText>
              </w:r>
            </w:del>
            <w:del w:id="281" w:author="Sharma, Girdhari" w:date="2025-07-23T11:01:00Z">
              <w:r w:rsidRPr="00DF5F7E" w:rsidDel="000B58EE">
                <w:rPr>
                  <w:rFonts w:ascii="Arial" w:eastAsia="Arial" w:hAnsi="Arial" w:cs="Arial"/>
                  <w:sz w:val="18"/>
                  <w:szCs w:val="18"/>
                </w:rPr>
                <w:delText>9</w:delText>
              </w:r>
              <w:r w:rsidDel="000B58EE">
                <w:rPr>
                  <w:rFonts w:ascii="Arial" w:eastAsia="Arial" w:hAnsi="Arial" w:cs="Arial"/>
                  <w:sz w:val="18"/>
                  <w:szCs w:val="18"/>
                </w:rPr>
                <w:delText>.</w:delText>
              </w:r>
              <w:r w:rsidRPr="00DF5F7E" w:rsidDel="000B58EE">
                <w:rPr>
                  <w:rFonts w:ascii="Arial" w:eastAsia="Arial" w:hAnsi="Arial" w:cs="Arial"/>
                  <w:sz w:val="18"/>
                  <w:szCs w:val="18"/>
                </w:rPr>
                <w:delText>0</w:delText>
              </w:r>
            </w:del>
          </w:p>
        </w:tc>
        <w:tc>
          <w:tcPr>
            <w:tcW w:w="1172" w:type="dxa"/>
          </w:tcPr>
          <w:p w14:paraId="768C7FA6" w14:textId="684ABA2C" w:rsidR="00D77A94" w:rsidRPr="003C0835" w:rsidDel="0013198C" w:rsidRDefault="004F02CA" w:rsidP="00DF5F7E">
            <w:pPr>
              <w:spacing w:before="74"/>
              <w:ind w:right="122"/>
              <w:rPr>
                <w:del w:id="282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283" w:author="Sharma, Girdhari" w:date="2025-07-23T11:06:00Z">
              <w:r w:rsidDel="00176054">
                <w:rPr>
                  <w:rFonts w:ascii="Arial" w:hAnsi="Arial" w:cs="Arial"/>
                  <w:spacing w:val="-1"/>
                  <w:sz w:val="18"/>
                  <w:szCs w:val="18"/>
                </w:rPr>
                <w:delText>ND – 0.11</w:delText>
              </w:r>
            </w:del>
          </w:p>
        </w:tc>
        <w:tc>
          <w:tcPr>
            <w:tcW w:w="1236" w:type="dxa"/>
          </w:tcPr>
          <w:p w14:paraId="0709FAF8" w14:textId="15D5185B" w:rsidR="00D77A94" w:rsidRPr="003C0835" w:rsidDel="0013198C" w:rsidRDefault="00D77A94" w:rsidP="00DF5F7E">
            <w:pPr>
              <w:spacing w:before="74"/>
              <w:ind w:right="122"/>
              <w:rPr>
                <w:del w:id="284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647" w:type="dxa"/>
          </w:tcPr>
          <w:p w14:paraId="24EDB2B8" w14:textId="2B1423E4" w:rsidR="00D77A94" w:rsidRPr="003C0835" w:rsidDel="0013198C" w:rsidRDefault="00D77A94" w:rsidP="00DF5F7E">
            <w:pPr>
              <w:spacing w:before="74"/>
              <w:ind w:right="122"/>
              <w:rPr>
                <w:del w:id="285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889" w:type="dxa"/>
          </w:tcPr>
          <w:p w14:paraId="4DEE0047" w14:textId="3EB1AA95" w:rsidR="00D77A94" w:rsidRPr="003C0835" w:rsidDel="0013198C" w:rsidRDefault="00D77A94" w:rsidP="00DF5F7E">
            <w:pPr>
              <w:spacing w:before="74"/>
              <w:ind w:right="122"/>
              <w:rPr>
                <w:del w:id="286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689" w:type="dxa"/>
          </w:tcPr>
          <w:p w14:paraId="3E8D8FEA" w14:textId="40E9FE48" w:rsidR="00D77A94" w:rsidRPr="003C0835" w:rsidDel="0013198C" w:rsidRDefault="00D77A94" w:rsidP="00DF5F7E">
            <w:pPr>
              <w:spacing w:before="74"/>
              <w:ind w:right="122"/>
              <w:rPr>
                <w:del w:id="287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D77A94" w:rsidRPr="0056090F" w:rsidDel="0013198C" w14:paraId="627037A6" w14:textId="221BE6DE" w:rsidTr="00DF5F7E">
        <w:trPr>
          <w:del w:id="288" w:author="Sharma, Girdhari" w:date="2025-07-23T12:44:00Z"/>
        </w:trPr>
        <w:tc>
          <w:tcPr>
            <w:tcW w:w="2790" w:type="dxa"/>
          </w:tcPr>
          <w:p w14:paraId="69A7B864" w14:textId="57F33991" w:rsidR="00D77A94" w:rsidRPr="003C0835" w:rsidDel="0013198C" w:rsidRDefault="00D77A94" w:rsidP="00DF5F7E">
            <w:pPr>
              <w:spacing w:before="74"/>
              <w:ind w:right="122"/>
              <w:rPr>
                <w:del w:id="289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290" w:author="Sharma, Girdhari" w:date="2025-07-23T12:44:00Z"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>C17:0 heptadecanoic acid</w:delText>
              </w:r>
            </w:del>
          </w:p>
        </w:tc>
        <w:tc>
          <w:tcPr>
            <w:tcW w:w="1725" w:type="dxa"/>
          </w:tcPr>
          <w:p w14:paraId="03B05D0C" w14:textId="28F45308" w:rsidR="00D77A94" w:rsidDel="0013198C" w:rsidRDefault="00E830FE" w:rsidP="00D77A94">
            <w:pPr>
              <w:spacing w:before="74"/>
              <w:ind w:right="122"/>
              <w:rPr>
                <w:del w:id="291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292" w:author="Sharma, Girdhari" w:date="2025-07-23T10:55:00Z">
              <w:r w:rsidDel="00545D3C">
                <w:rPr>
                  <w:rFonts w:ascii="Arial" w:eastAsia="Arial" w:hAnsi="Arial" w:cs="Arial"/>
                  <w:sz w:val="18"/>
                  <w:szCs w:val="18"/>
                </w:rPr>
                <w:delText>ND</w:delText>
              </w:r>
            </w:del>
          </w:p>
        </w:tc>
        <w:tc>
          <w:tcPr>
            <w:tcW w:w="1303" w:type="dxa"/>
          </w:tcPr>
          <w:p w14:paraId="6259B13D" w14:textId="3EC2CA6A" w:rsidR="00D77A94" w:rsidRPr="003C0835" w:rsidDel="0013198C" w:rsidRDefault="00D77A94" w:rsidP="00DF5F7E">
            <w:pPr>
              <w:spacing w:before="74"/>
              <w:ind w:right="122"/>
              <w:rPr>
                <w:del w:id="293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294" w:author="Sharma, Girdhari" w:date="2025-07-23T12:44:00Z"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ND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 </w:delText>
              </w:r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–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 1</w:delText>
              </w:r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.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>5</w:delText>
              </w:r>
            </w:del>
          </w:p>
        </w:tc>
        <w:tc>
          <w:tcPr>
            <w:tcW w:w="1172" w:type="dxa"/>
          </w:tcPr>
          <w:p w14:paraId="25F153FE" w14:textId="51DC0BEA" w:rsidR="00D77A94" w:rsidRPr="003C0835" w:rsidDel="0013198C" w:rsidRDefault="002D48F8" w:rsidP="00DF5F7E">
            <w:pPr>
              <w:spacing w:before="74"/>
              <w:ind w:right="122"/>
              <w:rPr>
                <w:del w:id="295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296" w:author="Sharma, Girdhari" w:date="2025-07-23T11:06:00Z">
              <w:r w:rsidDel="00176054">
                <w:rPr>
                  <w:rFonts w:ascii="Arial" w:hAnsi="Arial" w:cs="Arial"/>
                  <w:spacing w:val="-1"/>
                  <w:sz w:val="18"/>
                  <w:szCs w:val="18"/>
                </w:rPr>
                <w:delText>ND – 0.092</w:delText>
              </w:r>
            </w:del>
          </w:p>
        </w:tc>
        <w:tc>
          <w:tcPr>
            <w:tcW w:w="1236" w:type="dxa"/>
          </w:tcPr>
          <w:p w14:paraId="36300127" w14:textId="6B354975" w:rsidR="00D77A94" w:rsidRPr="003C0835" w:rsidDel="0013198C" w:rsidRDefault="00ED0E43" w:rsidP="00DF5F7E">
            <w:pPr>
              <w:spacing w:before="74"/>
              <w:ind w:right="122"/>
              <w:rPr>
                <w:del w:id="297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298" w:author="Sharma, Girdhari" w:date="2025-07-23T12:44:00Z">
              <w:r w:rsidDel="0013198C">
                <w:rPr>
                  <w:rFonts w:ascii="Arial" w:hAnsi="Arial" w:cs="Arial"/>
                  <w:spacing w:val="-1"/>
                  <w:sz w:val="18"/>
                  <w:szCs w:val="18"/>
                </w:rPr>
                <w:delText>0.4 – 0.5</w:delText>
              </w:r>
            </w:del>
          </w:p>
        </w:tc>
        <w:tc>
          <w:tcPr>
            <w:tcW w:w="1647" w:type="dxa"/>
          </w:tcPr>
          <w:p w14:paraId="6AA912C0" w14:textId="76500693" w:rsidR="00D77A94" w:rsidRPr="003C0835" w:rsidDel="0013198C" w:rsidRDefault="00D77A94" w:rsidP="00DF5F7E">
            <w:pPr>
              <w:spacing w:before="74"/>
              <w:ind w:right="122"/>
              <w:rPr>
                <w:del w:id="299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889" w:type="dxa"/>
          </w:tcPr>
          <w:p w14:paraId="73414AEE" w14:textId="77193AD9" w:rsidR="00D77A94" w:rsidRPr="003C0835" w:rsidDel="0013198C" w:rsidRDefault="00D77A94" w:rsidP="00DF5F7E">
            <w:pPr>
              <w:spacing w:before="74"/>
              <w:ind w:right="122"/>
              <w:rPr>
                <w:del w:id="300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689" w:type="dxa"/>
          </w:tcPr>
          <w:p w14:paraId="2AE47DFB" w14:textId="1DF38401" w:rsidR="00D77A94" w:rsidRPr="003C0835" w:rsidDel="0013198C" w:rsidRDefault="00D77A94" w:rsidP="00DF5F7E">
            <w:pPr>
              <w:spacing w:before="74"/>
              <w:ind w:right="122"/>
              <w:rPr>
                <w:del w:id="301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D77A94" w:rsidRPr="0056090F" w:rsidDel="0013198C" w14:paraId="0E29764D" w14:textId="6C529111" w:rsidTr="00DF5F7E">
        <w:trPr>
          <w:del w:id="302" w:author="Sharma, Girdhari" w:date="2025-07-23T12:44:00Z"/>
        </w:trPr>
        <w:tc>
          <w:tcPr>
            <w:tcW w:w="2790" w:type="dxa"/>
          </w:tcPr>
          <w:p w14:paraId="16104DA7" w14:textId="35E5A747" w:rsidR="00D77A94" w:rsidRPr="003C0835" w:rsidDel="0013198C" w:rsidRDefault="00D77A94" w:rsidP="00DF5F7E">
            <w:pPr>
              <w:spacing w:before="74"/>
              <w:ind w:right="122"/>
              <w:rPr>
                <w:del w:id="303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304" w:author="Sharma, Girdhari" w:date="2025-07-23T12:44:00Z"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>C18:0 stearic acid</w:delText>
              </w:r>
            </w:del>
          </w:p>
        </w:tc>
        <w:tc>
          <w:tcPr>
            <w:tcW w:w="1725" w:type="dxa"/>
          </w:tcPr>
          <w:p w14:paraId="59FDEA6A" w14:textId="439F1179" w:rsidR="00D77A94" w:rsidDel="0013198C" w:rsidRDefault="00682EF4" w:rsidP="00D77A94">
            <w:pPr>
              <w:spacing w:before="74"/>
              <w:ind w:right="122"/>
              <w:rPr>
                <w:del w:id="305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306" w:author="Sharma, Girdhari" w:date="2025-07-23T12:44:00Z"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0.3</w:delText>
              </w:r>
            </w:del>
            <w:del w:id="307" w:author="Sharma, Girdhari" w:date="2025-07-23T10:56:00Z">
              <w:r w:rsidR="00ED251D" w:rsidDel="002069C9">
                <w:rPr>
                  <w:rFonts w:ascii="Arial" w:eastAsia="Arial" w:hAnsi="Arial" w:cs="Arial"/>
                  <w:sz w:val="18"/>
                  <w:szCs w:val="18"/>
                </w:rPr>
                <w:delText>6</w:delText>
              </w:r>
            </w:del>
            <w:del w:id="308" w:author="Sharma, Girdhari" w:date="2025-07-23T12:44:00Z"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 – </w:delText>
              </w:r>
            </w:del>
            <w:del w:id="309" w:author="Sharma, Girdhari" w:date="2025-07-23T10:56:00Z">
              <w:r w:rsidDel="002069C9">
                <w:rPr>
                  <w:rFonts w:ascii="Arial" w:eastAsia="Arial" w:hAnsi="Arial" w:cs="Arial"/>
                  <w:sz w:val="18"/>
                  <w:szCs w:val="18"/>
                </w:rPr>
                <w:delText>0.6</w:delText>
              </w:r>
              <w:r w:rsidR="00ED251D" w:rsidDel="002069C9">
                <w:rPr>
                  <w:rFonts w:ascii="Arial" w:eastAsia="Arial" w:hAnsi="Arial" w:cs="Arial"/>
                  <w:sz w:val="18"/>
                  <w:szCs w:val="18"/>
                </w:rPr>
                <w:delText>4</w:delText>
              </w:r>
            </w:del>
          </w:p>
        </w:tc>
        <w:tc>
          <w:tcPr>
            <w:tcW w:w="1303" w:type="dxa"/>
          </w:tcPr>
          <w:p w14:paraId="0A7FCD13" w14:textId="5E4BC45B" w:rsidR="00D77A94" w:rsidRPr="003C0835" w:rsidDel="0013198C" w:rsidRDefault="00D77A94" w:rsidP="00DF5F7E">
            <w:pPr>
              <w:spacing w:before="74"/>
              <w:ind w:right="122"/>
              <w:rPr>
                <w:del w:id="310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311" w:author="Sharma, Girdhari" w:date="2025-07-23T12:44:00Z"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ND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 </w:delText>
              </w:r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–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 2</w:delText>
              </w:r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.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>0</w:delText>
              </w:r>
            </w:del>
          </w:p>
        </w:tc>
        <w:tc>
          <w:tcPr>
            <w:tcW w:w="1172" w:type="dxa"/>
          </w:tcPr>
          <w:p w14:paraId="63EAF75D" w14:textId="5A185818" w:rsidR="00D77A94" w:rsidRPr="003C0835" w:rsidDel="0013198C" w:rsidRDefault="002D48F8" w:rsidP="00DF5F7E">
            <w:pPr>
              <w:spacing w:before="74"/>
              <w:ind w:right="122"/>
              <w:rPr>
                <w:del w:id="312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313" w:author="Sharma, Girdhari" w:date="2025-07-23T12:44:00Z">
              <w:r w:rsidDel="0013198C">
                <w:rPr>
                  <w:rFonts w:ascii="Arial" w:hAnsi="Arial" w:cs="Arial"/>
                  <w:spacing w:val="-1"/>
                  <w:sz w:val="18"/>
                  <w:szCs w:val="18"/>
                </w:rPr>
                <w:delText>1.</w:delText>
              </w:r>
            </w:del>
            <w:del w:id="314" w:author="Sharma, Girdhari" w:date="2025-07-23T11:07:00Z">
              <w:r w:rsidDel="00176054">
                <w:rPr>
                  <w:rFonts w:ascii="Arial" w:hAnsi="Arial" w:cs="Arial"/>
                  <w:spacing w:val="-1"/>
                  <w:sz w:val="18"/>
                  <w:szCs w:val="18"/>
                </w:rPr>
                <w:delText>12</w:delText>
              </w:r>
            </w:del>
            <w:del w:id="315" w:author="Sharma, Girdhari" w:date="2025-07-23T12:44:00Z">
              <w:r w:rsidDel="0013198C">
                <w:rPr>
                  <w:rFonts w:ascii="Arial" w:hAnsi="Arial" w:cs="Arial"/>
                  <w:spacing w:val="-1"/>
                  <w:sz w:val="18"/>
                  <w:szCs w:val="18"/>
                </w:rPr>
                <w:delText xml:space="preserve"> – 2.</w:delText>
              </w:r>
            </w:del>
            <w:del w:id="316" w:author="Sharma, Girdhari" w:date="2025-07-23T11:07:00Z">
              <w:r w:rsidDel="00176054">
                <w:rPr>
                  <w:rFonts w:ascii="Arial" w:hAnsi="Arial" w:cs="Arial"/>
                  <w:spacing w:val="-1"/>
                  <w:sz w:val="18"/>
                  <w:szCs w:val="18"/>
                </w:rPr>
                <w:delText>2</w:delText>
              </w:r>
            </w:del>
          </w:p>
        </w:tc>
        <w:tc>
          <w:tcPr>
            <w:tcW w:w="1236" w:type="dxa"/>
          </w:tcPr>
          <w:p w14:paraId="4820A418" w14:textId="7A29A516" w:rsidR="00D77A94" w:rsidRPr="003C0835" w:rsidDel="0013198C" w:rsidRDefault="00ED0E43" w:rsidP="00DF5F7E">
            <w:pPr>
              <w:spacing w:before="74"/>
              <w:ind w:right="122"/>
              <w:rPr>
                <w:del w:id="317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318" w:author="Sharma, Girdhari" w:date="2025-07-23T12:44:00Z">
              <w:r w:rsidDel="0013198C">
                <w:rPr>
                  <w:rFonts w:ascii="Arial" w:hAnsi="Arial" w:cs="Arial"/>
                  <w:spacing w:val="-1"/>
                  <w:sz w:val="18"/>
                  <w:szCs w:val="18"/>
                </w:rPr>
                <w:delText>0.5 – 2.0</w:delText>
              </w:r>
            </w:del>
          </w:p>
        </w:tc>
        <w:tc>
          <w:tcPr>
            <w:tcW w:w="1647" w:type="dxa"/>
          </w:tcPr>
          <w:p w14:paraId="2744097B" w14:textId="13999AEF" w:rsidR="00D77A94" w:rsidRPr="003C0835" w:rsidDel="0013198C" w:rsidRDefault="00D77A94" w:rsidP="00DF5F7E">
            <w:pPr>
              <w:spacing w:before="74"/>
              <w:ind w:right="122"/>
              <w:rPr>
                <w:del w:id="319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889" w:type="dxa"/>
          </w:tcPr>
          <w:p w14:paraId="782C8893" w14:textId="4E80DAFB" w:rsidR="00D77A94" w:rsidRPr="003C0835" w:rsidDel="0013198C" w:rsidRDefault="00D77A94" w:rsidP="00DF5F7E">
            <w:pPr>
              <w:spacing w:before="74"/>
              <w:ind w:right="122"/>
              <w:rPr>
                <w:del w:id="320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689" w:type="dxa"/>
          </w:tcPr>
          <w:p w14:paraId="5F8067E3" w14:textId="775E00D3" w:rsidR="00D77A94" w:rsidRPr="003C0835" w:rsidDel="0013198C" w:rsidRDefault="00D77A94" w:rsidP="00DF5F7E">
            <w:pPr>
              <w:spacing w:before="74"/>
              <w:ind w:right="122"/>
              <w:rPr>
                <w:del w:id="321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D77A94" w:rsidRPr="0056090F" w:rsidDel="0013198C" w14:paraId="5F2B8F25" w14:textId="633C6314" w:rsidTr="00DF5F7E">
        <w:trPr>
          <w:del w:id="322" w:author="Sharma, Girdhari" w:date="2025-07-23T12:44:00Z"/>
        </w:trPr>
        <w:tc>
          <w:tcPr>
            <w:tcW w:w="2790" w:type="dxa"/>
          </w:tcPr>
          <w:p w14:paraId="3C60BC03" w14:textId="6BC6B9E2" w:rsidR="00D77A94" w:rsidRPr="00DF5F7E" w:rsidDel="0013198C" w:rsidRDefault="00D77A94" w:rsidP="00DF5F7E">
            <w:pPr>
              <w:spacing w:before="74"/>
              <w:ind w:right="122"/>
              <w:rPr>
                <w:del w:id="323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324" w:author="Sharma, Girdhari" w:date="2025-07-23T12:44:00Z"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lastRenderedPageBreak/>
                <w:delText>C18:1 (n-7) vaccenic acid</w:delText>
              </w:r>
            </w:del>
          </w:p>
        </w:tc>
        <w:tc>
          <w:tcPr>
            <w:tcW w:w="1725" w:type="dxa"/>
          </w:tcPr>
          <w:p w14:paraId="050E493E" w14:textId="66CEAA47" w:rsidR="00D77A94" w:rsidDel="0013198C" w:rsidRDefault="00772DD3" w:rsidP="00D77A94">
            <w:pPr>
              <w:spacing w:before="74"/>
              <w:ind w:right="122"/>
              <w:rPr>
                <w:del w:id="325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326" w:author="Sharma, Girdhari" w:date="2025-07-23T12:44:00Z"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ND – 0.</w:delText>
              </w:r>
            </w:del>
            <w:del w:id="327" w:author="Sharma, Girdhari" w:date="2025-07-23T10:56:00Z">
              <w:r w:rsidDel="002069C9">
                <w:rPr>
                  <w:rFonts w:ascii="Arial" w:eastAsia="Arial" w:hAnsi="Arial" w:cs="Arial"/>
                  <w:sz w:val="18"/>
                  <w:szCs w:val="18"/>
                </w:rPr>
                <w:delText>1</w:delText>
              </w:r>
            </w:del>
          </w:p>
        </w:tc>
        <w:tc>
          <w:tcPr>
            <w:tcW w:w="1303" w:type="dxa"/>
          </w:tcPr>
          <w:p w14:paraId="66198DB0" w14:textId="777C66F3" w:rsidR="00D77A94" w:rsidRPr="00DF5F7E" w:rsidDel="0013198C" w:rsidRDefault="00D77A94" w:rsidP="00DF5F7E">
            <w:pPr>
              <w:spacing w:before="74"/>
              <w:ind w:right="122"/>
              <w:rPr>
                <w:del w:id="328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329" w:author="Sharma, Girdhari" w:date="2025-07-23T12:44:00Z"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ND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 </w:delText>
              </w:r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–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 10</w:delText>
              </w:r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.0</w:delText>
              </w:r>
            </w:del>
          </w:p>
        </w:tc>
        <w:tc>
          <w:tcPr>
            <w:tcW w:w="1172" w:type="dxa"/>
          </w:tcPr>
          <w:p w14:paraId="7D5D8787" w14:textId="7A867B2C" w:rsidR="00D77A94" w:rsidRPr="003C0835" w:rsidDel="0013198C" w:rsidRDefault="002D48F8" w:rsidP="00DF5F7E">
            <w:pPr>
              <w:spacing w:before="74"/>
              <w:ind w:right="122"/>
              <w:rPr>
                <w:del w:id="330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331" w:author="Sharma, Girdhari" w:date="2025-07-23T11:07:00Z">
              <w:r w:rsidDel="00FD3045">
                <w:rPr>
                  <w:rFonts w:ascii="Arial" w:hAnsi="Arial" w:cs="Arial"/>
                  <w:spacing w:val="-1"/>
                  <w:sz w:val="18"/>
                  <w:szCs w:val="18"/>
                </w:rPr>
                <w:delText>0.068 – 0.3</w:delText>
              </w:r>
            </w:del>
          </w:p>
        </w:tc>
        <w:tc>
          <w:tcPr>
            <w:tcW w:w="1236" w:type="dxa"/>
          </w:tcPr>
          <w:p w14:paraId="08254A25" w14:textId="143053C7" w:rsidR="00D77A94" w:rsidRPr="003C0835" w:rsidDel="0013198C" w:rsidRDefault="00D77A94" w:rsidP="00DF5F7E">
            <w:pPr>
              <w:spacing w:before="74"/>
              <w:ind w:right="122"/>
              <w:rPr>
                <w:del w:id="332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647" w:type="dxa"/>
          </w:tcPr>
          <w:p w14:paraId="199A29E9" w14:textId="1D0AB876" w:rsidR="00D77A94" w:rsidRPr="003C0835" w:rsidDel="0013198C" w:rsidRDefault="00D77A94" w:rsidP="00DF5F7E">
            <w:pPr>
              <w:spacing w:before="74"/>
              <w:ind w:right="122"/>
              <w:rPr>
                <w:del w:id="333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889" w:type="dxa"/>
          </w:tcPr>
          <w:p w14:paraId="4A469986" w14:textId="3F533F10" w:rsidR="00D77A94" w:rsidRPr="003C0835" w:rsidDel="0013198C" w:rsidRDefault="00D77A94" w:rsidP="00DF5F7E">
            <w:pPr>
              <w:spacing w:before="74"/>
              <w:ind w:right="122"/>
              <w:rPr>
                <w:del w:id="334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689" w:type="dxa"/>
          </w:tcPr>
          <w:p w14:paraId="117C8745" w14:textId="77A72B7D" w:rsidR="00D77A94" w:rsidRPr="003C0835" w:rsidDel="0013198C" w:rsidRDefault="00D77A94" w:rsidP="00DF5F7E">
            <w:pPr>
              <w:spacing w:before="74"/>
              <w:ind w:right="122"/>
              <w:rPr>
                <w:del w:id="335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D77A94" w:rsidRPr="0056090F" w:rsidDel="0013198C" w14:paraId="52DBAF04" w14:textId="2EEF7BD4" w:rsidTr="00DF5F7E">
        <w:trPr>
          <w:del w:id="336" w:author="Sharma, Girdhari" w:date="2025-07-23T12:44:00Z"/>
        </w:trPr>
        <w:tc>
          <w:tcPr>
            <w:tcW w:w="2790" w:type="dxa"/>
          </w:tcPr>
          <w:p w14:paraId="5ECE5908" w14:textId="285558CA" w:rsidR="00D77A94" w:rsidRPr="00DF5F7E" w:rsidDel="0013198C" w:rsidRDefault="00D77A94" w:rsidP="00DF5F7E">
            <w:pPr>
              <w:spacing w:before="74"/>
              <w:ind w:right="122"/>
              <w:rPr>
                <w:del w:id="337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338" w:author="Sharma, Girdhari" w:date="2025-07-23T12:44:00Z"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>C18:1 (n-9) oleic acid</w:delText>
              </w:r>
            </w:del>
          </w:p>
        </w:tc>
        <w:tc>
          <w:tcPr>
            <w:tcW w:w="1725" w:type="dxa"/>
          </w:tcPr>
          <w:p w14:paraId="5CCF11E6" w14:textId="334563BF" w:rsidR="00D77A94" w:rsidDel="0013198C" w:rsidRDefault="00772DD3" w:rsidP="00D77A94">
            <w:pPr>
              <w:spacing w:before="74"/>
              <w:ind w:right="122"/>
              <w:rPr>
                <w:del w:id="339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340" w:author="Sharma, Girdhari" w:date="2025-07-23T12:44:00Z"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1</w:delText>
              </w:r>
            </w:del>
            <w:del w:id="341" w:author="Sharma, Girdhari" w:date="2025-07-23T10:56:00Z">
              <w:r w:rsidDel="00F3183E">
                <w:rPr>
                  <w:rFonts w:ascii="Arial" w:eastAsia="Arial" w:hAnsi="Arial" w:cs="Arial"/>
                  <w:sz w:val="18"/>
                  <w:szCs w:val="18"/>
                </w:rPr>
                <w:delText>3.32</w:delText>
              </w:r>
            </w:del>
            <w:del w:id="342" w:author="Sharma, Girdhari" w:date="2025-07-23T12:44:00Z"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 – </w:delText>
              </w:r>
            </w:del>
            <w:del w:id="343" w:author="Sharma, Girdhari" w:date="2025-07-23T10:56:00Z">
              <w:r w:rsidDel="00F3183E">
                <w:rPr>
                  <w:rFonts w:ascii="Arial" w:eastAsia="Arial" w:hAnsi="Arial" w:cs="Arial"/>
                  <w:sz w:val="18"/>
                  <w:szCs w:val="18"/>
                </w:rPr>
                <w:delText>18.9</w:delText>
              </w:r>
            </w:del>
          </w:p>
        </w:tc>
        <w:tc>
          <w:tcPr>
            <w:tcW w:w="1303" w:type="dxa"/>
          </w:tcPr>
          <w:p w14:paraId="2D3A6605" w14:textId="6EE94D12" w:rsidR="00D77A94" w:rsidRPr="00DF5F7E" w:rsidDel="0013198C" w:rsidRDefault="00D77A94" w:rsidP="00DF5F7E">
            <w:pPr>
              <w:spacing w:before="74"/>
              <w:ind w:right="122"/>
              <w:rPr>
                <w:del w:id="344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345" w:author="Sharma, Girdhari" w:date="2025-07-23T12:44:00Z"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ND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 </w:delText>
              </w:r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–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 3</w:delText>
              </w:r>
            </w:del>
            <w:del w:id="346" w:author="Sharma, Girdhari" w:date="2025-07-23T11:02:00Z">
              <w:r w:rsidRPr="00DF5F7E" w:rsidDel="00A64AE2">
                <w:rPr>
                  <w:rFonts w:ascii="Arial" w:eastAsia="Arial" w:hAnsi="Arial" w:cs="Arial"/>
                  <w:sz w:val="18"/>
                  <w:szCs w:val="18"/>
                </w:rPr>
                <w:delText>0</w:delText>
              </w:r>
            </w:del>
            <w:del w:id="347" w:author="Sharma, Girdhari" w:date="2025-07-23T12:44:00Z"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.0</w:delText>
              </w:r>
            </w:del>
          </w:p>
        </w:tc>
        <w:tc>
          <w:tcPr>
            <w:tcW w:w="1172" w:type="dxa"/>
          </w:tcPr>
          <w:p w14:paraId="346886B0" w14:textId="78752A5A" w:rsidR="00D77A94" w:rsidRPr="003C0835" w:rsidDel="0013198C" w:rsidRDefault="00981028" w:rsidP="00DF5F7E">
            <w:pPr>
              <w:spacing w:before="74"/>
              <w:ind w:right="122"/>
              <w:rPr>
                <w:del w:id="348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349" w:author="Sharma, Girdhari" w:date="2025-07-23T11:07:00Z">
              <w:r w:rsidDel="00FD3045">
                <w:rPr>
                  <w:rFonts w:ascii="Arial" w:hAnsi="Arial" w:cs="Arial"/>
                  <w:spacing w:val="-1"/>
                  <w:sz w:val="18"/>
                  <w:szCs w:val="18"/>
                </w:rPr>
                <w:delText>1.53</w:delText>
              </w:r>
            </w:del>
            <w:del w:id="350" w:author="Sharma, Girdhari" w:date="2025-07-23T12:44:00Z">
              <w:r w:rsidDel="0013198C">
                <w:rPr>
                  <w:rFonts w:ascii="Arial" w:hAnsi="Arial" w:cs="Arial"/>
                  <w:spacing w:val="-1"/>
                  <w:sz w:val="18"/>
                  <w:szCs w:val="18"/>
                </w:rPr>
                <w:delText xml:space="preserve"> – </w:delText>
              </w:r>
            </w:del>
            <w:del w:id="351" w:author="Sharma, Girdhari" w:date="2025-07-23T11:07:00Z">
              <w:r w:rsidDel="00FD3045">
                <w:rPr>
                  <w:rFonts w:ascii="Arial" w:hAnsi="Arial" w:cs="Arial"/>
                  <w:spacing w:val="-1"/>
                  <w:sz w:val="18"/>
                  <w:szCs w:val="18"/>
                </w:rPr>
                <w:delText>35.8</w:delText>
              </w:r>
            </w:del>
          </w:p>
        </w:tc>
        <w:tc>
          <w:tcPr>
            <w:tcW w:w="1236" w:type="dxa"/>
          </w:tcPr>
          <w:p w14:paraId="2903E29C" w14:textId="41E6B083" w:rsidR="00D77A94" w:rsidRPr="003C0835" w:rsidDel="0013198C" w:rsidRDefault="00D77A94" w:rsidP="00DF5F7E">
            <w:pPr>
              <w:spacing w:before="74"/>
              <w:ind w:right="122"/>
              <w:rPr>
                <w:del w:id="352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647" w:type="dxa"/>
          </w:tcPr>
          <w:p w14:paraId="151937E4" w14:textId="4A0E6822" w:rsidR="00D77A94" w:rsidRPr="003C0835" w:rsidDel="0013198C" w:rsidRDefault="00D77A94" w:rsidP="00DF5F7E">
            <w:pPr>
              <w:spacing w:before="74"/>
              <w:ind w:right="122"/>
              <w:rPr>
                <w:del w:id="353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889" w:type="dxa"/>
          </w:tcPr>
          <w:p w14:paraId="0381E8AB" w14:textId="25BDB253" w:rsidR="00D77A94" w:rsidRPr="003C0835" w:rsidDel="0013198C" w:rsidRDefault="00D77A94" w:rsidP="00DF5F7E">
            <w:pPr>
              <w:spacing w:before="74"/>
              <w:ind w:right="122"/>
              <w:rPr>
                <w:del w:id="354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689" w:type="dxa"/>
          </w:tcPr>
          <w:p w14:paraId="29C79C7F" w14:textId="796EE90C" w:rsidR="00D77A94" w:rsidRPr="003C0835" w:rsidDel="0013198C" w:rsidRDefault="00D77A94" w:rsidP="00DF5F7E">
            <w:pPr>
              <w:spacing w:before="74"/>
              <w:ind w:right="122"/>
              <w:rPr>
                <w:del w:id="355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D77A94" w:rsidRPr="0056090F" w:rsidDel="0013198C" w14:paraId="266B8127" w14:textId="55D9BE0D" w:rsidTr="00DF5F7E">
        <w:trPr>
          <w:del w:id="356" w:author="Sharma, Girdhari" w:date="2025-07-23T12:44:00Z"/>
        </w:trPr>
        <w:tc>
          <w:tcPr>
            <w:tcW w:w="2790" w:type="dxa"/>
          </w:tcPr>
          <w:p w14:paraId="7851117D" w14:textId="04CAB1F6" w:rsidR="00D77A94" w:rsidRPr="00DF5F7E" w:rsidDel="0013198C" w:rsidRDefault="00D77A94" w:rsidP="00DF5F7E">
            <w:pPr>
              <w:spacing w:before="74"/>
              <w:ind w:right="122"/>
              <w:rPr>
                <w:del w:id="357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358" w:author="Sharma, Girdhari" w:date="2025-07-23T12:44:00Z"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>C18:2 (n-6) linoleic acid</w:delText>
              </w:r>
            </w:del>
          </w:p>
        </w:tc>
        <w:tc>
          <w:tcPr>
            <w:tcW w:w="1725" w:type="dxa"/>
          </w:tcPr>
          <w:p w14:paraId="06E83DB7" w14:textId="2707A580" w:rsidR="00D77A94" w:rsidDel="0013198C" w:rsidRDefault="00772DD3" w:rsidP="00D77A94">
            <w:pPr>
              <w:spacing w:before="74"/>
              <w:ind w:right="122"/>
              <w:rPr>
                <w:del w:id="359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360" w:author="Sharma, Girdhari" w:date="2025-07-23T12:44:00Z"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ND – </w:delText>
              </w:r>
            </w:del>
            <w:del w:id="361" w:author="Sharma, Girdhari" w:date="2025-07-23T10:56:00Z">
              <w:r w:rsidDel="00F3183E">
                <w:rPr>
                  <w:rFonts w:ascii="Arial" w:eastAsia="Arial" w:hAnsi="Arial" w:cs="Arial"/>
                  <w:sz w:val="18"/>
                  <w:szCs w:val="18"/>
                </w:rPr>
                <w:delText>0.1</w:delText>
              </w:r>
            </w:del>
          </w:p>
        </w:tc>
        <w:tc>
          <w:tcPr>
            <w:tcW w:w="1303" w:type="dxa"/>
          </w:tcPr>
          <w:p w14:paraId="5918CF23" w14:textId="2615D573" w:rsidR="00D77A94" w:rsidRPr="00DF5F7E" w:rsidDel="0013198C" w:rsidRDefault="00D77A94" w:rsidP="00DF5F7E">
            <w:pPr>
              <w:spacing w:before="74"/>
              <w:ind w:right="122"/>
              <w:rPr>
                <w:del w:id="362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363" w:author="Sharma, Girdhari" w:date="2025-07-23T12:44:00Z"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ND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 </w:delText>
              </w:r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–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 </w:delText>
              </w:r>
            </w:del>
            <w:del w:id="364" w:author="Sharma, Girdhari" w:date="2025-07-23T11:02:00Z">
              <w:r w:rsidRPr="00DF5F7E" w:rsidDel="00A64AE2">
                <w:rPr>
                  <w:rFonts w:ascii="Arial" w:eastAsia="Arial" w:hAnsi="Arial" w:cs="Arial"/>
                  <w:sz w:val="18"/>
                  <w:szCs w:val="18"/>
                </w:rPr>
                <w:delText>8</w:delText>
              </w:r>
            </w:del>
            <w:del w:id="365" w:author="Sharma, Girdhari" w:date="2025-07-23T12:44:00Z"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.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>0</w:delText>
              </w:r>
            </w:del>
          </w:p>
        </w:tc>
        <w:tc>
          <w:tcPr>
            <w:tcW w:w="1172" w:type="dxa"/>
          </w:tcPr>
          <w:p w14:paraId="27CF4CC1" w14:textId="22B670EC" w:rsidR="00D77A94" w:rsidRPr="003C0835" w:rsidDel="0013198C" w:rsidRDefault="00981028" w:rsidP="00DF5F7E">
            <w:pPr>
              <w:spacing w:before="74"/>
              <w:ind w:right="122"/>
              <w:rPr>
                <w:del w:id="366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367" w:author="Sharma, Girdhari" w:date="2025-07-23T12:44:00Z">
              <w:r w:rsidDel="0013198C">
                <w:rPr>
                  <w:rFonts w:ascii="Arial" w:hAnsi="Arial" w:cs="Arial"/>
                  <w:spacing w:val="-1"/>
                  <w:sz w:val="18"/>
                  <w:szCs w:val="18"/>
                </w:rPr>
                <w:delText xml:space="preserve">ND – </w:delText>
              </w:r>
            </w:del>
            <w:del w:id="368" w:author="Sharma, Girdhari" w:date="2025-07-23T11:08:00Z">
              <w:r w:rsidDel="001F5D74">
                <w:rPr>
                  <w:rFonts w:ascii="Arial" w:hAnsi="Arial" w:cs="Arial"/>
                  <w:spacing w:val="-1"/>
                  <w:sz w:val="18"/>
                  <w:szCs w:val="18"/>
                </w:rPr>
                <w:delText>2.5</w:delText>
              </w:r>
            </w:del>
          </w:p>
        </w:tc>
        <w:tc>
          <w:tcPr>
            <w:tcW w:w="1236" w:type="dxa"/>
          </w:tcPr>
          <w:p w14:paraId="56C05630" w14:textId="4C16C8C7" w:rsidR="00D77A94" w:rsidRPr="003C0835" w:rsidDel="0013198C" w:rsidRDefault="00D77A94" w:rsidP="00DF5F7E">
            <w:pPr>
              <w:spacing w:before="74"/>
              <w:ind w:right="122"/>
              <w:rPr>
                <w:del w:id="369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647" w:type="dxa"/>
          </w:tcPr>
          <w:p w14:paraId="2BB7539E" w14:textId="2121593B" w:rsidR="00D77A94" w:rsidRPr="003C0835" w:rsidDel="0013198C" w:rsidRDefault="00D77A94" w:rsidP="00DF5F7E">
            <w:pPr>
              <w:spacing w:before="74"/>
              <w:ind w:right="122"/>
              <w:rPr>
                <w:del w:id="370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889" w:type="dxa"/>
          </w:tcPr>
          <w:p w14:paraId="330FA89E" w14:textId="1768E53B" w:rsidR="00D77A94" w:rsidRPr="003C0835" w:rsidDel="0013198C" w:rsidRDefault="00D77A94" w:rsidP="00DF5F7E">
            <w:pPr>
              <w:spacing w:before="74"/>
              <w:ind w:right="122"/>
              <w:rPr>
                <w:del w:id="371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689" w:type="dxa"/>
          </w:tcPr>
          <w:p w14:paraId="7AC49587" w14:textId="2E2ED623" w:rsidR="00D77A94" w:rsidRPr="003C0835" w:rsidDel="0013198C" w:rsidRDefault="00D77A94" w:rsidP="00DF5F7E">
            <w:pPr>
              <w:spacing w:before="74"/>
              <w:ind w:right="122"/>
              <w:rPr>
                <w:del w:id="372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D77A94" w:rsidRPr="0056090F" w:rsidDel="0013198C" w14:paraId="6C066583" w14:textId="60996DAA" w:rsidTr="00DF5F7E">
        <w:trPr>
          <w:del w:id="373" w:author="Sharma, Girdhari" w:date="2025-07-23T12:44:00Z"/>
        </w:trPr>
        <w:tc>
          <w:tcPr>
            <w:tcW w:w="2790" w:type="dxa"/>
          </w:tcPr>
          <w:p w14:paraId="39075D23" w14:textId="0F45961F" w:rsidR="00D77A94" w:rsidRPr="00DF5F7E" w:rsidDel="0013198C" w:rsidRDefault="00D77A94" w:rsidP="00DF5F7E">
            <w:pPr>
              <w:spacing w:before="74"/>
              <w:ind w:right="122"/>
              <w:rPr>
                <w:del w:id="374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375" w:author="Sharma, Girdhari" w:date="2025-07-23T12:44:00Z"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>C18:3 (n-3) alpha-linolenic acid</w:delText>
              </w:r>
            </w:del>
          </w:p>
        </w:tc>
        <w:tc>
          <w:tcPr>
            <w:tcW w:w="1725" w:type="dxa"/>
          </w:tcPr>
          <w:p w14:paraId="54EC0924" w14:textId="7B9CEA11" w:rsidR="00D77A94" w:rsidDel="0013198C" w:rsidRDefault="0028273F" w:rsidP="00D77A94">
            <w:pPr>
              <w:spacing w:before="74"/>
              <w:ind w:right="122"/>
              <w:rPr>
                <w:del w:id="376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377" w:author="Sharma, Girdhari" w:date="2025-07-23T10:56:00Z">
              <w:r w:rsidDel="00F3183E">
                <w:rPr>
                  <w:rFonts w:ascii="Arial" w:eastAsia="Arial" w:hAnsi="Arial" w:cs="Arial"/>
                  <w:sz w:val="18"/>
                  <w:szCs w:val="18"/>
                </w:rPr>
                <w:delText>ND</w:delText>
              </w:r>
            </w:del>
          </w:p>
        </w:tc>
        <w:tc>
          <w:tcPr>
            <w:tcW w:w="1303" w:type="dxa"/>
          </w:tcPr>
          <w:p w14:paraId="6A8CE8AC" w14:textId="1BA4CDF7" w:rsidR="00D77A94" w:rsidRPr="00DF5F7E" w:rsidDel="0013198C" w:rsidRDefault="00D77A94" w:rsidP="00DF5F7E">
            <w:pPr>
              <w:spacing w:before="74"/>
              <w:ind w:right="122"/>
              <w:rPr>
                <w:del w:id="378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379" w:author="Sharma, Girdhari" w:date="2025-07-23T12:44:00Z"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ND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 </w:delText>
              </w:r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–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 1</w:delText>
              </w:r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.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>0</w:delText>
              </w:r>
            </w:del>
          </w:p>
        </w:tc>
        <w:tc>
          <w:tcPr>
            <w:tcW w:w="1172" w:type="dxa"/>
          </w:tcPr>
          <w:p w14:paraId="3AC700FA" w14:textId="1C7E3155" w:rsidR="00D77A94" w:rsidRPr="003C0835" w:rsidDel="0013198C" w:rsidRDefault="00981028" w:rsidP="00DF5F7E">
            <w:pPr>
              <w:spacing w:before="74"/>
              <w:ind w:right="122"/>
              <w:rPr>
                <w:del w:id="380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381" w:author="Sharma, Girdhari" w:date="2025-07-23T11:08:00Z">
              <w:r w:rsidDel="001F5D74">
                <w:rPr>
                  <w:rFonts w:ascii="Arial" w:hAnsi="Arial" w:cs="Arial"/>
                  <w:spacing w:val="-1"/>
                  <w:sz w:val="18"/>
                  <w:szCs w:val="18"/>
                </w:rPr>
                <w:delText>ND – 0.081</w:delText>
              </w:r>
            </w:del>
          </w:p>
        </w:tc>
        <w:tc>
          <w:tcPr>
            <w:tcW w:w="1236" w:type="dxa"/>
          </w:tcPr>
          <w:p w14:paraId="7F7D3F46" w14:textId="303750FD" w:rsidR="00D77A94" w:rsidRPr="003C0835" w:rsidDel="0013198C" w:rsidRDefault="00D77A94" w:rsidP="00DF5F7E">
            <w:pPr>
              <w:spacing w:before="74"/>
              <w:ind w:right="122"/>
              <w:rPr>
                <w:del w:id="382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647" w:type="dxa"/>
          </w:tcPr>
          <w:p w14:paraId="02F15313" w14:textId="552ABBD9" w:rsidR="00D77A94" w:rsidRPr="003C0835" w:rsidDel="0013198C" w:rsidRDefault="00D77A94" w:rsidP="00DF5F7E">
            <w:pPr>
              <w:spacing w:before="74"/>
              <w:ind w:right="122"/>
              <w:rPr>
                <w:del w:id="383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889" w:type="dxa"/>
          </w:tcPr>
          <w:p w14:paraId="7F0CB014" w14:textId="637547AD" w:rsidR="00D77A94" w:rsidRPr="003C0835" w:rsidDel="0013198C" w:rsidRDefault="00D77A94" w:rsidP="00DF5F7E">
            <w:pPr>
              <w:spacing w:before="74"/>
              <w:ind w:right="122"/>
              <w:rPr>
                <w:del w:id="384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689" w:type="dxa"/>
          </w:tcPr>
          <w:p w14:paraId="24CBE79B" w14:textId="254B9B81" w:rsidR="00D77A94" w:rsidRPr="003C0835" w:rsidDel="0013198C" w:rsidRDefault="00D77A94" w:rsidP="00DF5F7E">
            <w:pPr>
              <w:spacing w:before="74"/>
              <w:ind w:right="122"/>
              <w:rPr>
                <w:del w:id="385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D77A94" w:rsidRPr="0056090F" w:rsidDel="0013198C" w14:paraId="09BDB33C" w14:textId="61C41184" w:rsidTr="00DF5F7E">
        <w:trPr>
          <w:del w:id="386" w:author="Sharma, Girdhari" w:date="2025-07-23T12:44:00Z"/>
        </w:trPr>
        <w:tc>
          <w:tcPr>
            <w:tcW w:w="2790" w:type="dxa"/>
          </w:tcPr>
          <w:p w14:paraId="19195347" w14:textId="1E959E9A" w:rsidR="00D77A94" w:rsidRPr="00DF5F7E" w:rsidDel="0013198C" w:rsidRDefault="00D77A94" w:rsidP="00DF5F7E">
            <w:pPr>
              <w:spacing w:before="74"/>
              <w:ind w:right="122"/>
              <w:rPr>
                <w:del w:id="387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388" w:author="Sharma, Girdhari" w:date="2025-07-23T12:44:00Z"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>C18:3 (n-6) γ-linolenic acid</w:delText>
              </w:r>
            </w:del>
          </w:p>
        </w:tc>
        <w:tc>
          <w:tcPr>
            <w:tcW w:w="1725" w:type="dxa"/>
          </w:tcPr>
          <w:p w14:paraId="1D6F69EC" w14:textId="10E800B6" w:rsidR="00D77A94" w:rsidDel="0013198C" w:rsidRDefault="0028273F" w:rsidP="00D77A94">
            <w:pPr>
              <w:spacing w:before="74"/>
              <w:ind w:right="122"/>
              <w:rPr>
                <w:del w:id="389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390" w:author="Sharma, Girdhari" w:date="2025-07-23T12:44:00Z"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ND – </w:delText>
              </w:r>
            </w:del>
            <w:del w:id="391" w:author="Sharma, Girdhari" w:date="2025-07-23T10:57:00Z">
              <w:r w:rsidDel="00265680">
                <w:rPr>
                  <w:rFonts w:ascii="Arial" w:eastAsia="Arial" w:hAnsi="Arial" w:cs="Arial"/>
                  <w:sz w:val="18"/>
                  <w:szCs w:val="18"/>
                </w:rPr>
                <w:delText>0.8</w:delText>
              </w:r>
            </w:del>
          </w:p>
        </w:tc>
        <w:tc>
          <w:tcPr>
            <w:tcW w:w="1303" w:type="dxa"/>
          </w:tcPr>
          <w:p w14:paraId="7B9C78CC" w14:textId="13B98117" w:rsidR="00D77A94" w:rsidRPr="00DF5F7E" w:rsidDel="0013198C" w:rsidRDefault="00D77A94" w:rsidP="00DF5F7E">
            <w:pPr>
              <w:spacing w:before="74"/>
              <w:ind w:right="122"/>
              <w:rPr>
                <w:del w:id="392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393" w:author="Sharma, Girdhari" w:date="2025-07-23T12:44:00Z"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ND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 - 0</w:delText>
              </w:r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.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>5</w:delText>
              </w:r>
            </w:del>
          </w:p>
        </w:tc>
        <w:tc>
          <w:tcPr>
            <w:tcW w:w="1172" w:type="dxa"/>
          </w:tcPr>
          <w:p w14:paraId="3CD3182E" w14:textId="4E9A0694" w:rsidR="00D77A94" w:rsidRPr="003C0835" w:rsidDel="0013198C" w:rsidRDefault="00981028" w:rsidP="00DF5F7E">
            <w:pPr>
              <w:spacing w:before="74"/>
              <w:ind w:right="122"/>
              <w:rPr>
                <w:del w:id="394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395" w:author="Sharma, Girdhari" w:date="2025-07-23T11:08:00Z">
              <w:r w:rsidDel="001F5D74">
                <w:rPr>
                  <w:rFonts w:ascii="Arial" w:hAnsi="Arial" w:cs="Arial"/>
                  <w:spacing w:val="-1"/>
                  <w:sz w:val="18"/>
                  <w:szCs w:val="18"/>
                </w:rPr>
                <w:delText>ND – 0.114</w:delText>
              </w:r>
            </w:del>
          </w:p>
        </w:tc>
        <w:tc>
          <w:tcPr>
            <w:tcW w:w="1236" w:type="dxa"/>
          </w:tcPr>
          <w:p w14:paraId="0953701C" w14:textId="05FB3097" w:rsidR="00D77A94" w:rsidRPr="003C0835" w:rsidDel="0013198C" w:rsidRDefault="00D77A94" w:rsidP="00DF5F7E">
            <w:pPr>
              <w:spacing w:before="74"/>
              <w:ind w:right="122"/>
              <w:rPr>
                <w:del w:id="396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647" w:type="dxa"/>
          </w:tcPr>
          <w:p w14:paraId="61009C04" w14:textId="1083B5A6" w:rsidR="00D77A94" w:rsidRPr="003C0835" w:rsidDel="0013198C" w:rsidRDefault="00D77A94" w:rsidP="00DF5F7E">
            <w:pPr>
              <w:spacing w:before="74"/>
              <w:ind w:right="122"/>
              <w:rPr>
                <w:del w:id="397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889" w:type="dxa"/>
          </w:tcPr>
          <w:p w14:paraId="6F6E27FB" w14:textId="27DC5BE7" w:rsidR="00D77A94" w:rsidRPr="003C0835" w:rsidDel="0013198C" w:rsidRDefault="00D77A94" w:rsidP="00DF5F7E">
            <w:pPr>
              <w:spacing w:before="74"/>
              <w:ind w:right="122"/>
              <w:rPr>
                <w:del w:id="398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689" w:type="dxa"/>
          </w:tcPr>
          <w:p w14:paraId="7000C2EA" w14:textId="4BBE620B" w:rsidR="00D77A94" w:rsidRPr="003C0835" w:rsidDel="0013198C" w:rsidRDefault="00D77A94" w:rsidP="00DF5F7E">
            <w:pPr>
              <w:spacing w:before="74"/>
              <w:ind w:right="122"/>
              <w:rPr>
                <w:del w:id="399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D77A94" w:rsidRPr="0056090F" w:rsidDel="0013198C" w14:paraId="42497C88" w14:textId="147E5C65" w:rsidTr="00DF5F7E">
        <w:trPr>
          <w:del w:id="400" w:author="Sharma, Girdhari" w:date="2025-07-23T12:44:00Z"/>
        </w:trPr>
        <w:tc>
          <w:tcPr>
            <w:tcW w:w="2790" w:type="dxa"/>
          </w:tcPr>
          <w:p w14:paraId="6FDB00FC" w14:textId="0401EA0A" w:rsidR="00D77A94" w:rsidRPr="00DF5F7E" w:rsidDel="0013198C" w:rsidRDefault="00D77A94" w:rsidP="00DF5F7E">
            <w:pPr>
              <w:spacing w:before="74"/>
              <w:ind w:right="122"/>
              <w:rPr>
                <w:del w:id="401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402" w:author="Sharma, Girdhari" w:date="2025-07-23T12:44:00Z"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>C18:4 (n-3) stearidonic acid</w:delText>
              </w:r>
            </w:del>
          </w:p>
        </w:tc>
        <w:tc>
          <w:tcPr>
            <w:tcW w:w="1725" w:type="dxa"/>
          </w:tcPr>
          <w:p w14:paraId="0A7B9971" w14:textId="587C2646" w:rsidR="00D77A94" w:rsidDel="0013198C" w:rsidRDefault="00D77A94" w:rsidP="00D77A94">
            <w:pPr>
              <w:spacing w:before="74"/>
              <w:ind w:right="122"/>
              <w:rPr>
                <w:del w:id="403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03" w:type="dxa"/>
          </w:tcPr>
          <w:p w14:paraId="3FC1B12B" w14:textId="709A5965" w:rsidR="00D77A94" w:rsidRPr="00DF5F7E" w:rsidDel="0013198C" w:rsidRDefault="00D77A94" w:rsidP="00DF5F7E">
            <w:pPr>
              <w:spacing w:before="74"/>
              <w:ind w:right="122"/>
              <w:rPr>
                <w:del w:id="404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405" w:author="Sharma, Girdhari" w:date="2025-07-23T12:44:00Z"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ND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 </w:delText>
              </w:r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–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 </w:delText>
              </w:r>
            </w:del>
            <w:del w:id="406" w:author="Sharma, Girdhari" w:date="2025-07-23T11:02:00Z">
              <w:r w:rsidRPr="00DF5F7E" w:rsidDel="00F30EF3">
                <w:rPr>
                  <w:rFonts w:ascii="Arial" w:eastAsia="Arial" w:hAnsi="Arial" w:cs="Arial"/>
                  <w:sz w:val="18"/>
                  <w:szCs w:val="18"/>
                </w:rPr>
                <w:delText>0</w:delText>
              </w:r>
              <w:r w:rsidDel="00F30EF3">
                <w:rPr>
                  <w:rFonts w:ascii="Arial" w:eastAsia="Arial" w:hAnsi="Arial" w:cs="Arial"/>
                  <w:sz w:val="18"/>
                  <w:szCs w:val="18"/>
                </w:rPr>
                <w:delText>.</w:delText>
              </w:r>
            </w:del>
            <w:del w:id="407" w:author="Sharma, Girdhari" w:date="2025-07-23T11:03:00Z">
              <w:r w:rsidRPr="00DF5F7E" w:rsidDel="00F30EF3">
                <w:rPr>
                  <w:rFonts w:ascii="Arial" w:eastAsia="Arial" w:hAnsi="Arial" w:cs="Arial"/>
                  <w:sz w:val="18"/>
                  <w:szCs w:val="18"/>
                </w:rPr>
                <w:delText>5</w:delText>
              </w:r>
            </w:del>
          </w:p>
        </w:tc>
        <w:tc>
          <w:tcPr>
            <w:tcW w:w="1172" w:type="dxa"/>
          </w:tcPr>
          <w:p w14:paraId="04B68E93" w14:textId="6C646DED" w:rsidR="00D77A94" w:rsidRPr="003C0835" w:rsidDel="0013198C" w:rsidRDefault="00D77A94" w:rsidP="00DF5F7E">
            <w:pPr>
              <w:spacing w:before="74"/>
              <w:ind w:right="122"/>
              <w:rPr>
                <w:del w:id="408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236" w:type="dxa"/>
          </w:tcPr>
          <w:p w14:paraId="6A88499C" w14:textId="63DA0F36" w:rsidR="00D77A94" w:rsidRPr="003C0835" w:rsidDel="0013198C" w:rsidRDefault="00D77A94" w:rsidP="00DF5F7E">
            <w:pPr>
              <w:spacing w:before="74"/>
              <w:ind w:right="122"/>
              <w:rPr>
                <w:del w:id="409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647" w:type="dxa"/>
          </w:tcPr>
          <w:p w14:paraId="097CC5F5" w14:textId="3F867D08" w:rsidR="00D77A94" w:rsidRPr="003C0835" w:rsidDel="0013198C" w:rsidRDefault="00D77A94" w:rsidP="00DF5F7E">
            <w:pPr>
              <w:spacing w:before="74"/>
              <w:ind w:right="122"/>
              <w:rPr>
                <w:del w:id="410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889" w:type="dxa"/>
          </w:tcPr>
          <w:p w14:paraId="12C30B25" w14:textId="257783C2" w:rsidR="00D77A94" w:rsidRPr="003C0835" w:rsidDel="0013198C" w:rsidRDefault="00D77A94" w:rsidP="00DF5F7E">
            <w:pPr>
              <w:spacing w:before="74"/>
              <w:ind w:right="122"/>
              <w:rPr>
                <w:del w:id="411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689" w:type="dxa"/>
          </w:tcPr>
          <w:p w14:paraId="5F8F3453" w14:textId="750679DF" w:rsidR="00D77A94" w:rsidRPr="003C0835" w:rsidDel="0013198C" w:rsidRDefault="00D77A94" w:rsidP="00DF5F7E">
            <w:pPr>
              <w:spacing w:before="74"/>
              <w:ind w:right="122"/>
              <w:rPr>
                <w:del w:id="412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D77A94" w:rsidRPr="0056090F" w:rsidDel="0013198C" w14:paraId="72DED6D0" w14:textId="0E45477C" w:rsidTr="00DF5F7E">
        <w:trPr>
          <w:del w:id="413" w:author="Sharma, Girdhari" w:date="2025-07-23T12:44:00Z"/>
        </w:trPr>
        <w:tc>
          <w:tcPr>
            <w:tcW w:w="2790" w:type="dxa"/>
          </w:tcPr>
          <w:p w14:paraId="6CB7CEA2" w14:textId="1E189AA3" w:rsidR="00D77A94" w:rsidRPr="00DF5F7E" w:rsidDel="0013198C" w:rsidRDefault="00D77A94" w:rsidP="00DF5F7E">
            <w:pPr>
              <w:spacing w:before="74"/>
              <w:ind w:right="122"/>
              <w:rPr>
                <w:del w:id="414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415" w:author="Sharma, Girdhari" w:date="2025-07-23T12:44:00Z"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>C20:0 arachidic acid</w:delText>
              </w:r>
            </w:del>
          </w:p>
        </w:tc>
        <w:tc>
          <w:tcPr>
            <w:tcW w:w="1725" w:type="dxa"/>
          </w:tcPr>
          <w:p w14:paraId="6D7C3C5F" w14:textId="150617B2" w:rsidR="00D77A94" w:rsidDel="0013198C" w:rsidRDefault="0028273F" w:rsidP="00D77A94">
            <w:pPr>
              <w:spacing w:before="74"/>
              <w:ind w:right="122"/>
              <w:rPr>
                <w:del w:id="416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417" w:author="Sharma, Girdhari" w:date="2025-07-23T12:44:00Z"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ND – 0.</w:delText>
              </w:r>
            </w:del>
            <w:del w:id="418" w:author="Sharma, Girdhari" w:date="2025-07-23T10:57:00Z">
              <w:r w:rsidDel="00265680">
                <w:rPr>
                  <w:rFonts w:ascii="Arial" w:eastAsia="Arial" w:hAnsi="Arial" w:cs="Arial"/>
                  <w:sz w:val="18"/>
                  <w:szCs w:val="18"/>
                </w:rPr>
                <w:delText>1</w:delText>
              </w:r>
            </w:del>
            <w:del w:id="419" w:author="Sharma, Girdhari" w:date="2025-07-23T12:44:00Z"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4</w:delText>
              </w:r>
            </w:del>
          </w:p>
        </w:tc>
        <w:tc>
          <w:tcPr>
            <w:tcW w:w="1303" w:type="dxa"/>
          </w:tcPr>
          <w:p w14:paraId="627F0706" w14:textId="40F96D1F" w:rsidR="00D77A94" w:rsidRPr="00DF5F7E" w:rsidDel="0013198C" w:rsidRDefault="00D77A94" w:rsidP="00DF5F7E">
            <w:pPr>
              <w:spacing w:before="74"/>
              <w:ind w:right="122"/>
              <w:rPr>
                <w:del w:id="420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421" w:author="Sharma, Girdhari" w:date="2025-07-23T12:44:00Z"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ND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 </w:delText>
              </w:r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–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 </w:delText>
              </w:r>
            </w:del>
            <w:del w:id="422" w:author="Sharma, Girdhari" w:date="2025-07-23T11:03:00Z">
              <w:r w:rsidRPr="00DF5F7E" w:rsidDel="00F30EF3">
                <w:rPr>
                  <w:rFonts w:ascii="Arial" w:eastAsia="Arial" w:hAnsi="Arial" w:cs="Arial"/>
                  <w:sz w:val="18"/>
                  <w:szCs w:val="18"/>
                </w:rPr>
                <w:delText>0</w:delText>
              </w:r>
              <w:r w:rsidDel="00F30EF3">
                <w:rPr>
                  <w:rFonts w:ascii="Arial" w:eastAsia="Arial" w:hAnsi="Arial" w:cs="Arial"/>
                  <w:sz w:val="18"/>
                  <w:szCs w:val="18"/>
                </w:rPr>
                <w:delText>.</w:delText>
              </w:r>
              <w:r w:rsidRPr="00DF5F7E" w:rsidDel="00F30EF3">
                <w:rPr>
                  <w:rFonts w:ascii="Arial" w:eastAsia="Arial" w:hAnsi="Arial" w:cs="Arial"/>
                  <w:sz w:val="18"/>
                  <w:szCs w:val="18"/>
                </w:rPr>
                <w:delText>5</w:delText>
              </w:r>
            </w:del>
          </w:p>
        </w:tc>
        <w:tc>
          <w:tcPr>
            <w:tcW w:w="1172" w:type="dxa"/>
          </w:tcPr>
          <w:p w14:paraId="3E3D59DB" w14:textId="3BDC0598" w:rsidR="00D77A94" w:rsidRPr="003C0835" w:rsidDel="0013198C" w:rsidRDefault="00C72094" w:rsidP="00DF5F7E">
            <w:pPr>
              <w:spacing w:before="74"/>
              <w:ind w:right="122"/>
              <w:rPr>
                <w:del w:id="423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424" w:author="Sharma, Girdhari" w:date="2025-07-23T11:08:00Z">
              <w:r w:rsidDel="001F5D74">
                <w:rPr>
                  <w:rFonts w:ascii="Arial" w:hAnsi="Arial" w:cs="Arial"/>
                  <w:spacing w:val="-1"/>
                  <w:sz w:val="18"/>
                  <w:szCs w:val="18"/>
                </w:rPr>
                <w:delText>0.305 – 0.4</w:delText>
              </w:r>
            </w:del>
          </w:p>
        </w:tc>
        <w:tc>
          <w:tcPr>
            <w:tcW w:w="1236" w:type="dxa"/>
          </w:tcPr>
          <w:p w14:paraId="52ACF6E2" w14:textId="02CF6F11" w:rsidR="00D77A94" w:rsidRPr="003C0835" w:rsidDel="0013198C" w:rsidRDefault="00D77A94" w:rsidP="00DF5F7E">
            <w:pPr>
              <w:spacing w:before="74"/>
              <w:ind w:right="122"/>
              <w:rPr>
                <w:del w:id="425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647" w:type="dxa"/>
          </w:tcPr>
          <w:p w14:paraId="50880B26" w14:textId="6AE4804B" w:rsidR="00D77A94" w:rsidRPr="003C0835" w:rsidDel="0013198C" w:rsidRDefault="00D77A94" w:rsidP="00DF5F7E">
            <w:pPr>
              <w:spacing w:before="74"/>
              <w:ind w:right="122"/>
              <w:rPr>
                <w:del w:id="426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889" w:type="dxa"/>
          </w:tcPr>
          <w:p w14:paraId="0E20A2D9" w14:textId="5B1AA207" w:rsidR="00D77A94" w:rsidRPr="003C0835" w:rsidDel="0013198C" w:rsidRDefault="00D77A94" w:rsidP="00DF5F7E">
            <w:pPr>
              <w:spacing w:before="74"/>
              <w:ind w:right="122"/>
              <w:rPr>
                <w:del w:id="427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689" w:type="dxa"/>
          </w:tcPr>
          <w:p w14:paraId="151423D8" w14:textId="27C6BCCA" w:rsidR="00D77A94" w:rsidRPr="003C0835" w:rsidDel="0013198C" w:rsidRDefault="00D77A94" w:rsidP="00DF5F7E">
            <w:pPr>
              <w:spacing w:before="74"/>
              <w:ind w:right="122"/>
              <w:rPr>
                <w:del w:id="428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D77A94" w:rsidRPr="0056090F" w:rsidDel="0013198C" w14:paraId="4E670EF0" w14:textId="5704323E" w:rsidTr="00DF5F7E">
        <w:trPr>
          <w:del w:id="429" w:author="Sharma, Girdhari" w:date="2025-07-23T12:44:00Z"/>
        </w:trPr>
        <w:tc>
          <w:tcPr>
            <w:tcW w:w="2790" w:type="dxa"/>
          </w:tcPr>
          <w:p w14:paraId="1D7E3672" w14:textId="40166AFF" w:rsidR="00D77A94" w:rsidRPr="00DF5F7E" w:rsidDel="0013198C" w:rsidRDefault="00D77A94" w:rsidP="00DF5F7E">
            <w:pPr>
              <w:spacing w:before="74"/>
              <w:ind w:right="122"/>
              <w:rPr>
                <w:del w:id="430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431" w:author="Sharma, Girdhari" w:date="2025-07-23T12:44:00Z"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>C20:1 eicosenoic acid (isomer not specified)</w:delText>
              </w:r>
            </w:del>
          </w:p>
        </w:tc>
        <w:tc>
          <w:tcPr>
            <w:tcW w:w="1725" w:type="dxa"/>
          </w:tcPr>
          <w:p w14:paraId="1FC88E8E" w14:textId="37137C4C" w:rsidR="00D77A94" w:rsidDel="0013198C" w:rsidRDefault="00D77A94" w:rsidP="00D77A94">
            <w:pPr>
              <w:spacing w:before="74"/>
              <w:ind w:right="122"/>
              <w:rPr>
                <w:del w:id="432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03" w:type="dxa"/>
          </w:tcPr>
          <w:p w14:paraId="0DFB76DA" w14:textId="01944A47" w:rsidR="00D77A94" w:rsidRPr="00DF5F7E" w:rsidDel="0013198C" w:rsidRDefault="00D77A94" w:rsidP="00DF5F7E">
            <w:pPr>
              <w:spacing w:before="74"/>
              <w:ind w:right="122"/>
              <w:rPr>
                <w:del w:id="433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434" w:author="Sharma, Girdhari" w:date="2025-07-23T11:03:00Z">
              <w:r w:rsidDel="00D25865">
                <w:rPr>
                  <w:rFonts w:ascii="Arial" w:eastAsia="Arial" w:hAnsi="Arial" w:cs="Arial"/>
                  <w:sz w:val="18"/>
                  <w:szCs w:val="18"/>
                </w:rPr>
                <w:delText>ND</w:delText>
              </w:r>
              <w:r w:rsidRPr="00DF5F7E" w:rsidDel="00D25865">
                <w:rPr>
                  <w:rFonts w:ascii="Arial" w:eastAsia="Arial" w:hAnsi="Arial" w:cs="Arial"/>
                  <w:sz w:val="18"/>
                  <w:szCs w:val="18"/>
                </w:rPr>
                <w:delText xml:space="preserve"> </w:delText>
              </w:r>
              <w:r w:rsidDel="00D25865">
                <w:rPr>
                  <w:rFonts w:ascii="Arial" w:eastAsia="Arial" w:hAnsi="Arial" w:cs="Arial"/>
                  <w:sz w:val="18"/>
                  <w:szCs w:val="18"/>
                </w:rPr>
                <w:delText>–</w:delText>
              </w:r>
              <w:r w:rsidRPr="00DF5F7E" w:rsidDel="00D25865">
                <w:rPr>
                  <w:rFonts w:ascii="Arial" w:eastAsia="Arial" w:hAnsi="Arial" w:cs="Arial"/>
                  <w:sz w:val="18"/>
                  <w:szCs w:val="18"/>
                </w:rPr>
                <w:delText xml:space="preserve"> 0</w:delText>
              </w:r>
              <w:r w:rsidDel="00D25865">
                <w:rPr>
                  <w:rFonts w:ascii="Arial" w:eastAsia="Arial" w:hAnsi="Arial" w:cs="Arial"/>
                  <w:sz w:val="18"/>
                  <w:szCs w:val="18"/>
                </w:rPr>
                <w:delText>.</w:delText>
              </w:r>
              <w:r w:rsidRPr="00DF5F7E" w:rsidDel="00D25865">
                <w:rPr>
                  <w:rFonts w:ascii="Arial" w:eastAsia="Arial" w:hAnsi="Arial" w:cs="Arial"/>
                  <w:sz w:val="18"/>
                  <w:szCs w:val="18"/>
                </w:rPr>
                <w:delText>2</w:delText>
              </w:r>
            </w:del>
          </w:p>
        </w:tc>
        <w:tc>
          <w:tcPr>
            <w:tcW w:w="1172" w:type="dxa"/>
          </w:tcPr>
          <w:p w14:paraId="030B4EF5" w14:textId="30F23107" w:rsidR="00D77A94" w:rsidRPr="003C0835" w:rsidDel="0013198C" w:rsidRDefault="00D77A94" w:rsidP="00DF5F7E">
            <w:pPr>
              <w:spacing w:before="74"/>
              <w:ind w:right="122"/>
              <w:rPr>
                <w:del w:id="435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236" w:type="dxa"/>
          </w:tcPr>
          <w:p w14:paraId="63E0C499" w14:textId="564FABF7" w:rsidR="00D77A94" w:rsidRPr="003C0835" w:rsidDel="0013198C" w:rsidRDefault="00D77A94" w:rsidP="00DF5F7E">
            <w:pPr>
              <w:spacing w:before="74"/>
              <w:ind w:right="122"/>
              <w:rPr>
                <w:del w:id="436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647" w:type="dxa"/>
          </w:tcPr>
          <w:p w14:paraId="40E3193F" w14:textId="49850094" w:rsidR="00D77A94" w:rsidRPr="003C0835" w:rsidDel="0013198C" w:rsidRDefault="00D77A94" w:rsidP="00DF5F7E">
            <w:pPr>
              <w:spacing w:before="74"/>
              <w:ind w:right="122"/>
              <w:rPr>
                <w:del w:id="437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889" w:type="dxa"/>
          </w:tcPr>
          <w:p w14:paraId="634C5370" w14:textId="0E7407D5" w:rsidR="00D77A94" w:rsidRPr="003C0835" w:rsidDel="0013198C" w:rsidRDefault="00D77A94" w:rsidP="00DF5F7E">
            <w:pPr>
              <w:spacing w:before="74"/>
              <w:ind w:right="122"/>
              <w:rPr>
                <w:del w:id="438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689" w:type="dxa"/>
          </w:tcPr>
          <w:p w14:paraId="0229C975" w14:textId="145D3698" w:rsidR="00D77A94" w:rsidRPr="003C0835" w:rsidDel="0013198C" w:rsidRDefault="00D77A94" w:rsidP="00DF5F7E">
            <w:pPr>
              <w:spacing w:before="74"/>
              <w:ind w:right="122"/>
              <w:rPr>
                <w:del w:id="439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D77A94" w:rsidRPr="0056090F" w:rsidDel="0013198C" w14:paraId="10B79C4D" w14:textId="5BD0D756" w:rsidTr="00DF5F7E">
        <w:trPr>
          <w:del w:id="440" w:author="Sharma, Girdhari" w:date="2025-07-23T12:44:00Z"/>
        </w:trPr>
        <w:tc>
          <w:tcPr>
            <w:tcW w:w="2790" w:type="dxa"/>
          </w:tcPr>
          <w:p w14:paraId="14105F93" w14:textId="78E06758" w:rsidR="00D77A94" w:rsidRPr="00DF5F7E" w:rsidDel="0013198C" w:rsidRDefault="00D77A94" w:rsidP="00DF5F7E">
            <w:pPr>
              <w:spacing w:before="74"/>
              <w:ind w:right="122"/>
              <w:rPr>
                <w:del w:id="441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442" w:author="Sharma, Girdhari" w:date="2025-07-23T12:44:00Z"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>C20:1 (n-9) eicosenoic acid</w:delText>
              </w:r>
            </w:del>
          </w:p>
        </w:tc>
        <w:tc>
          <w:tcPr>
            <w:tcW w:w="1725" w:type="dxa"/>
          </w:tcPr>
          <w:p w14:paraId="6E0FBF79" w14:textId="3AB56CCC" w:rsidR="00D77A94" w:rsidDel="0013198C" w:rsidRDefault="00816CEE" w:rsidP="00D77A94">
            <w:pPr>
              <w:spacing w:before="74"/>
              <w:ind w:right="122"/>
              <w:rPr>
                <w:del w:id="443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444" w:author="Sharma, Girdhari" w:date="2025-07-23T12:44:00Z"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ND</w:delText>
              </w:r>
            </w:del>
          </w:p>
        </w:tc>
        <w:tc>
          <w:tcPr>
            <w:tcW w:w="1303" w:type="dxa"/>
          </w:tcPr>
          <w:p w14:paraId="532F5495" w14:textId="61EDB914" w:rsidR="00D77A94" w:rsidRPr="00DF5F7E" w:rsidDel="0013198C" w:rsidRDefault="00D77A94" w:rsidP="00DF5F7E">
            <w:pPr>
              <w:spacing w:before="74"/>
              <w:ind w:right="122"/>
              <w:rPr>
                <w:del w:id="445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446" w:author="Sharma, Girdhari" w:date="2025-07-23T12:44:00Z"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ND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 </w:delText>
              </w:r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–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 0</w:delText>
              </w:r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.</w:delText>
              </w:r>
            </w:del>
            <w:del w:id="447" w:author="Sharma, Girdhari" w:date="2025-07-23T11:03:00Z">
              <w:r w:rsidRPr="00DF5F7E" w:rsidDel="00D25865">
                <w:rPr>
                  <w:rFonts w:ascii="Arial" w:eastAsia="Arial" w:hAnsi="Arial" w:cs="Arial"/>
                  <w:sz w:val="18"/>
                  <w:szCs w:val="18"/>
                </w:rPr>
                <w:delText>1</w:delText>
              </w:r>
            </w:del>
          </w:p>
        </w:tc>
        <w:tc>
          <w:tcPr>
            <w:tcW w:w="1172" w:type="dxa"/>
          </w:tcPr>
          <w:p w14:paraId="59CCAB39" w14:textId="77E21957" w:rsidR="00D77A94" w:rsidRPr="003C0835" w:rsidDel="0013198C" w:rsidRDefault="00CB7912" w:rsidP="00DF5F7E">
            <w:pPr>
              <w:spacing w:before="74"/>
              <w:ind w:right="122"/>
              <w:rPr>
                <w:del w:id="448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449" w:author="Sharma, Girdhari" w:date="2025-07-23T11:08:00Z">
              <w:r w:rsidDel="004D5A56">
                <w:rPr>
                  <w:rFonts w:ascii="Arial" w:hAnsi="Arial" w:cs="Arial"/>
                  <w:spacing w:val="-1"/>
                  <w:sz w:val="18"/>
                  <w:szCs w:val="18"/>
                </w:rPr>
                <w:delText>ND – 0.1</w:delText>
              </w:r>
            </w:del>
          </w:p>
        </w:tc>
        <w:tc>
          <w:tcPr>
            <w:tcW w:w="1236" w:type="dxa"/>
          </w:tcPr>
          <w:p w14:paraId="1BD19468" w14:textId="2EACE117" w:rsidR="00D77A94" w:rsidRPr="003C0835" w:rsidDel="0013198C" w:rsidRDefault="00D77A94" w:rsidP="00DF5F7E">
            <w:pPr>
              <w:spacing w:before="74"/>
              <w:ind w:right="122"/>
              <w:rPr>
                <w:del w:id="450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647" w:type="dxa"/>
          </w:tcPr>
          <w:p w14:paraId="5237266F" w14:textId="01EE1116" w:rsidR="00D77A94" w:rsidRPr="003C0835" w:rsidDel="0013198C" w:rsidRDefault="00D77A94" w:rsidP="00DF5F7E">
            <w:pPr>
              <w:spacing w:before="74"/>
              <w:ind w:right="122"/>
              <w:rPr>
                <w:del w:id="451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889" w:type="dxa"/>
          </w:tcPr>
          <w:p w14:paraId="28CA4332" w14:textId="77960135" w:rsidR="00D77A94" w:rsidRPr="003C0835" w:rsidDel="0013198C" w:rsidRDefault="00D77A94" w:rsidP="00DF5F7E">
            <w:pPr>
              <w:spacing w:before="74"/>
              <w:ind w:right="122"/>
              <w:rPr>
                <w:del w:id="452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689" w:type="dxa"/>
          </w:tcPr>
          <w:p w14:paraId="7280AAF4" w14:textId="02312DEC" w:rsidR="00D77A94" w:rsidRPr="003C0835" w:rsidDel="0013198C" w:rsidRDefault="00D77A94" w:rsidP="00DF5F7E">
            <w:pPr>
              <w:spacing w:before="74"/>
              <w:ind w:right="122"/>
              <w:rPr>
                <w:del w:id="453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D77A94" w:rsidRPr="0056090F" w:rsidDel="0013198C" w14:paraId="569CCF44" w14:textId="7E3F4749" w:rsidTr="00DF5F7E">
        <w:trPr>
          <w:del w:id="454" w:author="Sharma, Girdhari" w:date="2025-07-23T12:44:00Z"/>
        </w:trPr>
        <w:tc>
          <w:tcPr>
            <w:tcW w:w="2790" w:type="dxa"/>
          </w:tcPr>
          <w:p w14:paraId="0C167A71" w14:textId="3F0ED3D6" w:rsidR="00D77A94" w:rsidRPr="00DF5F7E" w:rsidDel="0013198C" w:rsidRDefault="00D77A94" w:rsidP="00DF5F7E">
            <w:pPr>
              <w:spacing w:before="74"/>
              <w:ind w:right="122"/>
              <w:rPr>
                <w:del w:id="455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456" w:author="Sharma, Girdhari" w:date="2025-07-23T12:44:00Z"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>C20:1 (n-11) eicosenoic acid</w:delText>
              </w:r>
            </w:del>
          </w:p>
        </w:tc>
        <w:tc>
          <w:tcPr>
            <w:tcW w:w="1725" w:type="dxa"/>
          </w:tcPr>
          <w:p w14:paraId="506DFD41" w14:textId="36E18FE2" w:rsidR="00D77A94" w:rsidDel="0013198C" w:rsidRDefault="00D77A94" w:rsidP="00D77A94">
            <w:pPr>
              <w:spacing w:before="74"/>
              <w:ind w:right="122"/>
              <w:rPr>
                <w:del w:id="457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03" w:type="dxa"/>
          </w:tcPr>
          <w:p w14:paraId="5563F5F3" w14:textId="0659B476" w:rsidR="00D77A94" w:rsidRPr="00DF5F7E" w:rsidDel="0013198C" w:rsidRDefault="00D77A94" w:rsidP="00DF5F7E">
            <w:pPr>
              <w:spacing w:before="74"/>
              <w:ind w:right="122"/>
              <w:rPr>
                <w:del w:id="458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459" w:author="Sharma, Girdhari" w:date="2025-07-23T11:03:00Z">
              <w:r w:rsidDel="00D25865">
                <w:rPr>
                  <w:rFonts w:ascii="Arial" w:eastAsia="Arial" w:hAnsi="Arial" w:cs="Arial"/>
                  <w:sz w:val="18"/>
                  <w:szCs w:val="18"/>
                </w:rPr>
                <w:delText>ND</w:delText>
              </w:r>
              <w:r w:rsidRPr="00DF5F7E" w:rsidDel="00D25865">
                <w:rPr>
                  <w:rFonts w:ascii="Arial" w:eastAsia="Arial" w:hAnsi="Arial" w:cs="Arial"/>
                  <w:sz w:val="18"/>
                  <w:szCs w:val="18"/>
                </w:rPr>
                <w:delText xml:space="preserve"> </w:delText>
              </w:r>
              <w:r w:rsidDel="00D25865">
                <w:rPr>
                  <w:rFonts w:ascii="Arial" w:eastAsia="Arial" w:hAnsi="Arial" w:cs="Arial"/>
                  <w:sz w:val="18"/>
                  <w:szCs w:val="18"/>
                </w:rPr>
                <w:delText>–</w:delText>
              </w:r>
              <w:r w:rsidRPr="00DF5F7E" w:rsidDel="00D25865">
                <w:rPr>
                  <w:rFonts w:ascii="Arial" w:eastAsia="Arial" w:hAnsi="Arial" w:cs="Arial"/>
                  <w:sz w:val="18"/>
                  <w:szCs w:val="18"/>
                </w:rPr>
                <w:delText xml:space="preserve"> 0</w:delText>
              </w:r>
              <w:r w:rsidDel="00D25865">
                <w:rPr>
                  <w:rFonts w:ascii="Arial" w:eastAsia="Arial" w:hAnsi="Arial" w:cs="Arial"/>
                  <w:sz w:val="18"/>
                  <w:szCs w:val="18"/>
                </w:rPr>
                <w:delText>.</w:delText>
              </w:r>
              <w:r w:rsidRPr="00DF5F7E" w:rsidDel="00D25865">
                <w:rPr>
                  <w:rFonts w:ascii="Arial" w:eastAsia="Arial" w:hAnsi="Arial" w:cs="Arial"/>
                  <w:sz w:val="18"/>
                  <w:szCs w:val="18"/>
                </w:rPr>
                <w:delText>1</w:delText>
              </w:r>
            </w:del>
          </w:p>
        </w:tc>
        <w:tc>
          <w:tcPr>
            <w:tcW w:w="1172" w:type="dxa"/>
          </w:tcPr>
          <w:p w14:paraId="76DF4E41" w14:textId="3A6CC0CD" w:rsidR="00D77A94" w:rsidRPr="003C0835" w:rsidDel="0013198C" w:rsidRDefault="00D77A94" w:rsidP="00DF5F7E">
            <w:pPr>
              <w:spacing w:before="74"/>
              <w:ind w:right="122"/>
              <w:rPr>
                <w:del w:id="460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236" w:type="dxa"/>
          </w:tcPr>
          <w:p w14:paraId="6FCA11CA" w14:textId="792D3935" w:rsidR="00D77A94" w:rsidRPr="003C0835" w:rsidDel="0013198C" w:rsidRDefault="00D77A94" w:rsidP="00DF5F7E">
            <w:pPr>
              <w:spacing w:before="74"/>
              <w:ind w:right="122"/>
              <w:rPr>
                <w:del w:id="461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647" w:type="dxa"/>
          </w:tcPr>
          <w:p w14:paraId="36196E17" w14:textId="56F8A40F" w:rsidR="00D77A94" w:rsidRPr="003C0835" w:rsidDel="0013198C" w:rsidRDefault="00D77A94" w:rsidP="00DF5F7E">
            <w:pPr>
              <w:spacing w:before="74"/>
              <w:ind w:right="122"/>
              <w:rPr>
                <w:del w:id="462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889" w:type="dxa"/>
          </w:tcPr>
          <w:p w14:paraId="08A13E01" w14:textId="1BBAAC64" w:rsidR="00D77A94" w:rsidRPr="003C0835" w:rsidDel="0013198C" w:rsidRDefault="00D77A94" w:rsidP="00DF5F7E">
            <w:pPr>
              <w:spacing w:before="74"/>
              <w:ind w:right="122"/>
              <w:rPr>
                <w:del w:id="463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689" w:type="dxa"/>
          </w:tcPr>
          <w:p w14:paraId="2CD45114" w14:textId="6374431B" w:rsidR="00D77A94" w:rsidRPr="003C0835" w:rsidDel="0013198C" w:rsidRDefault="00D77A94" w:rsidP="00DF5F7E">
            <w:pPr>
              <w:spacing w:before="74"/>
              <w:ind w:right="122"/>
              <w:rPr>
                <w:del w:id="464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D77A94" w:rsidRPr="0056090F" w:rsidDel="0013198C" w14:paraId="23A7000B" w14:textId="31A55300" w:rsidTr="00DF5F7E">
        <w:trPr>
          <w:del w:id="465" w:author="Sharma, Girdhari" w:date="2025-07-23T12:44:00Z"/>
        </w:trPr>
        <w:tc>
          <w:tcPr>
            <w:tcW w:w="2790" w:type="dxa"/>
          </w:tcPr>
          <w:p w14:paraId="0CBA5B6F" w14:textId="5C3BC7EA" w:rsidR="00D77A94" w:rsidRPr="00DF5F7E" w:rsidDel="0013198C" w:rsidRDefault="00D77A94" w:rsidP="00DF5F7E">
            <w:pPr>
              <w:spacing w:before="74"/>
              <w:ind w:right="122"/>
              <w:rPr>
                <w:del w:id="466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467" w:author="Sharma, Girdhari" w:date="2025-07-23T12:44:00Z"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>C20:4 (n-6) arachidonic acid</w:delText>
              </w:r>
            </w:del>
          </w:p>
        </w:tc>
        <w:tc>
          <w:tcPr>
            <w:tcW w:w="1725" w:type="dxa"/>
          </w:tcPr>
          <w:p w14:paraId="5B27A6C0" w14:textId="7C714DF9" w:rsidR="00D77A94" w:rsidDel="0013198C" w:rsidRDefault="00816CEE" w:rsidP="00D77A94">
            <w:pPr>
              <w:spacing w:before="74"/>
              <w:ind w:right="122"/>
              <w:rPr>
                <w:del w:id="468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469" w:author="Sharma, Girdhari" w:date="2025-07-23T10:58:00Z">
              <w:r w:rsidDel="00FF3D58">
                <w:rPr>
                  <w:rFonts w:ascii="Arial" w:eastAsia="Arial" w:hAnsi="Arial" w:cs="Arial"/>
                  <w:sz w:val="18"/>
                  <w:szCs w:val="18"/>
                </w:rPr>
                <w:delText>ND</w:delText>
              </w:r>
            </w:del>
          </w:p>
        </w:tc>
        <w:tc>
          <w:tcPr>
            <w:tcW w:w="1303" w:type="dxa"/>
          </w:tcPr>
          <w:p w14:paraId="64527701" w14:textId="5037203A" w:rsidR="00D77A94" w:rsidRPr="00DF5F7E" w:rsidDel="0013198C" w:rsidRDefault="00D77A94" w:rsidP="00DF5F7E">
            <w:pPr>
              <w:spacing w:before="74"/>
              <w:ind w:right="122"/>
              <w:rPr>
                <w:del w:id="470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471" w:author="Sharma, Girdhari" w:date="2025-07-23T12:44:00Z"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ND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 </w:delText>
              </w:r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–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 </w:delText>
              </w:r>
              <w:r w:rsidR="00B224EE" w:rsidDel="0013198C">
                <w:rPr>
                  <w:rFonts w:ascii="Arial" w:eastAsia="Arial" w:hAnsi="Arial" w:cs="Arial"/>
                  <w:sz w:val="18"/>
                  <w:szCs w:val="18"/>
                </w:rPr>
                <w:delText>3.5</w:delText>
              </w:r>
            </w:del>
          </w:p>
        </w:tc>
        <w:tc>
          <w:tcPr>
            <w:tcW w:w="1172" w:type="dxa"/>
          </w:tcPr>
          <w:p w14:paraId="4AAC5EB8" w14:textId="60EEA94A" w:rsidR="00D77A94" w:rsidRPr="003C0835" w:rsidDel="0013198C" w:rsidRDefault="00CB7912" w:rsidP="00DF5F7E">
            <w:pPr>
              <w:spacing w:before="74"/>
              <w:ind w:right="122"/>
              <w:rPr>
                <w:del w:id="472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473" w:author="Sharma, Girdhari" w:date="2025-07-23T11:08:00Z">
              <w:r w:rsidDel="004D5A56">
                <w:rPr>
                  <w:rFonts w:ascii="Arial" w:hAnsi="Arial" w:cs="Arial"/>
                  <w:spacing w:val="-1"/>
                  <w:sz w:val="18"/>
                  <w:szCs w:val="18"/>
                </w:rPr>
                <w:delText>0.92</w:delText>
              </w:r>
            </w:del>
            <w:del w:id="474" w:author="Sharma, Girdhari" w:date="2025-07-23T12:44:00Z">
              <w:r w:rsidDel="0013198C">
                <w:rPr>
                  <w:rFonts w:ascii="Arial" w:hAnsi="Arial" w:cs="Arial"/>
                  <w:spacing w:val="-1"/>
                  <w:sz w:val="18"/>
                  <w:szCs w:val="18"/>
                </w:rPr>
                <w:delText xml:space="preserve"> – 3.5</w:delText>
              </w:r>
            </w:del>
          </w:p>
        </w:tc>
        <w:tc>
          <w:tcPr>
            <w:tcW w:w="1236" w:type="dxa"/>
          </w:tcPr>
          <w:p w14:paraId="51BA8E43" w14:textId="6607075A" w:rsidR="00D77A94" w:rsidRPr="003C0835" w:rsidDel="0013198C" w:rsidRDefault="00F70A60" w:rsidP="00DF5F7E">
            <w:pPr>
              <w:spacing w:before="74"/>
              <w:ind w:right="122"/>
              <w:rPr>
                <w:del w:id="475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476" w:author="Sharma, Girdhari" w:date="2025-07-23T12:44:00Z">
              <w:r w:rsidDel="0013198C">
                <w:rPr>
                  <w:rFonts w:ascii="Arial" w:hAnsi="Arial" w:cs="Arial"/>
                  <w:spacing w:val="-1"/>
                  <w:sz w:val="18"/>
                  <w:szCs w:val="18"/>
                </w:rPr>
                <w:delText>0.9 – 1.2</w:delText>
              </w:r>
            </w:del>
          </w:p>
        </w:tc>
        <w:tc>
          <w:tcPr>
            <w:tcW w:w="1647" w:type="dxa"/>
          </w:tcPr>
          <w:p w14:paraId="7CF07CDF" w14:textId="36B1EA4D" w:rsidR="00D77A94" w:rsidRPr="003C0835" w:rsidDel="0013198C" w:rsidRDefault="00D77A94" w:rsidP="00DF5F7E">
            <w:pPr>
              <w:spacing w:before="74"/>
              <w:ind w:right="122"/>
              <w:rPr>
                <w:del w:id="477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889" w:type="dxa"/>
          </w:tcPr>
          <w:p w14:paraId="30F383BA" w14:textId="6276674F" w:rsidR="00D77A94" w:rsidRPr="003C0835" w:rsidDel="0013198C" w:rsidRDefault="00D77A94" w:rsidP="00DF5F7E">
            <w:pPr>
              <w:spacing w:before="74"/>
              <w:ind w:right="122"/>
              <w:rPr>
                <w:del w:id="478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689" w:type="dxa"/>
          </w:tcPr>
          <w:p w14:paraId="09115535" w14:textId="73662BA5" w:rsidR="00D77A94" w:rsidRPr="003C0835" w:rsidDel="0013198C" w:rsidRDefault="00D77A94" w:rsidP="00DF5F7E">
            <w:pPr>
              <w:spacing w:before="74"/>
              <w:ind w:right="122"/>
              <w:rPr>
                <w:del w:id="479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D77A94" w:rsidRPr="0056090F" w:rsidDel="0013198C" w14:paraId="7F609A1A" w14:textId="29F16FC5" w:rsidTr="00DF5F7E">
        <w:trPr>
          <w:del w:id="480" w:author="Sharma, Girdhari" w:date="2025-07-23T12:44:00Z"/>
        </w:trPr>
        <w:tc>
          <w:tcPr>
            <w:tcW w:w="2790" w:type="dxa"/>
          </w:tcPr>
          <w:p w14:paraId="11AFE7C8" w14:textId="4C87D0C3" w:rsidR="00D77A94" w:rsidRPr="00DF5F7E" w:rsidDel="0013198C" w:rsidRDefault="00D77A94" w:rsidP="00DF5F7E">
            <w:pPr>
              <w:spacing w:before="74"/>
              <w:ind w:right="122"/>
              <w:rPr>
                <w:del w:id="481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482" w:author="Sharma, Girdhari" w:date="2025-07-23T12:44:00Z"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>C20:4 (n-3) eicosatetraenoic acid</w:delText>
              </w:r>
            </w:del>
          </w:p>
        </w:tc>
        <w:tc>
          <w:tcPr>
            <w:tcW w:w="1725" w:type="dxa"/>
          </w:tcPr>
          <w:p w14:paraId="4AC92218" w14:textId="11609A97" w:rsidR="00D77A94" w:rsidRPr="00B54DFF" w:rsidDel="0013198C" w:rsidRDefault="00D77A94" w:rsidP="00D77A94">
            <w:pPr>
              <w:spacing w:before="74"/>
              <w:ind w:right="122"/>
              <w:rPr>
                <w:del w:id="483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03" w:type="dxa"/>
          </w:tcPr>
          <w:p w14:paraId="245BAA8A" w14:textId="619A754B" w:rsidR="00D77A94" w:rsidRPr="00DF5F7E" w:rsidDel="0013198C" w:rsidRDefault="00D77A94" w:rsidP="00DF5F7E">
            <w:pPr>
              <w:spacing w:before="74"/>
              <w:ind w:right="122"/>
              <w:rPr>
                <w:del w:id="484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485" w:author="Sharma, Girdhari" w:date="2025-07-23T12:44:00Z"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>0</w:delText>
              </w:r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.</w:delText>
              </w:r>
            </w:del>
            <w:del w:id="486" w:author="Sharma, Girdhari" w:date="2025-07-23T11:04:00Z">
              <w:r w:rsidRPr="00DF5F7E" w:rsidDel="00AA25B3">
                <w:rPr>
                  <w:rFonts w:ascii="Arial" w:eastAsia="Arial" w:hAnsi="Arial" w:cs="Arial"/>
                  <w:sz w:val="18"/>
                  <w:szCs w:val="18"/>
                </w:rPr>
                <w:delText>3</w:delText>
              </w:r>
            </w:del>
            <w:del w:id="487" w:author="Sharma, Girdhari" w:date="2025-07-23T12:44:00Z"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 </w:delText>
              </w:r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–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 1</w:delText>
              </w:r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.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>0</w:delText>
              </w:r>
            </w:del>
          </w:p>
        </w:tc>
        <w:tc>
          <w:tcPr>
            <w:tcW w:w="1172" w:type="dxa"/>
          </w:tcPr>
          <w:p w14:paraId="6BAA4387" w14:textId="760E9F0D" w:rsidR="00D77A94" w:rsidRPr="003C0835" w:rsidDel="0013198C" w:rsidRDefault="00D77A94" w:rsidP="00DF5F7E">
            <w:pPr>
              <w:spacing w:before="74"/>
              <w:ind w:right="122"/>
              <w:rPr>
                <w:del w:id="488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236" w:type="dxa"/>
          </w:tcPr>
          <w:p w14:paraId="7DED723F" w14:textId="23B6D03B" w:rsidR="00D77A94" w:rsidRPr="003C0835" w:rsidDel="0013198C" w:rsidRDefault="00F70A60" w:rsidP="00DF5F7E">
            <w:pPr>
              <w:spacing w:before="74"/>
              <w:ind w:right="122"/>
              <w:rPr>
                <w:del w:id="489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490" w:author="Sharma, Girdhari" w:date="2025-07-23T12:44:00Z">
              <w:r w:rsidDel="0013198C">
                <w:rPr>
                  <w:rFonts w:ascii="Arial" w:hAnsi="Arial" w:cs="Arial"/>
                  <w:spacing w:val="-1"/>
                  <w:sz w:val="18"/>
                  <w:szCs w:val="18"/>
                </w:rPr>
                <w:delText>0.7 – 0.8</w:delText>
              </w:r>
            </w:del>
          </w:p>
        </w:tc>
        <w:tc>
          <w:tcPr>
            <w:tcW w:w="1647" w:type="dxa"/>
          </w:tcPr>
          <w:p w14:paraId="1944E3C9" w14:textId="1EDEFD4E" w:rsidR="00D77A94" w:rsidRPr="003C0835" w:rsidDel="0013198C" w:rsidRDefault="00D77A94" w:rsidP="00DF5F7E">
            <w:pPr>
              <w:spacing w:before="74"/>
              <w:ind w:right="122"/>
              <w:rPr>
                <w:del w:id="491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889" w:type="dxa"/>
          </w:tcPr>
          <w:p w14:paraId="02E3441B" w14:textId="647F78C9" w:rsidR="00D77A94" w:rsidRPr="003C0835" w:rsidDel="0013198C" w:rsidRDefault="00D77A94" w:rsidP="00DF5F7E">
            <w:pPr>
              <w:spacing w:before="74"/>
              <w:ind w:right="122"/>
              <w:rPr>
                <w:del w:id="492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689" w:type="dxa"/>
          </w:tcPr>
          <w:p w14:paraId="63B8681E" w14:textId="552D4914" w:rsidR="00D77A94" w:rsidRPr="003C0835" w:rsidDel="0013198C" w:rsidRDefault="00D77A94" w:rsidP="00DF5F7E">
            <w:pPr>
              <w:spacing w:before="74"/>
              <w:ind w:right="122"/>
              <w:rPr>
                <w:del w:id="493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D77A94" w:rsidRPr="0056090F" w:rsidDel="0013198C" w14:paraId="33BD882E" w14:textId="76D5043D" w:rsidTr="00DF5F7E">
        <w:trPr>
          <w:del w:id="494" w:author="Sharma, Girdhari" w:date="2025-07-23T12:44:00Z"/>
        </w:trPr>
        <w:tc>
          <w:tcPr>
            <w:tcW w:w="2790" w:type="dxa"/>
          </w:tcPr>
          <w:p w14:paraId="3FF4B9BC" w14:textId="6C0EBEDD" w:rsidR="00D77A94" w:rsidRPr="00DF5F7E" w:rsidDel="0013198C" w:rsidRDefault="00D77A94" w:rsidP="00DF5F7E">
            <w:pPr>
              <w:spacing w:before="74"/>
              <w:ind w:right="122"/>
              <w:rPr>
                <w:del w:id="495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496" w:author="Sharma, Girdhari" w:date="2025-07-23T12:44:00Z"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>C20:5 (n-3) eicosapentaenoic acid</w:delText>
              </w:r>
            </w:del>
          </w:p>
        </w:tc>
        <w:tc>
          <w:tcPr>
            <w:tcW w:w="1725" w:type="dxa"/>
          </w:tcPr>
          <w:p w14:paraId="244863DF" w14:textId="34E36845" w:rsidR="00D77A94" w:rsidRPr="00B54DFF" w:rsidDel="0013198C" w:rsidRDefault="00816CEE" w:rsidP="00D77A94">
            <w:pPr>
              <w:spacing w:before="74"/>
              <w:ind w:right="122"/>
              <w:rPr>
                <w:del w:id="497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498" w:author="Sharma, Girdhari" w:date="2025-07-23T12:44:00Z"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ND</w:delText>
              </w:r>
            </w:del>
          </w:p>
        </w:tc>
        <w:tc>
          <w:tcPr>
            <w:tcW w:w="1303" w:type="dxa"/>
          </w:tcPr>
          <w:p w14:paraId="2A8636DE" w14:textId="3DE9E0C8" w:rsidR="00D77A94" w:rsidRPr="00DF5F7E" w:rsidDel="0013198C" w:rsidRDefault="00D77A94" w:rsidP="00DF5F7E">
            <w:pPr>
              <w:spacing w:before="74"/>
              <w:ind w:right="122"/>
              <w:rPr>
                <w:del w:id="499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500" w:author="Sharma, Girdhari" w:date="2025-07-23T11:04:00Z">
              <w:r w:rsidRPr="00DF5F7E" w:rsidDel="00AA25B3">
                <w:rPr>
                  <w:rFonts w:ascii="Arial" w:eastAsia="Arial" w:hAnsi="Arial" w:cs="Arial"/>
                  <w:sz w:val="18"/>
                  <w:szCs w:val="18"/>
                </w:rPr>
                <w:delText>0</w:delText>
              </w:r>
              <w:r w:rsidDel="00AA25B3">
                <w:rPr>
                  <w:rFonts w:ascii="Arial" w:eastAsia="Arial" w:hAnsi="Arial" w:cs="Arial"/>
                  <w:sz w:val="18"/>
                  <w:szCs w:val="18"/>
                </w:rPr>
                <w:delText>.</w:delText>
              </w:r>
              <w:r w:rsidRPr="00DF5F7E" w:rsidDel="00AA25B3">
                <w:rPr>
                  <w:rFonts w:ascii="Arial" w:eastAsia="Arial" w:hAnsi="Arial" w:cs="Arial"/>
                  <w:sz w:val="18"/>
                  <w:szCs w:val="18"/>
                </w:rPr>
                <w:delText>15</w:delText>
              </w:r>
            </w:del>
            <w:del w:id="501" w:author="Sharma, Girdhari" w:date="2025-07-23T12:44:00Z"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 </w:delText>
              </w:r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–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 </w:delText>
              </w:r>
            </w:del>
            <w:del w:id="502" w:author="Sharma, Girdhari" w:date="2025-07-23T11:04:00Z">
              <w:r w:rsidRPr="00DF5F7E" w:rsidDel="00AA25B3">
                <w:rPr>
                  <w:rFonts w:ascii="Arial" w:eastAsia="Arial" w:hAnsi="Arial" w:cs="Arial"/>
                  <w:sz w:val="18"/>
                  <w:szCs w:val="18"/>
                </w:rPr>
                <w:delText>8</w:delText>
              </w:r>
            </w:del>
            <w:del w:id="503" w:author="Sharma, Girdhari" w:date="2025-07-23T12:44:00Z"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.0</w:delText>
              </w:r>
            </w:del>
          </w:p>
        </w:tc>
        <w:tc>
          <w:tcPr>
            <w:tcW w:w="1172" w:type="dxa"/>
          </w:tcPr>
          <w:p w14:paraId="79F3A6C1" w14:textId="5EFBEA92" w:rsidR="00D77A94" w:rsidRPr="003C0835" w:rsidDel="0013198C" w:rsidRDefault="00722C63" w:rsidP="00DF5F7E">
            <w:pPr>
              <w:spacing w:before="74"/>
              <w:ind w:right="122"/>
              <w:rPr>
                <w:del w:id="504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505" w:author="Sharma, Girdhari" w:date="2025-07-23T12:44:00Z">
              <w:r w:rsidDel="0013198C">
                <w:rPr>
                  <w:rFonts w:ascii="Arial" w:hAnsi="Arial" w:cs="Arial"/>
                  <w:spacing w:val="-1"/>
                  <w:sz w:val="18"/>
                  <w:szCs w:val="18"/>
                </w:rPr>
                <w:delText xml:space="preserve">ND – </w:delText>
              </w:r>
            </w:del>
            <w:del w:id="506" w:author="Sharma, Girdhari" w:date="2025-07-23T11:09:00Z">
              <w:r w:rsidDel="004D5A56">
                <w:rPr>
                  <w:rFonts w:ascii="Arial" w:hAnsi="Arial" w:cs="Arial"/>
                  <w:spacing w:val="-1"/>
                  <w:sz w:val="18"/>
                  <w:szCs w:val="18"/>
                </w:rPr>
                <w:delText>18.2</w:delText>
              </w:r>
            </w:del>
          </w:p>
        </w:tc>
        <w:tc>
          <w:tcPr>
            <w:tcW w:w="1236" w:type="dxa"/>
          </w:tcPr>
          <w:p w14:paraId="13513E97" w14:textId="2BB6DFA8" w:rsidR="00D77A94" w:rsidRPr="003C0835" w:rsidDel="0013198C" w:rsidRDefault="00F62753" w:rsidP="00DF5F7E">
            <w:pPr>
              <w:spacing w:before="74"/>
              <w:ind w:right="122"/>
              <w:rPr>
                <w:del w:id="507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508" w:author="Sharma, Girdhari" w:date="2025-07-23T12:44:00Z">
              <w:r w:rsidDel="0013198C">
                <w:rPr>
                  <w:rFonts w:ascii="Arial" w:hAnsi="Arial" w:cs="Arial"/>
                  <w:spacing w:val="-1"/>
                  <w:sz w:val="18"/>
                  <w:szCs w:val="18"/>
                </w:rPr>
                <w:delText>ND – 0.5</w:delText>
              </w:r>
            </w:del>
          </w:p>
        </w:tc>
        <w:tc>
          <w:tcPr>
            <w:tcW w:w="1647" w:type="dxa"/>
          </w:tcPr>
          <w:p w14:paraId="2EDADFBA" w14:textId="05F42018" w:rsidR="00D77A94" w:rsidRPr="003C0835" w:rsidDel="0013198C" w:rsidRDefault="00D77A94" w:rsidP="00DF5F7E">
            <w:pPr>
              <w:spacing w:before="74"/>
              <w:ind w:right="122"/>
              <w:rPr>
                <w:del w:id="509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889" w:type="dxa"/>
          </w:tcPr>
          <w:p w14:paraId="1DC5B73E" w14:textId="3E5FA30C" w:rsidR="00D77A94" w:rsidRPr="003C0835" w:rsidDel="0013198C" w:rsidRDefault="00D77A94" w:rsidP="00DF5F7E">
            <w:pPr>
              <w:spacing w:before="74"/>
              <w:ind w:right="122"/>
              <w:rPr>
                <w:del w:id="510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689" w:type="dxa"/>
          </w:tcPr>
          <w:p w14:paraId="451382BD" w14:textId="284A48F4" w:rsidR="00D77A94" w:rsidRPr="003C0835" w:rsidDel="0013198C" w:rsidRDefault="00D77A94" w:rsidP="00DF5F7E">
            <w:pPr>
              <w:spacing w:before="74"/>
              <w:ind w:right="122"/>
              <w:rPr>
                <w:del w:id="511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D77A94" w:rsidRPr="002F7155" w:rsidDel="0013198C" w14:paraId="345EF3A4" w14:textId="1A8DA557" w:rsidTr="00DF5F7E">
        <w:trPr>
          <w:del w:id="512" w:author="Sharma, Girdhari" w:date="2025-07-23T12:44:00Z"/>
        </w:trPr>
        <w:tc>
          <w:tcPr>
            <w:tcW w:w="2790" w:type="dxa"/>
          </w:tcPr>
          <w:p w14:paraId="003A1B9A" w14:textId="49898FE8" w:rsidR="00D77A94" w:rsidRPr="00DF5F7E" w:rsidDel="0013198C" w:rsidRDefault="00D77A94" w:rsidP="00DF5F7E">
            <w:pPr>
              <w:spacing w:before="74"/>
              <w:ind w:right="122"/>
              <w:rPr>
                <w:del w:id="513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514" w:author="Sharma, Girdhari" w:date="2025-07-23T12:44:00Z"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>C21:5 (n-3) heneicosapentaenoic acid</w:delText>
              </w:r>
            </w:del>
          </w:p>
        </w:tc>
        <w:tc>
          <w:tcPr>
            <w:tcW w:w="1725" w:type="dxa"/>
          </w:tcPr>
          <w:p w14:paraId="4D8A4B0B" w14:textId="3D629C6F" w:rsidR="00D77A94" w:rsidDel="0013198C" w:rsidRDefault="00D77A94" w:rsidP="00D77A94">
            <w:pPr>
              <w:spacing w:before="74"/>
              <w:ind w:right="122"/>
              <w:rPr>
                <w:del w:id="515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03" w:type="dxa"/>
          </w:tcPr>
          <w:p w14:paraId="5041820A" w14:textId="0B183069" w:rsidR="00D77A94" w:rsidRPr="00DF5F7E" w:rsidDel="0013198C" w:rsidRDefault="00D77A94" w:rsidP="00DF5F7E">
            <w:pPr>
              <w:spacing w:before="74"/>
              <w:ind w:right="122"/>
              <w:rPr>
                <w:del w:id="516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517" w:author="Sharma, Girdhari" w:date="2025-07-23T11:04:00Z">
              <w:r w:rsidDel="00AA25B3">
                <w:rPr>
                  <w:rFonts w:ascii="Arial" w:eastAsia="Arial" w:hAnsi="Arial" w:cs="Arial"/>
                  <w:sz w:val="18"/>
                  <w:szCs w:val="18"/>
                </w:rPr>
                <w:delText>ND</w:delText>
              </w:r>
            </w:del>
          </w:p>
        </w:tc>
        <w:tc>
          <w:tcPr>
            <w:tcW w:w="1172" w:type="dxa"/>
          </w:tcPr>
          <w:p w14:paraId="7C26A215" w14:textId="3A05D6B4" w:rsidR="00D77A94" w:rsidRPr="003C0835" w:rsidDel="0013198C" w:rsidRDefault="00D77A94" w:rsidP="00DF5F7E">
            <w:pPr>
              <w:spacing w:before="74"/>
              <w:ind w:right="122"/>
              <w:rPr>
                <w:del w:id="518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236" w:type="dxa"/>
          </w:tcPr>
          <w:p w14:paraId="7124EFCB" w14:textId="0D0A97D4" w:rsidR="00D77A94" w:rsidRPr="003C0835" w:rsidDel="0013198C" w:rsidRDefault="00D77A94" w:rsidP="00DF5F7E">
            <w:pPr>
              <w:spacing w:before="74"/>
              <w:ind w:right="122"/>
              <w:rPr>
                <w:del w:id="519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647" w:type="dxa"/>
          </w:tcPr>
          <w:p w14:paraId="31103BCD" w14:textId="6A6F4AB9" w:rsidR="00D77A94" w:rsidRPr="003C0835" w:rsidDel="0013198C" w:rsidRDefault="00D77A94" w:rsidP="00DF5F7E">
            <w:pPr>
              <w:spacing w:before="74"/>
              <w:ind w:right="122"/>
              <w:rPr>
                <w:del w:id="520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889" w:type="dxa"/>
          </w:tcPr>
          <w:p w14:paraId="56D30774" w14:textId="4A928993" w:rsidR="00D77A94" w:rsidRPr="003C0835" w:rsidDel="0013198C" w:rsidRDefault="00D77A94" w:rsidP="00DF5F7E">
            <w:pPr>
              <w:spacing w:before="74"/>
              <w:ind w:right="122"/>
              <w:rPr>
                <w:del w:id="521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689" w:type="dxa"/>
          </w:tcPr>
          <w:p w14:paraId="78D1E120" w14:textId="72B4BB98" w:rsidR="00D77A94" w:rsidRPr="003C0835" w:rsidDel="0013198C" w:rsidRDefault="00D77A94" w:rsidP="00DF5F7E">
            <w:pPr>
              <w:spacing w:before="74"/>
              <w:ind w:right="122"/>
              <w:rPr>
                <w:del w:id="522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D77A94" w:rsidRPr="002F7155" w:rsidDel="0013198C" w14:paraId="6AB8F657" w14:textId="6561FA6E" w:rsidTr="00DF5F7E">
        <w:trPr>
          <w:del w:id="523" w:author="Sharma, Girdhari" w:date="2025-07-23T12:44:00Z"/>
        </w:trPr>
        <w:tc>
          <w:tcPr>
            <w:tcW w:w="2790" w:type="dxa"/>
          </w:tcPr>
          <w:p w14:paraId="0C334634" w14:textId="58FB457C" w:rsidR="00D77A94" w:rsidRPr="00DF5F7E" w:rsidDel="0013198C" w:rsidRDefault="00D77A94" w:rsidP="00DF5F7E">
            <w:pPr>
              <w:spacing w:before="74"/>
              <w:ind w:right="122"/>
              <w:rPr>
                <w:del w:id="524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525" w:author="Sharma, Girdhari" w:date="2025-07-23T12:44:00Z"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>C22:1 (n-9) erucic acid</w:delText>
              </w:r>
            </w:del>
          </w:p>
        </w:tc>
        <w:tc>
          <w:tcPr>
            <w:tcW w:w="1725" w:type="dxa"/>
          </w:tcPr>
          <w:p w14:paraId="03F917FA" w14:textId="3AA57AA4" w:rsidR="00D77A94" w:rsidDel="0013198C" w:rsidRDefault="00D77A94" w:rsidP="00D77A94">
            <w:pPr>
              <w:spacing w:before="74"/>
              <w:ind w:right="122"/>
              <w:rPr>
                <w:del w:id="526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03" w:type="dxa"/>
          </w:tcPr>
          <w:p w14:paraId="26190219" w14:textId="795EC230" w:rsidR="00D77A94" w:rsidRPr="00DF5F7E" w:rsidDel="0013198C" w:rsidRDefault="00D77A94" w:rsidP="00DF5F7E">
            <w:pPr>
              <w:spacing w:before="74"/>
              <w:ind w:right="122"/>
              <w:rPr>
                <w:del w:id="527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528" w:author="Sharma, Girdhari" w:date="2025-07-23T11:04:00Z">
              <w:r w:rsidDel="00FB3172">
                <w:rPr>
                  <w:rFonts w:ascii="Arial" w:eastAsia="Arial" w:hAnsi="Arial" w:cs="Arial"/>
                  <w:sz w:val="18"/>
                  <w:szCs w:val="18"/>
                </w:rPr>
                <w:delText>ND</w:delText>
              </w:r>
            </w:del>
          </w:p>
        </w:tc>
        <w:tc>
          <w:tcPr>
            <w:tcW w:w="1172" w:type="dxa"/>
          </w:tcPr>
          <w:p w14:paraId="28723E51" w14:textId="434C98C2" w:rsidR="00D77A94" w:rsidRPr="003C0835" w:rsidDel="0013198C" w:rsidRDefault="00D77A94" w:rsidP="00DF5F7E">
            <w:pPr>
              <w:spacing w:before="74"/>
              <w:ind w:right="122"/>
              <w:rPr>
                <w:del w:id="529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236" w:type="dxa"/>
          </w:tcPr>
          <w:p w14:paraId="41CD7CF9" w14:textId="6C8D24EA" w:rsidR="00D77A94" w:rsidRPr="003C0835" w:rsidDel="0013198C" w:rsidRDefault="00D77A94" w:rsidP="00DF5F7E">
            <w:pPr>
              <w:spacing w:before="74"/>
              <w:ind w:right="122"/>
              <w:rPr>
                <w:del w:id="530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647" w:type="dxa"/>
          </w:tcPr>
          <w:p w14:paraId="0340243E" w14:textId="7DCE080F" w:rsidR="00D77A94" w:rsidRPr="003C0835" w:rsidDel="0013198C" w:rsidRDefault="00D77A94" w:rsidP="00DF5F7E">
            <w:pPr>
              <w:spacing w:before="74"/>
              <w:ind w:right="122"/>
              <w:rPr>
                <w:del w:id="531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889" w:type="dxa"/>
          </w:tcPr>
          <w:p w14:paraId="4EBB1273" w14:textId="64182CBF" w:rsidR="00D77A94" w:rsidRPr="003C0835" w:rsidDel="0013198C" w:rsidRDefault="00D77A94" w:rsidP="00DF5F7E">
            <w:pPr>
              <w:spacing w:before="74"/>
              <w:ind w:right="122"/>
              <w:rPr>
                <w:del w:id="532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689" w:type="dxa"/>
          </w:tcPr>
          <w:p w14:paraId="79BF9AE5" w14:textId="0E797AA0" w:rsidR="00D77A94" w:rsidRPr="003C0835" w:rsidDel="0013198C" w:rsidRDefault="00D77A94" w:rsidP="00DF5F7E">
            <w:pPr>
              <w:spacing w:before="74"/>
              <w:ind w:right="122"/>
              <w:rPr>
                <w:del w:id="533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D77A94" w:rsidRPr="002F7155" w:rsidDel="0013198C" w14:paraId="2BF49614" w14:textId="120AECDE" w:rsidTr="00DF5F7E">
        <w:trPr>
          <w:del w:id="534" w:author="Sharma, Girdhari" w:date="2025-07-23T12:44:00Z"/>
        </w:trPr>
        <w:tc>
          <w:tcPr>
            <w:tcW w:w="2790" w:type="dxa"/>
          </w:tcPr>
          <w:p w14:paraId="4CCBABE1" w14:textId="46666455" w:rsidR="00D77A94" w:rsidRPr="00DF5F7E" w:rsidDel="0013198C" w:rsidRDefault="00D77A94" w:rsidP="00DF5F7E">
            <w:pPr>
              <w:spacing w:before="74"/>
              <w:ind w:right="122"/>
              <w:rPr>
                <w:del w:id="535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536" w:author="Sharma, Girdhari" w:date="2025-07-23T12:44:00Z"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>C22:1 (n-11) cetoleic acid</w:delText>
              </w:r>
            </w:del>
          </w:p>
        </w:tc>
        <w:tc>
          <w:tcPr>
            <w:tcW w:w="1725" w:type="dxa"/>
          </w:tcPr>
          <w:p w14:paraId="28D49344" w14:textId="6123EB9E" w:rsidR="00D77A94" w:rsidDel="0013198C" w:rsidRDefault="00D77A94" w:rsidP="00D77A94">
            <w:pPr>
              <w:spacing w:before="74"/>
              <w:ind w:right="122"/>
              <w:rPr>
                <w:del w:id="537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03" w:type="dxa"/>
          </w:tcPr>
          <w:p w14:paraId="3C8DC75B" w14:textId="70B5DCCB" w:rsidR="00D77A94" w:rsidRPr="00DF5F7E" w:rsidDel="0013198C" w:rsidRDefault="00D77A94" w:rsidP="00DF5F7E">
            <w:pPr>
              <w:spacing w:before="74"/>
              <w:ind w:right="122"/>
              <w:rPr>
                <w:del w:id="538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539" w:author="Sharma, Girdhari" w:date="2025-07-23T12:44:00Z"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ND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 </w:delText>
              </w:r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–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 1</w:delText>
              </w:r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.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>5</w:delText>
              </w:r>
            </w:del>
          </w:p>
        </w:tc>
        <w:tc>
          <w:tcPr>
            <w:tcW w:w="1172" w:type="dxa"/>
          </w:tcPr>
          <w:p w14:paraId="2625C820" w14:textId="0BE4491E" w:rsidR="00D77A94" w:rsidRPr="003C0835" w:rsidDel="0013198C" w:rsidRDefault="00D77A94" w:rsidP="00DF5F7E">
            <w:pPr>
              <w:spacing w:before="74"/>
              <w:ind w:right="122"/>
              <w:rPr>
                <w:del w:id="540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236" w:type="dxa"/>
          </w:tcPr>
          <w:p w14:paraId="127B33D7" w14:textId="4FD5B0A1" w:rsidR="00D77A94" w:rsidRPr="003C0835" w:rsidDel="0013198C" w:rsidRDefault="00D77A94" w:rsidP="00DF5F7E">
            <w:pPr>
              <w:spacing w:before="74"/>
              <w:ind w:right="122"/>
              <w:rPr>
                <w:del w:id="541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647" w:type="dxa"/>
          </w:tcPr>
          <w:p w14:paraId="1B808C22" w14:textId="53E5FB2F" w:rsidR="00D77A94" w:rsidRPr="003C0835" w:rsidDel="0013198C" w:rsidRDefault="00D77A94" w:rsidP="00DF5F7E">
            <w:pPr>
              <w:spacing w:before="74"/>
              <w:ind w:right="122"/>
              <w:rPr>
                <w:del w:id="542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889" w:type="dxa"/>
          </w:tcPr>
          <w:p w14:paraId="2D8CC3B4" w14:textId="38E22D17" w:rsidR="00D77A94" w:rsidRPr="003C0835" w:rsidDel="0013198C" w:rsidRDefault="00D77A94" w:rsidP="00DF5F7E">
            <w:pPr>
              <w:spacing w:before="74"/>
              <w:ind w:right="122"/>
              <w:rPr>
                <w:del w:id="543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689" w:type="dxa"/>
          </w:tcPr>
          <w:p w14:paraId="0C3C9195" w14:textId="57E89E3A" w:rsidR="00D77A94" w:rsidRPr="003C0835" w:rsidDel="0013198C" w:rsidRDefault="00D77A94" w:rsidP="00DF5F7E">
            <w:pPr>
              <w:spacing w:before="74"/>
              <w:ind w:right="122"/>
              <w:rPr>
                <w:del w:id="544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D77A94" w:rsidRPr="002F7155" w:rsidDel="0013198C" w14:paraId="0C84066F" w14:textId="4C271102" w:rsidTr="00DF5F7E">
        <w:trPr>
          <w:del w:id="545" w:author="Sharma, Girdhari" w:date="2025-07-23T12:44:00Z"/>
        </w:trPr>
        <w:tc>
          <w:tcPr>
            <w:tcW w:w="2790" w:type="dxa"/>
          </w:tcPr>
          <w:p w14:paraId="48EAA067" w14:textId="63D6E3B3" w:rsidR="00D77A94" w:rsidRPr="00DF5F7E" w:rsidDel="0013198C" w:rsidRDefault="00D77A94" w:rsidP="00DF5F7E">
            <w:pPr>
              <w:spacing w:before="74"/>
              <w:ind w:right="122"/>
              <w:rPr>
                <w:del w:id="546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547" w:author="Sharma, Girdhari" w:date="2025-07-23T12:44:00Z"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>C22:5 (n-3) docosapentaenoic acid</w:delText>
              </w:r>
            </w:del>
          </w:p>
        </w:tc>
        <w:tc>
          <w:tcPr>
            <w:tcW w:w="1725" w:type="dxa"/>
          </w:tcPr>
          <w:p w14:paraId="1B285884" w14:textId="3BFD20D4" w:rsidR="00D77A94" w:rsidDel="0013198C" w:rsidRDefault="002826D9" w:rsidP="00D77A94">
            <w:pPr>
              <w:spacing w:before="74"/>
              <w:ind w:right="122"/>
              <w:rPr>
                <w:del w:id="548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549" w:author="Sharma, Girdhari" w:date="2025-07-23T12:44:00Z"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ND – </w:delText>
              </w:r>
            </w:del>
            <w:del w:id="550" w:author="Sharma, Girdhari" w:date="2025-07-23T11:00:00Z">
              <w:r w:rsidDel="004C02ED">
                <w:rPr>
                  <w:rFonts w:ascii="Arial" w:eastAsia="Arial" w:hAnsi="Arial" w:cs="Arial"/>
                  <w:sz w:val="18"/>
                  <w:szCs w:val="18"/>
                </w:rPr>
                <w:delText>0.7</w:delText>
              </w:r>
            </w:del>
          </w:p>
        </w:tc>
        <w:tc>
          <w:tcPr>
            <w:tcW w:w="1303" w:type="dxa"/>
          </w:tcPr>
          <w:p w14:paraId="6C187159" w14:textId="37E4D2BD" w:rsidR="00D77A94" w:rsidRPr="00DF5F7E" w:rsidDel="0013198C" w:rsidRDefault="00D77A94" w:rsidP="00DF5F7E">
            <w:pPr>
              <w:spacing w:before="74"/>
              <w:ind w:right="122"/>
              <w:rPr>
                <w:del w:id="551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552" w:author="Sharma, Girdhari" w:date="2025-07-23T12:44:00Z"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ND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 </w:delText>
              </w:r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–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 </w:delText>
              </w:r>
            </w:del>
            <w:del w:id="553" w:author="Sharma, Girdhari" w:date="2025-07-23T11:05:00Z">
              <w:r w:rsidRPr="00DF5F7E" w:rsidDel="00FB3172">
                <w:rPr>
                  <w:rFonts w:ascii="Arial" w:eastAsia="Arial" w:hAnsi="Arial" w:cs="Arial"/>
                  <w:sz w:val="18"/>
                  <w:szCs w:val="18"/>
                </w:rPr>
                <w:delText>1</w:delText>
              </w:r>
            </w:del>
            <w:del w:id="554" w:author="Sharma, Girdhari" w:date="2025-07-23T12:44:00Z"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.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>5</w:delText>
              </w:r>
            </w:del>
          </w:p>
        </w:tc>
        <w:tc>
          <w:tcPr>
            <w:tcW w:w="1172" w:type="dxa"/>
          </w:tcPr>
          <w:p w14:paraId="00C14CAF" w14:textId="1637AE0A" w:rsidR="00D77A94" w:rsidRPr="003C0835" w:rsidDel="0013198C" w:rsidRDefault="00722C63" w:rsidP="00DF5F7E">
            <w:pPr>
              <w:spacing w:before="74"/>
              <w:ind w:right="122"/>
              <w:rPr>
                <w:del w:id="555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556" w:author="Sharma, Girdhari" w:date="2025-07-23T11:09:00Z">
              <w:r w:rsidDel="00B250B8">
                <w:rPr>
                  <w:rFonts w:ascii="Arial" w:hAnsi="Arial" w:cs="Arial"/>
                  <w:spacing w:val="-1"/>
                  <w:sz w:val="18"/>
                  <w:szCs w:val="18"/>
                </w:rPr>
                <w:delText>2.6</w:delText>
              </w:r>
            </w:del>
            <w:del w:id="557" w:author="Sharma, Girdhari" w:date="2025-07-23T12:44:00Z">
              <w:r w:rsidDel="0013198C">
                <w:rPr>
                  <w:rFonts w:ascii="Arial" w:hAnsi="Arial" w:cs="Arial"/>
                  <w:spacing w:val="-1"/>
                  <w:sz w:val="18"/>
                  <w:szCs w:val="18"/>
                </w:rPr>
                <w:delText xml:space="preserve"> – </w:delText>
              </w:r>
            </w:del>
            <w:del w:id="558" w:author="Sharma, Girdhari" w:date="2025-07-23T11:09:00Z">
              <w:r w:rsidDel="00B250B8">
                <w:rPr>
                  <w:rFonts w:ascii="Arial" w:hAnsi="Arial" w:cs="Arial"/>
                  <w:spacing w:val="-1"/>
                  <w:sz w:val="18"/>
                  <w:szCs w:val="18"/>
                </w:rPr>
                <w:delText>5.1</w:delText>
              </w:r>
            </w:del>
          </w:p>
        </w:tc>
        <w:tc>
          <w:tcPr>
            <w:tcW w:w="1236" w:type="dxa"/>
          </w:tcPr>
          <w:p w14:paraId="12A7980A" w14:textId="38823A93" w:rsidR="00D77A94" w:rsidRPr="003C0835" w:rsidDel="0013198C" w:rsidRDefault="00F62753" w:rsidP="00DF5F7E">
            <w:pPr>
              <w:spacing w:before="74"/>
              <w:ind w:right="122"/>
              <w:rPr>
                <w:del w:id="559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560" w:author="Sharma, Girdhari" w:date="2025-07-23T12:44:00Z">
              <w:r w:rsidDel="0013198C">
                <w:rPr>
                  <w:rFonts w:ascii="Arial" w:hAnsi="Arial" w:cs="Arial"/>
                  <w:spacing w:val="-1"/>
                  <w:sz w:val="18"/>
                  <w:szCs w:val="18"/>
                </w:rPr>
                <w:delText>0.2 – 1.5</w:delText>
              </w:r>
            </w:del>
          </w:p>
        </w:tc>
        <w:tc>
          <w:tcPr>
            <w:tcW w:w="1647" w:type="dxa"/>
          </w:tcPr>
          <w:p w14:paraId="42806F88" w14:textId="1E785E65" w:rsidR="00D77A94" w:rsidRPr="003C0835" w:rsidDel="0013198C" w:rsidRDefault="00D77A94" w:rsidP="00DF5F7E">
            <w:pPr>
              <w:spacing w:before="74"/>
              <w:ind w:right="122"/>
              <w:rPr>
                <w:del w:id="561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889" w:type="dxa"/>
          </w:tcPr>
          <w:p w14:paraId="544386B7" w14:textId="17F825C5" w:rsidR="00D77A94" w:rsidRPr="003C0835" w:rsidDel="0013198C" w:rsidRDefault="00D77A94" w:rsidP="00DF5F7E">
            <w:pPr>
              <w:spacing w:before="74"/>
              <w:ind w:right="122"/>
              <w:rPr>
                <w:del w:id="562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689" w:type="dxa"/>
          </w:tcPr>
          <w:p w14:paraId="3D93F598" w14:textId="26EDC8B6" w:rsidR="00D77A94" w:rsidRPr="003C0835" w:rsidDel="0013198C" w:rsidRDefault="00D77A94" w:rsidP="00DF5F7E">
            <w:pPr>
              <w:spacing w:before="74"/>
              <w:ind w:right="122"/>
              <w:rPr>
                <w:del w:id="563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D77A94" w:rsidRPr="002F7155" w:rsidDel="0013198C" w14:paraId="2C2B734D" w14:textId="0283CC96" w:rsidTr="00DF5F7E">
        <w:trPr>
          <w:del w:id="564" w:author="Sharma, Girdhari" w:date="2025-07-23T12:44:00Z"/>
        </w:trPr>
        <w:tc>
          <w:tcPr>
            <w:tcW w:w="2790" w:type="dxa"/>
          </w:tcPr>
          <w:p w14:paraId="0A2E8B32" w14:textId="096DA1C4" w:rsidR="00D77A94" w:rsidRPr="00DF5F7E" w:rsidDel="0013198C" w:rsidRDefault="00D77A94" w:rsidP="00DF5F7E">
            <w:pPr>
              <w:spacing w:before="74"/>
              <w:ind w:right="122"/>
              <w:rPr>
                <w:del w:id="565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566" w:author="Sharma, Girdhari" w:date="2025-07-23T12:44:00Z"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lastRenderedPageBreak/>
                <w:delText>C22:5 (n-6) docosapentaenoic acid</w:delText>
              </w:r>
            </w:del>
          </w:p>
        </w:tc>
        <w:tc>
          <w:tcPr>
            <w:tcW w:w="1725" w:type="dxa"/>
          </w:tcPr>
          <w:p w14:paraId="013B23DE" w14:textId="21A2F574" w:rsidR="00D77A94" w:rsidRPr="00B54DFF" w:rsidDel="0013198C" w:rsidRDefault="002826D9" w:rsidP="00D77A94">
            <w:pPr>
              <w:spacing w:before="74"/>
              <w:ind w:right="122"/>
              <w:rPr>
                <w:del w:id="567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568" w:author="Sharma, Girdhari" w:date="2025-07-23T12:44:00Z"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ND – </w:delText>
              </w:r>
            </w:del>
            <w:del w:id="569" w:author="Sharma, Girdhari" w:date="2025-07-23T11:00:00Z">
              <w:r w:rsidDel="00080A31">
                <w:rPr>
                  <w:rFonts w:ascii="Arial" w:eastAsia="Arial" w:hAnsi="Arial" w:cs="Arial"/>
                  <w:sz w:val="18"/>
                  <w:szCs w:val="18"/>
                </w:rPr>
                <w:delText>0.1</w:delText>
              </w:r>
            </w:del>
          </w:p>
        </w:tc>
        <w:tc>
          <w:tcPr>
            <w:tcW w:w="1303" w:type="dxa"/>
          </w:tcPr>
          <w:p w14:paraId="369EB13D" w14:textId="334777A5" w:rsidR="00D77A94" w:rsidRPr="00DF5F7E" w:rsidDel="0013198C" w:rsidRDefault="00D77A94" w:rsidP="00DF5F7E">
            <w:pPr>
              <w:spacing w:before="74"/>
              <w:ind w:right="122"/>
              <w:rPr>
                <w:del w:id="570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571" w:author="Sharma, Girdhari" w:date="2025-07-23T11:05:00Z">
              <w:r w:rsidRPr="00DF5F7E" w:rsidDel="00607D0D">
                <w:rPr>
                  <w:rFonts w:ascii="Arial" w:eastAsia="Arial" w:hAnsi="Arial" w:cs="Arial"/>
                  <w:sz w:val="18"/>
                  <w:szCs w:val="18"/>
                </w:rPr>
                <w:delText>2</w:delText>
              </w:r>
              <w:r w:rsidDel="00607D0D">
                <w:rPr>
                  <w:rFonts w:ascii="Arial" w:eastAsia="Arial" w:hAnsi="Arial" w:cs="Arial"/>
                  <w:sz w:val="18"/>
                  <w:szCs w:val="18"/>
                </w:rPr>
                <w:delText>.</w:delText>
              </w:r>
              <w:r w:rsidRPr="00DF5F7E" w:rsidDel="00607D0D">
                <w:rPr>
                  <w:rFonts w:ascii="Arial" w:eastAsia="Arial" w:hAnsi="Arial" w:cs="Arial"/>
                  <w:sz w:val="18"/>
                  <w:szCs w:val="18"/>
                </w:rPr>
                <w:delText>0</w:delText>
              </w:r>
            </w:del>
            <w:del w:id="572" w:author="Sharma, Girdhari" w:date="2025-07-23T12:44:00Z"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 </w:delText>
              </w:r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–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 2</w:delText>
              </w:r>
              <w:r w:rsidR="0072001E" w:rsidDel="0013198C">
                <w:rPr>
                  <w:rFonts w:ascii="Arial" w:eastAsia="Arial" w:hAnsi="Arial" w:cs="Arial"/>
                  <w:sz w:val="18"/>
                  <w:szCs w:val="18"/>
                </w:rPr>
                <w:delText>5</w:delText>
              </w:r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.0</w:delText>
              </w:r>
            </w:del>
          </w:p>
        </w:tc>
        <w:tc>
          <w:tcPr>
            <w:tcW w:w="1172" w:type="dxa"/>
          </w:tcPr>
          <w:p w14:paraId="01025438" w14:textId="2A16F67C" w:rsidR="00D77A94" w:rsidRPr="003C0835" w:rsidDel="0013198C" w:rsidRDefault="00BB1C05" w:rsidP="00DF5F7E">
            <w:pPr>
              <w:spacing w:before="74"/>
              <w:ind w:right="122"/>
              <w:rPr>
                <w:del w:id="573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574" w:author="Sharma, Girdhari" w:date="2025-07-23T11:09:00Z">
              <w:r w:rsidDel="00B250B8">
                <w:rPr>
                  <w:rFonts w:ascii="Arial" w:hAnsi="Arial" w:cs="Arial"/>
                  <w:spacing w:val="-1"/>
                  <w:sz w:val="18"/>
                  <w:szCs w:val="18"/>
                </w:rPr>
                <w:delText>1.0</w:delText>
              </w:r>
            </w:del>
            <w:del w:id="575" w:author="Sharma, Girdhari" w:date="2025-07-23T12:44:00Z">
              <w:r w:rsidDel="0013198C">
                <w:rPr>
                  <w:rFonts w:ascii="Arial" w:hAnsi="Arial" w:cs="Arial"/>
                  <w:spacing w:val="-1"/>
                  <w:sz w:val="18"/>
                  <w:szCs w:val="18"/>
                </w:rPr>
                <w:delText xml:space="preserve"> – </w:delText>
              </w:r>
            </w:del>
            <w:del w:id="576" w:author="Sharma, Girdhari" w:date="2025-07-23T11:09:00Z">
              <w:r w:rsidDel="00224F14">
                <w:rPr>
                  <w:rFonts w:ascii="Arial" w:hAnsi="Arial" w:cs="Arial"/>
                  <w:spacing w:val="-1"/>
                  <w:sz w:val="18"/>
                  <w:szCs w:val="18"/>
                </w:rPr>
                <w:delText>48.3</w:delText>
              </w:r>
            </w:del>
          </w:p>
        </w:tc>
        <w:tc>
          <w:tcPr>
            <w:tcW w:w="1236" w:type="dxa"/>
          </w:tcPr>
          <w:p w14:paraId="5165A0C4" w14:textId="251525DE" w:rsidR="00D77A94" w:rsidRPr="003C0835" w:rsidDel="0013198C" w:rsidRDefault="000A480F" w:rsidP="00DF5F7E">
            <w:pPr>
              <w:spacing w:before="74"/>
              <w:ind w:right="122"/>
              <w:rPr>
                <w:del w:id="577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578" w:author="Sharma, Girdhari" w:date="2025-07-23T12:44:00Z">
              <w:r w:rsidDel="0013198C">
                <w:rPr>
                  <w:rFonts w:ascii="Arial" w:hAnsi="Arial" w:cs="Arial"/>
                  <w:spacing w:val="-1"/>
                  <w:sz w:val="18"/>
                  <w:szCs w:val="18"/>
                </w:rPr>
                <w:delText>8.0 – 14.0</w:delText>
              </w:r>
            </w:del>
          </w:p>
        </w:tc>
        <w:tc>
          <w:tcPr>
            <w:tcW w:w="1647" w:type="dxa"/>
          </w:tcPr>
          <w:p w14:paraId="42D5506D" w14:textId="375A8DD7" w:rsidR="00D77A94" w:rsidRPr="003C0835" w:rsidDel="0013198C" w:rsidRDefault="00D77A94" w:rsidP="00DF5F7E">
            <w:pPr>
              <w:spacing w:before="74"/>
              <w:ind w:right="122"/>
              <w:rPr>
                <w:del w:id="579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889" w:type="dxa"/>
          </w:tcPr>
          <w:p w14:paraId="0C7B4702" w14:textId="280042EE" w:rsidR="00D77A94" w:rsidRPr="003C0835" w:rsidDel="0013198C" w:rsidRDefault="00D77A94" w:rsidP="00DF5F7E">
            <w:pPr>
              <w:spacing w:before="74"/>
              <w:ind w:right="122"/>
              <w:rPr>
                <w:del w:id="580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689" w:type="dxa"/>
          </w:tcPr>
          <w:p w14:paraId="705FD04B" w14:textId="2D14656D" w:rsidR="00D77A94" w:rsidRPr="003C0835" w:rsidDel="0013198C" w:rsidRDefault="00D77A94" w:rsidP="00DF5F7E">
            <w:pPr>
              <w:spacing w:before="74"/>
              <w:ind w:right="122"/>
              <w:rPr>
                <w:del w:id="581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D77A94" w:rsidRPr="002F7155" w:rsidDel="0013198C" w14:paraId="55C9B5FF" w14:textId="7FFA4174" w:rsidTr="00DF5F7E">
        <w:trPr>
          <w:del w:id="582" w:author="Sharma, Girdhari" w:date="2025-07-23T12:44:00Z"/>
        </w:trPr>
        <w:tc>
          <w:tcPr>
            <w:tcW w:w="2790" w:type="dxa"/>
          </w:tcPr>
          <w:p w14:paraId="516F0064" w14:textId="28BED7CA" w:rsidR="00D77A94" w:rsidRPr="00DF5F7E" w:rsidDel="0013198C" w:rsidRDefault="00D77A94" w:rsidP="00DF5F7E">
            <w:pPr>
              <w:spacing w:before="74"/>
              <w:ind w:right="122"/>
              <w:rPr>
                <w:del w:id="583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584" w:author="Sharma, Girdhari" w:date="2025-07-23T12:44:00Z"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>C22:6 (n-3) docosahexaenoic acid</w:delText>
              </w:r>
            </w:del>
          </w:p>
        </w:tc>
        <w:tc>
          <w:tcPr>
            <w:tcW w:w="1725" w:type="dxa"/>
          </w:tcPr>
          <w:p w14:paraId="140364E1" w14:textId="79C1C6DC" w:rsidR="00D77A94" w:rsidRPr="00B54DFF" w:rsidDel="0013198C" w:rsidRDefault="0005241F" w:rsidP="00D77A94">
            <w:pPr>
              <w:spacing w:before="74"/>
              <w:ind w:right="122"/>
              <w:rPr>
                <w:del w:id="585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586" w:author="Sharma, Girdhari" w:date="2025-07-23T12:44:00Z"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3</w:delText>
              </w:r>
            </w:del>
            <w:del w:id="587" w:author="Sharma, Girdhari" w:date="2025-07-23T11:00:00Z">
              <w:r w:rsidDel="00080A31">
                <w:rPr>
                  <w:rFonts w:ascii="Arial" w:eastAsia="Arial" w:hAnsi="Arial" w:cs="Arial"/>
                  <w:sz w:val="18"/>
                  <w:szCs w:val="18"/>
                </w:rPr>
                <w:delText>5</w:delText>
              </w:r>
            </w:del>
            <w:del w:id="588" w:author="Sharma, Girdhari" w:date="2025-07-23T12:44:00Z"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.0 – </w:delText>
              </w:r>
            </w:del>
            <w:del w:id="589" w:author="Sharma, Girdhari" w:date="2025-07-23T11:00:00Z">
              <w:r w:rsidDel="00080A31">
                <w:rPr>
                  <w:rFonts w:ascii="Arial" w:eastAsia="Arial" w:hAnsi="Arial" w:cs="Arial"/>
                  <w:sz w:val="18"/>
                  <w:szCs w:val="18"/>
                </w:rPr>
                <w:delText>47</w:delText>
              </w:r>
            </w:del>
            <w:del w:id="590" w:author="Sharma, Girdhari" w:date="2025-07-23T12:44:00Z"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.0</w:delText>
              </w:r>
            </w:del>
          </w:p>
        </w:tc>
        <w:tc>
          <w:tcPr>
            <w:tcW w:w="1303" w:type="dxa"/>
          </w:tcPr>
          <w:p w14:paraId="2A6EDD83" w14:textId="439A5CA7" w:rsidR="00D77A94" w:rsidRPr="00DF5F7E" w:rsidDel="0013198C" w:rsidRDefault="00D77A94" w:rsidP="00DF5F7E">
            <w:pPr>
              <w:spacing w:before="74"/>
              <w:ind w:right="122"/>
              <w:rPr>
                <w:del w:id="591" w:author="Sharma, Girdhari" w:date="2025-07-23T12:44:00Z"/>
                <w:rFonts w:ascii="Arial" w:eastAsia="Arial" w:hAnsi="Arial" w:cs="Arial"/>
                <w:sz w:val="18"/>
                <w:szCs w:val="18"/>
              </w:rPr>
            </w:pPr>
            <w:del w:id="592" w:author="Sharma, Girdhari" w:date="2025-07-23T12:44:00Z"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>35</w:delText>
              </w:r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.0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 </w:delText>
              </w:r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–</w:delText>
              </w:r>
              <w:r w:rsidRPr="00DF5F7E" w:rsidDel="0013198C">
                <w:rPr>
                  <w:rFonts w:ascii="Arial" w:eastAsia="Arial" w:hAnsi="Arial" w:cs="Arial"/>
                  <w:sz w:val="18"/>
                  <w:szCs w:val="18"/>
                </w:rPr>
                <w:delText xml:space="preserve"> 70</w:delText>
              </w:r>
              <w:r w:rsidDel="0013198C">
                <w:rPr>
                  <w:rFonts w:ascii="Arial" w:eastAsia="Arial" w:hAnsi="Arial" w:cs="Arial"/>
                  <w:sz w:val="18"/>
                  <w:szCs w:val="18"/>
                </w:rPr>
                <w:delText>.0</w:delText>
              </w:r>
            </w:del>
          </w:p>
        </w:tc>
        <w:tc>
          <w:tcPr>
            <w:tcW w:w="1172" w:type="dxa"/>
          </w:tcPr>
          <w:p w14:paraId="7A34B49E" w14:textId="21D10F17" w:rsidR="00D77A94" w:rsidRPr="003C0835" w:rsidDel="0013198C" w:rsidRDefault="00BB1C05" w:rsidP="00DF5F7E">
            <w:pPr>
              <w:spacing w:before="74"/>
              <w:ind w:right="122"/>
              <w:rPr>
                <w:del w:id="593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594" w:author="Sharma, Girdhari" w:date="2025-07-23T12:44:00Z">
              <w:r w:rsidDel="0013198C">
                <w:rPr>
                  <w:rFonts w:ascii="Arial" w:hAnsi="Arial" w:cs="Arial"/>
                  <w:spacing w:val="-1"/>
                  <w:sz w:val="18"/>
                  <w:szCs w:val="18"/>
                </w:rPr>
                <w:delText>2</w:delText>
              </w:r>
            </w:del>
            <w:del w:id="595" w:author="Sharma, Girdhari" w:date="2025-07-23T11:10:00Z">
              <w:r w:rsidDel="00224F14">
                <w:rPr>
                  <w:rFonts w:ascii="Arial" w:hAnsi="Arial" w:cs="Arial"/>
                  <w:spacing w:val="-1"/>
                  <w:sz w:val="18"/>
                  <w:szCs w:val="18"/>
                </w:rPr>
                <w:delText>4.4</w:delText>
              </w:r>
            </w:del>
            <w:del w:id="596" w:author="Sharma, Girdhari" w:date="2025-07-23T12:44:00Z">
              <w:r w:rsidDel="0013198C">
                <w:rPr>
                  <w:rFonts w:ascii="Arial" w:hAnsi="Arial" w:cs="Arial"/>
                  <w:spacing w:val="-1"/>
                  <w:sz w:val="18"/>
                  <w:szCs w:val="18"/>
                </w:rPr>
                <w:delText xml:space="preserve"> – 4</w:delText>
              </w:r>
            </w:del>
            <w:del w:id="597" w:author="Sharma, Girdhari" w:date="2025-07-23T11:10:00Z">
              <w:r w:rsidDel="00E27E11">
                <w:rPr>
                  <w:rFonts w:ascii="Arial" w:hAnsi="Arial" w:cs="Arial"/>
                  <w:spacing w:val="-1"/>
                  <w:sz w:val="18"/>
                  <w:szCs w:val="18"/>
                </w:rPr>
                <w:delText>0.9</w:delText>
              </w:r>
            </w:del>
          </w:p>
        </w:tc>
        <w:tc>
          <w:tcPr>
            <w:tcW w:w="1236" w:type="dxa"/>
          </w:tcPr>
          <w:p w14:paraId="5301FCEB" w14:textId="6F2F8D79" w:rsidR="00D77A94" w:rsidRPr="003C0835" w:rsidDel="0013198C" w:rsidRDefault="000A480F" w:rsidP="00DF5F7E">
            <w:pPr>
              <w:spacing w:before="74"/>
              <w:ind w:right="122"/>
              <w:rPr>
                <w:del w:id="598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  <w:del w:id="599" w:author="Sharma, Girdhari" w:date="2025-07-23T12:44:00Z">
              <w:r w:rsidDel="0013198C">
                <w:rPr>
                  <w:rFonts w:ascii="Arial" w:hAnsi="Arial" w:cs="Arial"/>
                  <w:spacing w:val="-1"/>
                  <w:sz w:val="18"/>
                  <w:szCs w:val="18"/>
                </w:rPr>
                <w:delText>40.0 – 55.0</w:delText>
              </w:r>
            </w:del>
          </w:p>
        </w:tc>
        <w:tc>
          <w:tcPr>
            <w:tcW w:w="1647" w:type="dxa"/>
          </w:tcPr>
          <w:p w14:paraId="0E50B664" w14:textId="0E535FA9" w:rsidR="00D77A94" w:rsidRPr="003C0835" w:rsidDel="0013198C" w:rsidRDefault="00D77A94" w:rsidP="00DF5F7E">
            <w:pPr>
              <w:spacing w:before="74"/>
              <w:ind w:right="122"/>
              <w:rPr>
                <w:del w:id="600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889" w:type="dxa"/>
          </w:tcPr>
          <w:p w14:paraId="4971C6D6" w14:textId="2F897DE2" w:rsidR="00D77A94" w:rsidRPr="003C0835" w:rsidDel="0013198C" w:rsidRDefault="00D77A94" w:rsidP="00DF5F7E">
            <w:pPr>
              <w:spacing w:before="74"/>
              <w:ind w:right="122"/>
              <w:rPr>
                <w:del w:id="601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689" w:type="dxa"/>
          </w:tcPr>
          <w:p w14:paraId="2CE5D589" w14:textId="48AF1660" w:rsidR="00D77A94" w:rsidRPr="003C0835" w:rsidDel="0013198C" w:rsidRDefault="00D77A94" w:rsidP="00DF5F7E">
            <w:pPr>
              <w:spacing w:before="74"/>
              <w:ind w:right="122"/>
              <w:rPr>
                <w:del w:id="602" w:author="Sharma, Girdhari" w:date="2025-07-23T12:44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</w:tbl>
    <w:p w14:paraId="26A271FA" w14:textId="02BDBC44" w:rsidR="00E4079D" w:rsidDel="0013198C" w:rsidRDefault="001D762F" w:rsidP="004345A0">
      <w:pPr>
        <w:spacing w:before="74"/>
        <w:ind w:right="122" w:firstLine="720"/>
        <w:jc w:val="both"/>
        <w:rPr>
          <w:del w:id="603" w:author="Sharma, Girdhari" w:date="2025-07-23T12:45:00Z"/>
          <w:rFonts w:ascii="Arial" w:hAnsi="Arial" w:cs="Arial"/>
          <w:spacing w:val="-1"/>
          <w:sz w:val="18"/>
          <w:szCs w:val="18"/>
        </w:rPr>
      </w:pPr>
      <w:del w:id="604" w:author="Sharma, Girdhari" w:date="2025-07-23T12:45:00Z">
        <w:r w:rsidDel="0013198C">
          <w:rPr>
            <w:rFonts w:ascii="Arial" w:hAnsi="Arial" w:cs="Arial"/>
            <w:spacing w:val="-1"/>
            <w:sz w:val="18"/>
            <w:szCs w:val="18"/>
          </w:rPr>
          <w:delText>ND</w:delText>
        </w:r>
        <w:r w:rsidR="00D17602" w:rsidDel="0013198C">
          <w:rPr>
            <w:rFonts w:ascii="Arial" w:hAnsi="Arial" w:cs="Arial"/>
            <w:spacing w:val="-1"/>
            <w:sz w:val="18"/>
            <w:szCs w:val="18"/>
          </w:rPr>
          <w:delText xml:space="preserve"> = non-detect, defined as ≤</w:delText>
        </w:r>
        <w:r w:rsidR="00433108" w:rsidDel="0013198C">
          <w:rPr>
            <w:rFonts w:ascii="Arial" w:hAnsi="Arial" w:cs="Arial"/>
            <w:spacing w:val="-1"/>
            <w:sz w:val="18"/>
            <w:szCs w:val="18"/>
          </w:rPr>
          <w:delText xml:space="preserve"> 0.05%</w:delText>
        </w:r>
      </w:del>
    </w:p>
    <w:p w14:paraId="6462B4FA" w14:textId="43E84C1C" w:rsidR="007042D6" w:rsidDel="00B96326" w:rsidRDefault="007042D6" w:rsidP="004345A0">
      <w:pPr>
        <w:spacing w:before="74"/>
        <w:ind w:right="122" w:firstLine="720"/>
        <w:jc w:val="both"/>
        <w:rPr>
          <w:del w:id="605" w:author="Sharma, Girdhari" w:date="2025-08-05T11:31:00Z"/>
          <w:rFonts w:ascii="Arial" w:hAnsi="Arial" w:cs="Arial"/>
          <w:spacing w:val="-1"/>
          <w:sz w:val="18"/>
          <w:szCs w:val="18"/>
        </w:rPr>
      </w:pPr>
    </w:p>
    <w:p w14:paraId="5AE9CABA" w14:textId="592E834D" w:rsidR="00EB30BB" w:rsidRPr="00DF5F7E" w:rsidRDefault="00EB30BB" w:rsidP="00EB30BB">
      <w:pPr>
        <w:pStyle w:val="BodyText"/>
        <w:tabs>
          <w:tab w:val="left" w:pos="5850"/>
        </w:tabs>
        <w:spacing w:before="5" w:line="360" w:lineRule="auto"/>
        <w:rPr>
          <w:rFonts w:asciiTheme="minorBidi" w:hAnsiTheme="minorBidi"/>
          <w:b/>
          <w:bCs/>
        </w:rPr>
      </w:pPr>
      <w:r w:rsidRPr="00DF5F7E">
        <w:rPr>
          <w:rFonts w:asciiTheme="minorBidi" w:hAnsiTheme="minorBidi"/>
          <w:b/>
          <w:bCs/>
        </w:rPr>
        <w:t xml:space="preserve">Table </w:t>
      </w:r>
      <w:del w:id="606" w:author="Sharma, Girdhari" w:date="2025-08-04T13:41:00Z">
        <w:r w:rsidR="007042D6" w:rsidDel="00C81985">
          <w:rPr>
            <w:rFonts w:asciiTheme="minorBidi" w:hAnsiTheme="minorBidi"/>
            <w:b/>
            <w:bCs/>
          </w:rPr>
          <w:delText>3</w:delText>
        </w:r>
      </w:del>
      <w:ins w:id="607" w:author="Sharma, Girdhari" w:date="2025-08-04T13:41:00Z">
        <w:r w:rsidR="00C81985">
          <w:rPr>
            <w:rFonts w:asciiTheme="minorBidi" w:hAnsiTheme="minorBidi"/>
            <w:b/>
            <w:bCs/>
          </w:rPr>
          <w:t>2</w:t>
        </w:r>
      </w:ins>
      <w:r w:rsidRPr="00DF5F7E">
        <w:rPr>
          <w:rFonts w:asciiTheme="minorBidi" w:hAnsiTheme="minorBidi"/>
          <w:b/>
          <w:bCs/>
        </w:rPr>
        <w:t>: Quality parameters of named microbial omega-3 oils</w:t>
      </w:r>
      <w:ins w:id="608" w:author="Sharma, Girdhari" w:date="2025-07-23T11:21:00Z">
        <w:r w:rsidR="0088348D">
          <w:rPr>
            <w:rFonts w:asciiTheme="minorBidi" w:hAnsiTheme="minorBidi"/>
            <w:b/>
            <w:bCs/>
          </w:rPr>
          <w:t xml:space="preserve"> and their concentrate</w:t>
        </w:r>
      </w:ins>
      <w:r w:rsidRPr="00DF5F7E">
        <w:rPr>
          <w:rFonts w:asciiTheme="minorBidi" w:hAnsiTheme="minorBidi"/>
          <w:b/>
          <w:bCs/>
        </w:rPr>
        <w:t xml:space="preserve"> (see Section 3.3 of the Standard).</w:t>
      </w:r>
    </w:p>
    <w:tbl>
      <w:tblPr>
        <w:tblStyle w:val="TableGrid"/>
        <w:tblW w:w="10531" w:type="dxa"/>
        <w:tblInd w:w="672" w:type="dxa"/>
        <w:tblLook w:val="04A0" w:firstRow="1" w:lastRow="0" w:firstColumn="1" w:lastColumn="0" w:noHBand="0" w:noVBand="1"/>
      </w:tblPr>
      <w:tblGrid>
        <w:gridCol w:w="1540"/>
        <w:gridCol w:w="1828"/>
        <w:gridCol w:w="1650"/>
        <w:gridCol w:w="995"/>
        <w:gridCol w:w="1161"/>
        <w:gridCol w:w="1706"/>
        <w:gridCol w:w="1651"/>
      </w:tblGrid>
      <w:tr w:rsidR="001F2840" w:rsidRPr="00036B33" w14:paraId="1449B6D3" w14:textId="230F9EE3" w:rsidTr="005E4D8A">
        <w:tc>
          <w:tcPr>
            <w:tcW w:w="1540" w:type="dxa"/>
          </w:tcPr>
          <w:p w14:paraId="5613340F" w14:textId="77777777" w:rsidR="001F2840" w:rsidRPr="00DF5F7E" w:rsidRDefault="001F2840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</w:rPr>
            </w:pPr>
            <w:r w:rsidRPr="00DF5F7E">
              <w:rPr>
                <w:rFonts w:cs="Arial"/>
              </w:rPr>
              <w:t>Parameter</w:t>
            </w:r>
          </w:p>
        </w:tc>
        <w:tc>
          <w:tcPr>
            <w:tcW w:w="1828" w:type="dxa"/>
          </w:tcPr>
          <w:p w14:paraId="5FB47B67" w14:textId="3496D6A4" w:rsidR="001F2840" w:rsidRPr="00DF5F7E" w:rsidRDefault="0085234A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  <w:i/>
                <w:iCs/>
              </w:rPr>
            </w:pPr>
            <w:del w:id="609" w:author="Sharma, Girdhari" w:date="2025-08-05T11:36:00Z">
              <w:r w:rsidDel="009F1880">
                <w:rPr>
                  <w:rFonts w:cs="Arial"/>
                  <w:i/>
                  <w:iCs/>
                </w:rPr>
                <w:delText>[</w:delText>
              </w:r>
            </w:del>
            <w:proofErr w:type="spellStart"/>
            <w:r w:rsidR="001F2840" w:rsidRPr="00DF5F7E">
              <w:rPr>
                <w:rFonts w:cs="Arial"/>
                <w:i/>
                <w:iCs/>
              </w:rPr>
              <w:t>Crypthecodinium</w:t>
            </w:r>
            <w:proofErr w:type="spellEnd"/>
            <w:del w:id="610" w:author="Sharma, Girdhari" w:date="2025-08-05T11:36:00Z">
              <w:r w:rsidDel="009F1880">
                <w:rPr>
                  <w:rFonts w:cs="Arial"/>
                  <w:i/>
                  <w:iCs/>
                </w:rPr>
                <w:delText>]</w:delText>
              </w:r>
            </w:del>
          </w:p>
        </w:tc>
        <w:tc>
          <w:tcPr>
            <w:tcW w:w="0" w:type="auto"/>
          </w:tcPr>
          <w:p w14:paraId="39C11245" w14:textId="0EF97BD3" w:rsidR="001F2840" w:rsidRPr="00DF5F7E" w:rsidRDefault="001F2840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</w:rPr>
            </w:pPr>
            <w:proofErr w:type="spellStart"/>
            <w:r w:rsidRPr="00DF5F7E">
              <w:rPr>
                <w:rFonts w:cs="Arial"/>
                <w:i/>
                <w:iCs/>
              </w:rPr>
              <w:t>Schizochytrium</w:t>
            </w:r>
            <w:proofErr w:type="spellEnd"/>
            <w:r w:rsidR="00F95362">
              <w:rPr>
                <w:rFonts w:cs="Arial"/>
                <w:i/>
                <w:iCs/>
              </w:rPr>
              <w:t>*</w:t>
            </w:r>
          </w:p>
        </w:tc>
        <w:tc>
          <w:tcPr>
            <w:tcW w:w="0" w:type="auto"/>
          </w:tcPr>
          <w:p w14:paraId="1873A1BC" w14:textId="08B14387" w:rsidR="001F2840" w:rsidRPr="00036B33" w:rsidRDefault="00EF2540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  <w:bCs/>
                <w:iCs/>
              </w:rPr>
            </w:pPr>
            <w:del w:id="611" w:author="Sharma, Girdhari" w:date="2025-08-05T11:37:00Z">
              <w:r w:rsidDel="009F1880">
                <w:rPr>
                  <w:rFonts w:cs="Arial"/>
                  <w:bCs/>
                  <w:iCs/>
                </w:rPr>
                <w:delText>[</w:delText>
              </w:r>
            </w:del>
            <w:proofErr w:type="spellStart"/>
            <w:r w:rsidR="001F2840" w:rsidRPr="00DF5F7E">
              <w:rPr>
                <w:rFonts w:cs="Arial"/>
                <w:bCs/>
                <w:i/>
              </w:rPr>
              <w:t>Ulkeni</w:t>
            </w:r>
            <w:r w:rsidRPr="00DF5F7E">
              <w:rPr>
                <w:rFonts w:cs="Arial"/>
                <w:bCs/>
                <w:i/>
              </w:rPr>
              <w:t>a</w:t>
            </w:r>
            <w:proofErr w:type="spellEnd"/>
            <w:del w:id="612" w:author="Sharma, Girdhari" w:date="2025-08-05T11:37:00Z">
              <w:r w:rsidDel="009F1880">
                <w:rPr>
                  <w:rFonts w:cs="Arial"/>
                  <w:bCs/>
                  <w:iCs/>
                </w:rPr>
                <w:delText>]</w:delText>
              </w:r>
            </w:del>
          </w:p>
        </w:tc>
        <w:tc>
          <w:tcPr>
            <w:tcW w:w="1500" w:type="dxa"/>
          </w:tcPr>
          <w:p w14:paraId="1564E8C1" w14:textId="5C0ADE17" w:rsidR="001F2840" w:rsidRPr="00DF5F7E" w:rsidRDefault="00EF2540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  <w:i/>
                <w:iCs/>
              </w:rPr>
            </w:pPr>
            <w:del w:id="613" w:author="Sharma, Girdhari" w:date="2025-07-23T14:27:00Z">
              <w:r w:rsidDel="00616744">
                <w:rPr>
                  <w:rFonts w:cs="Arial"/>
                  <w:bCs/>
                  <w:iCs/>
                </w:rPr>
                <w:delText>[</w:delText>
              </w:r>
              <w:r w:rsidR="001F2840" w:rsidRPr="00DF5F7E" w:rsidDel="00616744">
                <w:rPr>
                  <w:rFonts w:cs="Arial"/>
                  <w:bCs/>
                  <w:i/>
                </w:rPr>
                <w:delText>Isochrysis galban</w:delText>
              </w:r>
              <w:r w:rsidR="00F86909" w:rsidDel="00616744">
                <w:rPr>
                  <w:rFonts w:cs="Arial"/>
                  <w:bCs/>
                  <w:i/>
                </w:rPr>
                <w:delText>a</w:delText>
              </w:r>
              <w:r w:rsidDel="00616744">
                <w:rPr>
                  <w:rFonts w:cs="Arial"/>
                  <w:bCs/>
                  <w:iCs/>
                </w:rPr>
                <w:delText>]</w:delText>
              </w:r>
            </w:del>
          </w:p>
        </w:tc>
        <w:tc>
          <w:tcPr>
            <w:tcW w:w="1367" w:type="dxa"/>
          </w:tcPr>
          <w:p w14:paraId="29EFB1B0" w14:textId="01408B8D" w:rsidR="001F2840" w:rsidRPr="00DF5F7E" w:rsidRDefault="001F2840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  <w:i/>
                <w:iCs/>
              </w:rPr>
            </w:pPr>
            <w:del w:id="614" w:author="Sharma, Girdhari" w:date="2025-07-25T14:07:00Z">
              <w:r w:rsidRPr="00DF5F7E" w:rsidDel="0091046D">
                <w:rPr>
                  <w:rFonts w:cs="Arial"/>
                  <w:i/>
                  <w:iCs/>
                </w:rPr>
                <w:delText>Nannochloropsis</w:delText>
              </w:r>
            </w:del>
          </w:p>
        </w:tc>
        <w:tc>
          <w:tcPr>
            <w:tcW w:w="1651" w:type="dxa"/>
          </w:tcPr>
          <w:p w14:paraId="294F27AF" w14:textId="7E911307" w:rsidR="001F2840" w:rsidRPr="00036B33" w:rsidRDefault="00823088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  <w:i/>
                <w:iCs/>
              </w:rPr>
            </w:pPr>
            <w:del w:id="615" w:author="Sharma, Girdhari" w:date="2025-07-23T14:27:00Z">
              <w:r w:rsidDel="00616744">
                <w:rPr>
                  <w:rFonts w:cs="Arial"/>
                  <w:bCs/>
                  <w:iCs/>
                </w:rPr>
                <w:delText>[</w:delText>
              </w:r>
              <w:r w:rsidR="001F2840" w:rsidRPr="00DF5F7E" w:rsidDel="00616744">
                <w:rPr>
                  <w:rFonts w:cs="Arial"/>
                  <w:bCs/>
                  <w:i/>
                </w:rPr>
                <w:delText xml:space="preserve">Phaeodactylum </w:delText>
              </w:r>
              <w:r w:rsidR="001F2840" w:rsidRPr="00F86909" w:rsidDel="00616744">
                <w:rPr>
                  <w:rFonts w:cs="Arial"/>
                  <w:bCs/>
                  <w:i/>
                </w:rPr>
                <w:delText>tricornutum</w:delText>
              </w:r>
              <w:r w:rsidDel="00616744">
                <w:rPr>
                  <w:rFonts w:cs="Arial"/>
                  <w:bCs/>
                  <w:i/>
                </w:rPr>
                <w:delText>]</w:delText>
              </w:r>
            </w:del>
          </w:p>
        </w:tc>
      </w:tr>
      <w:tr w:rsidR="001F2840" w:rsidRPr="00036B33" w14:paraId="1D02AB24" w14:textId="1A80D3AB" w:rsidTr="005E4D8A">
        <w:tc>
          <w:tcPr>
            <w:tcW w:w="1540" w:type="dxa"/>
          </w:tcPr>
          <w:p w14:paraId="6AF76D6E" w14:textId="6D1F6034" w:rsidR="001F2840" w:rsidRPr="00DF5F7E" w:rsidRDefault="001F2840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</w:rPr>
            </w:pPr>
            <w:r w:rsidRPr="00DF5F7E">
              <w:rPr>
                <w:rFonts w:cs="Arial"/>
              </w:rPr>
              <w:t>Peroxide value (milliequivalent of active oxygen/kg oil)</w:t>
            </w:r>
            <w:del w:id="616" w:author="Sharma, Girdhari" w:date="2025-07-25T14:08:00Z">
              <w:r w:rsidRPr="00DF5F7E" w:rsidDel="00D80704">
                <w:rPr>
                  <w:rFonts w:cs="Arial"/>
                </w:rPr>
                <w:delText>*</w:delText>
              </w:r>
              <w:r w:rsidR="00181533" w:rsidDel="00D80704">
                <w:rPr>
                  <w:rFonts w:cs="Arial"/>
                </w:rPr>
                <w:delText>*</w:delText>
              </w:r>
            </w:del>
          </w:p>
        </w:tc>
        <w:tc>
          <w:tcPr>
            <w:tcW w:w="1828" w:type="dxa"/>
          </w:tcPr>
          <w:p w14:paraId="7282D310" w14:textId="42C342B9" w:rsidR="001F2840" w:rsidRPr="00DF5F7E" w:rsidRDefault="001F2840" w:rsidP="001F2840">
            <w:pPr>
              <w:tabs>
                <w:tab w:val="center" w:pos="1117"/>
              </w:tabs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F5F7E">
              <w:rPr>
                <w:rFonts w:ascii="Arial" w:hAnsi="Arial" w:cs="Arial" w:hint="eastAsia"/>
                <w:sz w:val="20"/>
                <w:szCs w:val="20"/>
              </w:rPr>
              <w:t>≤</w:t>
            </w:r>
            <w:r w:rsidRPr="00DF5F7E">
              <w:rPr>
                <w:rFonts w:ascii="Arial" w:hAnsi="Arial" w:cs="Arial"/>
                <w:sz w:val="20"/>
                <w:szCs w:val="20"/>
              </w:rPr>
              <w:t xml:space="preserve"> 5</w:t>
            </w:r>
          </w:p>
        </w:tc>
        <w:tc>
          <w:tcPr>
            <w:tcW w:w="0" w:type="auto"/>
          </w:tcPr>
          <w:p w14:paraId="312DF851" w14:textId="7AE0ABF8" w:rsidR="001F2840" w:rsidRPr="00DF5F7E" w:rsidRDefault="001F2840" w:rsidP="001F2840">
            <w:pPr>
              <w:tabs>
                <w:tab w:val="center" w:pos="1117"/>
              </w:tabs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F5F7E">
              <w:rPr>
                <w:rFonts w:ascii="Arial" w:hAnsi="Arial" w:cs="Arial" w:hint="eastAsia"/>
                <w:sz w:val="20"/>
                <w:szCs w:val="20"/>
                <w:lang w:eastAsia="en-US"/>
              </w:rPr>
              <w:t>≤</w:t>
            </w:r>
            <w:r w:rsidRPr="00DF5F7E">
              <w:rPr>
                <w:rFonts w:ascii="Arial" w:hAnsi="Arial" w:cs="Arial"/>
                <w:sz w:val="20"/>
                <w:szCs w:val="20"/>
                <w:lang w:eastAsia="en-US"/>
              </w:rPr>
              <w:t xml:space="preserve"> 5</w:t>
            </w:r>
          </w:p>
        </w:tc>
        <w:tc>
          <w:tcPr>
            <w:tcW w:w="0" w:type="auto"/>
          </w:tcPr>
          <w:p w14:paraId="4F581E4E" w14:textId="42615E37" w:rsidR="001F2840" w:rsidRPr="00036B33" w:rsidRDefault="00EF1CF1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</w:rPr>
            </w:pPr>
            <w:ins w:id="617" w:author="Sharma, Girdhari" w:date="2025-07-23T15:00:00Z">
              <w:r>
                <w:rPr>
                  <w:rFonts w:cs="Arial"/>
                </w:rPr>
                <w:t>≤ 5</w:t>
              </w:r>
            </w:ins>
          </w:p>
        </w:tc>
        <w:tc>
          <w:tcPr>
            <w:tcW w:w="1500" w:type="dxa"/>
          </w:tcPr>
          <w:p w14:paraId="08D570AB" w14:textId="33BF5CCE" w:rsidR="001F2840" w:rsidRPr="00DF5F7E" w:rsidRDefault="001F2840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</w:rPr>
            </w:pPr>
          </w:p>
        </w:tc>
        <w:tc>
          <w:tcPr>
            <w:tcW w:w="1367" w:type="dxa"/>
          </w:tcPr>
          <w:p w14:paraId="081F7665" w14:textId="24365007" w:rsidR="001F2840" w:rsidRPr="00DF5F7E" w:rsidRDefault="001F2840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</w:rPr>
            </w:pPr>
            <w:del w:id="618" w:author="Sharma, Girdhari" w:date="2025-07-25T14:07:00Z">
              <w:r w:rsidRPr="00DF5F7E" w:rsidDel="0091046D">
                <w:rPr>
                  <w:rFonts w:cs="Arial"/>
                </w:rPr>
                <w:delText>≤ 5</w:delText>
              </w:r>
            </w:del>
          </w:p>
        </w:tc>
        <w:tc>
          <w:tcPr>
            <w:tcW w:w="1651" w:type="dxa"/>
          </w:tcPr>
          <w:p w14:paraId="5B45156B" w14:textId="77777777" w:rsidR="001F2840" w:rsidRPr="00036B33" w:rsidRDefault="001F2840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</w:rPr>
            </w:pPr>
          </w:p>
        </w:tc>
      </w:tr>
      <w:tr w:rsidR="001F2840" w:rsidRPr="00036B33" w14:paraId="21EB0544" w14:textId="5720D12D" w:rsidTr="005E4D8A">
        <w:tc>
          <w:tcPr>
            <w:tcW w:w="1540" w:type="dxa"/>
          </w:tcPr>
          <w:p w14:paraId="0A6C3755" w14:textId="61E76F02" w:rsidR="001F2840" w:rsidRPr="00DF5F7E" w:rsidRDefault="001F2840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</w:rPr>
            </w:pPr>
            <w:r w:rsidRPr="00DF5F7E">
              <w:rPr>
                <w:rFonts w:cs="Arial"/>
              </w:rPr>
              <w:t>Anisidine value</w:t>
            </w:r>
            <w:del w:id="619" w:author="Sharma, Girdhari" w:date="2025-07-25T14:08:00Z">
              <w:r w:rsidRPr="00DF5F7E" w:rsidDel="00D80704">
                <w:rPr>
                  <w:rFonts w:cs="Arial"/>
                </w:rPr>
                <w:delText>**</w:delText>
              </w:r>
              <w:r w:rsidR="00181533" w:rsidDel="00D80704">
                <w:rPr>
                  <w:rFonts w:cs="Arial"/>
                </w:rPr>
                <w:delText>*</w:delText>
              </w:r>
            </w:del>
          </w:p>
        </w:tc>
        <w:tc>
          <w:tcPr>
            <w:tcW w:w="1828" w:type="dxa"/>
          </w:tcPr>
          <w:p w14:paraId="7526A84A" w14:textId="626A5D6C" w:rsidR="001F2840" w:rsidRPr="00DF5F7E" w:rsidRDefault="001F2840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</w:rPr>
            </w:pPr>
            <w:r w:rsidRPr="00DF5F7E">
              <w:rPr>
                <w:rFonts w:cs="Arial"/>
              </w:rPr>
              <w:t xml:space="preserve">≤ </w:t>
            </w:r>
            <w:del w:id="620" w:author="Sharma, Girdhari" w:date="2025-07-23T11:14:00Z">
              <w:r w:rsidRPr="00DF5F7E" w:rsidDel="001257B5">
                <w:rPr>
                  <w:rFonts w:cs="Arial"/>
                </w:rPr>
                <w:delText>[10]</w:delText>
              </w:r>
              <w:r w:rsidRPr="00DF5F7E" w:rsidDel="00D733D1">
                <w:rPr>
                  <w:rFonts w:cs="Arial"/>
                </w:rPr>
                <w:delText xml:space="preserve"> </w:delText>
              </w:r>
            </w:del>
            <w:del w:id="621" w:author="Sharma, Girdhari" w:date="2025-08-04T15:03:00Z">
              <w:r w:rsidRPr="00DF5F7E" w:rsidDel="00DA408F">
                <w:rPr>
                  <w:rFonts w:cs="Arial"/>
                </w:rPr>
                <w:delText>[</w:delText>
              </w:r>
            </w:del>
            <w:r w:rsidRPr="00DF5F7E">
              <w:rPr>
                <w:rFonts w:cs="Arial"/>
              </w:rPr>
              <w:t>20</w:t>
            </w:r>
            <w:del w:id="622" w:author="Sharma, Girdhari" w:date="2025-08-04T15:03:00Z">
              <w:r w:rsidRPr="00DF5F7E" w:rsidDel="00DA408F">
                <w:rPr>
                  <w:rFonts w:cs="Arial"/>
                </w:rPr>
                <w:delText>]</w:delText>
              </w:r>
            </w:del>
          </w:p>
        </w:tc>
        <w:tc>
          <w:tcPr>
            <w:tcW w:w="0" w:type="auto"/>
          </w:tcPr>
          <w:p w14:paraId="749374A5" w14:textId="2253D4E9" w:rsidR="001F2840" w:rsidRPr="00DF5F7E" w:rsidRDefault="001F2840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</w:rPr>
            </w:pPr>
            <w:r w:rsidRPr="00DF5F7E">
              <w:rPr>
                <w:rFonts w:cs="Arial"/>
              </w:rPr>
              <w:t xml:space="preserve">≤ </w:t>
            </w:r>
            <w:del w:id="623" w:author="Sharma, Girdhari" w:date="2025-07-23T11:15:00Z">
              <w:r w:rsidRPr="00DF5F7E" w:rsidDel="00D733D1">
                <w:rPr>
                  <w:rFonts w:cs="Arial"/>
                </w:rPr>
                <w:delText xml:space="preserve">[10] </w:delText>
              </w:r>
            </w:del>
            <w:del w:id="624" w:author="Sharma, Girdhari" w:date="2025-08-04T15:03:00Z">
              <w:r w:rsidRPr="00DF5F7E" w:rsidDel="00DA408F">
                <w:rPr>
                  <w:rFonts w:cs="Arial"/>
                </w:rPr>
                <w:delText>[</w:delText>
              </w:r>
            </w:del>
            <w:r w:rsidRPr="00DF5F7E">
              <w:rPr>
                <w:rFonts w:cs="Arial"/>
              </w:rPr>
              <w:t>20</w:t>
            </w:r>
            <w:del w:id="625" w:author="Sharma, Girdhari" w:date="2025-08-04T15:03:00Z">
              <w:r w:rsidRPr="00DF5F7E" w:rsidDel="00DA408F">
                <w:rPr>
                  <w:rFonts w:cs="Arial"/>
                </w:rPr>
                <w:delText>]</w:delText>
              </w:r>
            </w:del>
          </w:p>
        </w:tc>
        <w:tc>
          <w:tcPr>
            <w:tcW w:w="0" w:type="auto"/>
          </w:tcPr>
          <w:p w14:paraId="4EC46F93" w14:textId="77777777" w:rsidR="001F2840" w:rsidRPr="00036B33" w:rsidRDefault="001F2840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</w:rPr>
            </w:pPr>
          </w:p>
        </w:tc>
        <w:tc>
          <w:tcPr>
            <w:tcW w:w="1500" w:type="dxa"/>
          </w:tcPr>
          <w:p w14:paraId="1AE9272D" w14:textId="7DCD79BE" w:rsidR="001F2840" w:rsidRPr="00DF5F7E" w:rsidRDefault="001F2840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</w:rPr>
            </w:pPr>
          </w:p>
        </w:tc>
        <w:tc>
          <w:tcPr>
            <w:tcW w:w="1367" w:type="dxa"/>
          </w:tcPr>
          <w:p w14:paraId="0A7C3E7D" w14:textId="52A8F209" w:rsidR="001F2840" w:rsidRPr="00DF5F7E" w:rsidRDefault="001F2840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</w:rPr>
            </w:pPr>
            <w:del w:id="626" w:author="Sharma, Girdhari" w:date="2025-07-25T14:07:00Z">
              <w:r w:rsidRPr="00DF5F7E" w:rsidDel="0091046D">
                <w:rPr>
                  <w:rFonts w:cs="Arial"/>
                </w:rPr>
                <w:delText>NA</w:delText>
              </w:r>
            </w:del>
          </w:p>
        </w:tc>
        <w:tc>
          <w:tcPr>
            <w:tcW w:w="1651" w:type="dxa"/>
          </w:tcPr>
          <w:p w14:paraId="2105A2B6" w14:textId="77777777" w:rsidR="001F2840" w:rsidRPr="00036B33" w:rsidRDefault="001F2840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</w:rPr>
            </w:pPr>
          </w:p>
        </w:tc>
      </w:tr>
      <w:tr w:rsidR="001F2840" w:rsidRPr="00036B33" w14:paraId="49638EA2" w14:textId="6559C580" w:rsidTr="005E4D8A">
        <w:tc>
          <w:tcPr>
            <w:tcW w:w="1540" w:type="dxa"/>
          </w:tcPr>
          <w:p w14:paraId="5035B6AD" w14:textId="77777777" w:rsidR="001F2840" w:rsidRPr="00DF5F7E" w:rsidRDefault="001F2840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</w:rPr>
            </w:pPr>
            <w:r w:rsidRPr="00DF5F7E">
              <w:rPr>
                <w:rFonts w:cs="Arial"/>
              </w:rPr>
              <w:t>Total oxidation number (TOTOX)</w:t>
            </w:r>
            <w:r w:rsidRPr="00DF5F7E">
              <w:rPr>
                <w:rStyle w:val="FootnoteReference"/>
                <w:rFonts w:cs="Arial"/>
              </w:rPr>
              <w:footnoteReference w:id="3"/>
            </w:r>
          </w:p>
        </w:tc>
        <w:tc>
          <w:tcPr>
            <w:tcW w:w="1828" w:type="dxa"/>
          </w:tcPr>
          <w:p w14:paraId="7830DF57" w14:textId="65775718" w:rsidR="001F2840" w:rsidRPr="00DF5F7E" w:rsidRDefault="001F2840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</w:rPr>
            </w:pPr>
            <w:r w:rsidRPr="00DF5F7E">
              <w:rPr>
                <w:rFonts w:cs="Arial"/>
              </w:rPr>
              <w:t xml:space="preserve">≤ </w:t>
            </w:r>
            <w:del w:id="627" w:author="Sharma, Girdhari" w:date="2025-07-23T11:20:00Z">
              <w:r w:rsidRPr="00DF5F7E" w:rsidDel="00964D67">
                <w:rPr>
                  <w:rFonts w:cs="Arial"/>
                </w:rPr>
                <w:delText xml:space="preserve">[20] </w:delText>
              </w:r>
            </w:del>
            <w:del w:id="628" w:author="Sharma, Girdhari" w:date="2025-08-04T15:03:00Z">
              <w:r w:rsidRPr="00DF5F7E" w:rsidDel="00DA408F">
                <w:rPr>
                  <w:rFonts w:cs="Arial"/>
                </w:rPr>
                <w:delText>[</w:delText>
              </w:r>
            </w:del>
            <w:r w:rsidRPr="00DF5F7E">
              <w:rPr>
                <w:rFonts w:cs="Arial"/>
              </w:rPr>
              <w:t>26</w:t>
            </w:r>
            <w:del w:id="629" w:author="Sharma, Girdhari" w:date="2025-08-04T15:03:00Z">
              <w:r w:rsidRPr="00DF5F7E" w:rsidDel="00DA408F">
                <w:rPr>
                  <w:rFonts w:cs="Arial"/>
                </w:rPr>
                <w:delText>]</w:delText>
              </w:r>
            </w:del>
          </w:p>
        </w:tc>
        <w:tc>
          <w:tcPr>
            <w:tcW w:w="0" w:type="auto"/>
          </w:tcPr>
          <w:p w14:paraId="37ADF4CC" w14:textId="3749E518" w:rsidR="001F2840" w:rsidRPr="00DF5F7E" w:rsidRDefault="001F2840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</w:rPr>
            </w:pPr>
            <w:r w:rsidRPr="00DF5F7E">
              <w:rPr>
                <w:rFonts w:cs="Arial"/>
              </w:rPr>
              <w:t xml:space="preserve">≤ </w:t>
            </w:r>
            <w:del w:id="630" w:author="Sharma, Girdhari" w:date="2025-07-23T11:20:00Z">
              <w:r w:rsidRPr="00DF5F7E" w:rsidDel="00964D67">
                <w:rPr>
                  <w:rFonts w:cs="Arial"/>
                </w:rPr>
                <w:delText xml:space="preserve">[20] </w:delText>
              </w:r>
            </w:del>
            <w:del w:id="631" w:author="Sharma, Girdhari" w:date="2025-08-04T15:03:00Z">
              <w:r w:rsidRPr="00DF5F7E" w:rsidDel="00DA408F">
                <w:rPr>
                  <w:rFonts w:cs="Arial"/>
                </w:rPr>
                <w:delText>[</w:delText>
              </w:r>
            </w:del>
            <w:r w:rsidRPr="00DF5F7E">
              <w:rPr>
                <w:rFonts w:cs="Arial"/>
              </w:rPr>
              <w:t>26</w:t>
            </w:r>
            <w:del w:id="632" w:author="Sharma, Girdhari" w:date="2025-08-04T15:03:00Z">
              <w:r w:rsidRPr="00DF5F7E" w:rsidDel="00DA408F">
                <w:rPr>
                  <w:rFonts w:cs="Arial"/>
                </w:rPr>
                <w:delText>]</w:delText>
              </w:r>
            </w:del>
          </w:p>
        </w:tc>
        <w:tc>
          <w:tcPr>
            <w:tcW w:w="0" w:type="auto"/>
          </w:tcPr>
          <w:p w14:paraId="45E716E5" w14:textId="77777777" w:rsidR="001F2840" w:rsidRPr="00036B33" w:rsidRDefault="001F2840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</w:rPr>
            </w:pPr>
          </w:p>
        </w:tc>
        <w:tc>
          <w:tcPr>
            <w:tcW w:w="1500" w:type="dxa"/>
          </w:tcPr>
          <w:p w14:paraId="2EEB0727" w14:textId="1192C047" w:rsidR="001F2840" w:rsidRPr="00DF5F7E" w:rsidRDefault="001F2840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</w:rPr>
            </w:pPr>
          </w:p>
        </w:tc>
        <w:tc>
          <w:tcPr>
            <w:tcW w:w="1367" w:type="dxa"/>
          </w:tcPr>
          <w:p w14:paraId="4852C3C7" w14:textId="39A0A493" w:rsidR="001F2840" w:rsidRPr="00DF5F7E" w:rsidRDefault="001F2840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</w:rPr>
            </w:pPr>
            <w:del w:id="633" w:author="Sharma, Girdhari" w:date="2025-07-25T14:07:00Z">
              <w:r w:rsidRPr="00DF5F7E" w:rsidDel="0091046D">
                <w:rPr>
                  <w:rFonts w:cs="Arial"/>
                </w:rPr>
                <w:delText>NA</w:delText>
              </w:r>
            </w:del>
          </w:p>
        </w:tc>
        <w:tc>
          <w:tcPr>
            <w:tcW w:w="1651" w:type="dxa"/>
          </w:tcPr>
          <w:p w14:paraId="3FFAB224" w14:textId="77777777" w:rsidR="001F2840" w:rsidRPr="00036B33" w:rsidRDefault="001F2840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</w:rPr>
            </w:pPr>
          </w:p>
        </w:tc>
      </w:tr>
      <w:tr w:rsidR="001F2840" w:rsidRPr="00036B33" w14:paraId="729115A4" w14:textId="183EE56B" w:rsidTr="005E4D8A">
        <w:tc>
          <w:tcPr>
            <w:tcW w:w="1540" w:type="dxa"/>
          </w:tcPr>
          <w:p w14:paraId="0B63B2B9" w14:textId="77777777" w:rsidR="001F2840" w:rsidRPr="00DF5F7E" w:rsidRDefault="001F2840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</w:rPr>
            </w:pPr>
            <w:r w:rsidRPr="00DF5F7E">
              <w:rPr>
                <w:rFonts w:cs="Arial"/>
              </w:rPr>
              <w:t>Acid value (mg KOH/g oil)</w:t>
            </w:r>
          </w:p>
        </w:tc>
        <w:tc>
          <w:tcPr>
            <w:tcW w:w="1828" w:type="dxa"/>
          </w:tcPr>
          <w:p w14:paraId="4B9C360F" w14:textId="1FBBED97" w:rsidR="001F2840" w:rsidRPr="00DF5F7E" w:rsidRDefault="001F2840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</w:rPr>
            </w:pPr>
            <w:r w:rsidRPr="00DF5F7E">
              <w:rPr>
                <w:rFonts w:cs="Arial"/>
              </w:rPr>
              <w:t xml:space="preserve">≤ </w:t>
            </w:r>
            <w:del w:id="634" w:author="Sharma, Girdhari" w:date="2025-07-23T11:21:00Z">
              <w:r w:rsidRPr="00DF5F7E" w:rsidDel="0088348D">
                <w:rPr>
                  <w:rFonts w:cs="Arial"/>
                </w:rPr>
                <w:delText xml:space="preserve">[0.5] </w:delText>
              </w:r>
            </w:del>
            <w:r w:rsidRPr="00DF5F7E">
              <w:rPr>
                <w:rFonts w:cs="Arial"/>
              </w:rPr>
              <w:t>[3.0]</w:t>
            </w:r>
            <w:ins w:id="635" w:author="Sharma, Girdhari" w:date="2025-07-23T12:03:00Z">
              <w:r w:rsidR="00FA4D5D">
                <w:rPr>
                  <w:rFonts w:cs="Arial"/>
                </w:rPr>
                <w:t xml:space="preserve"> </w:t>
              </w:r>
              <w:r w:rsidR="002D5027">
                <w:rPr>
                  <w:rFonts w:cs="Arial"/>
                </w:rPr>
                <w:t>[1.0</w:t>
              </w:r>
            </w:ins>
            <w:ins w:id="636" w:author="Sharma, Girdhari" w:date="2025-07-23T12:04:00Z">
              <w:r w:rsidR="002D5027">
                <w:rPr>
                  <w:rFonts w:cs="Arial"/>
                </w:rPr>
                <w:t>]</w:t>
              </w:r>
            </w:ins>
          </w:p>
        </w:tc>
        <w:tc>
          <w:tcPr>
            <w:tcW w:w="0" w:type="auto"/>
          </w:tcPr>
          <w:p w14:paraId="0ACC1CD5" w14:textId="1D342AED" w:rsidR="001F2840" w:rsidRPr="00DF5F7E" w:rsidRDefault="001F2840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</w:rPr>
            </w:pPr>
            <w:r w:rsidRPr="00DF5F7E">
              <w:rPr>
                <w:rFonts w:cs="Arial"/>
              </w:rPr>
              <w:t xml:space="preserve">≤ </w:t>
            </w:r>
            <w:del w:id="637" w:author="Sharma, Girdhari" w:date="2025-07-23T11:22:00Z">
              <w:r w:rsidRPr="00DF5F7E" w:rsidDel="0088348D">
                <w:rPr>
                  <w:rFonts w:cs="Arial"/>
                </w:rPr>
                <w:delText xml:space="preserve">[0.5] </w:delText>
              </w:r>
            </w:del>
            <w:r w:rsidRPr="00DF5F7E">
              <w:rPr>
                <w:rFonts w:cs="Arial"/>
              </w:rPr>
              <w:t>[3.0]</w:t>
            </w:r>
            <w:ins w:id="638" w:author="Sharma, Girdhari" w:date="2025-07-23T12:04:00Z">
              <w:r w:rsidR="002D5027">
                <w:rPr>
                  <w:rFonts w:cs="Arial"/>
                </w:rPr>
                <w:t xml:space="preserve"> [1.0]</w:t>
              </w:r>
            </w:ins>
          </w:p>
        </w:tc>
        <w:tc>
          <w:tcPr>
            <w:tcW w:w="0" w:type="auto"/>
          </w:tcPr>
          <w:p w14:paraId="0E56DC30" w14:textId="73D715B9" w:rsidR="001F2840" w:rsidRPr="00036B33" w:rsidRDefault="002B1DFD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</w:rPr>
            </w:pPr>
            <w:ins w:id="639" w:author="Sharma, Girdhari" w:date="2025-07-23T15:01:00Z">
              <w:r>
                <w:rPr>
                  <w:rFonts w:cs="Arial"/>
                </w:rPr>
                <w:t>≤ 0.5</w:t>
              </w:r>
            </w:ins>
          </w:p>
        </w:tc>
        <w:tc>
          <w:tcPr>
            <w:tcW w:w="1500" w:type="dxa"/>
          </w:tcPr>
          <w:p w14:paraId="27458FFF" w14:textId="174006F0" w:rsidR="001F2840" w:rsidRPr="00DF5F7E" w:rsidRDefault="001F2840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</w:rPr>
            </w:pPr>
          </w:p>
        </w:tc>
        <w:tc>
          <w:tcPr>
            <w:tcW w:w="1367" w:type="dxa"/>
          </w:tcPr>
          <w:p w14:paraId="05AFB5F6" w14:textId="575CC8B4" w:rsidR="001F2840" w:rsidRPr="00DF5F7E" w:rsidRDefault="001F2840" w:rsidP="00DF5F7E">
            <w:pPr>
              <w:pStyle w:val="BodyText"/>
              <w:tabs>
                <w:tab w:val="left" w:pos="915"/>
              </w:tabs>
              <w:spacing w:before="5" w:line="360" w:lineRule="auto"/>
              <w:ind w:left="0"/>
              <w:rPr>
                <w:rFonts w:cs="Arial"/>
              </w:rPr>
            </w:pPr>
            <w:del w:id="640" w:author="Sharma, Girdhari" w:date="2025-07-25T14:07:00Z">
              <w:r w:rsidRPr="00DF5F7E" w:rsidDel="0091046D">
                <w:rPr>
                  <w:rFonts w:cs="Arial"/>
                </w:rPr>
                <w:delText>NA***</w:delText>
              </w:r>
              <w:r w:rsidR="00181533" w:rsidDel="0091046D">
                <w:rPr>
                  <w:rFonts w:cs="Arial"/>
                </w:rPr>
                <w:delText>*</w:delText>
              </w:r>
            </w:del>
          </w:p>
        </w:tc>
        <w:tc>
          <w:tcPr>
            <w:tcW w:w="1651" w:type="dxa"/>
          </w:tcPr>
          <w:p w14:paraId="3FF3F6DD" w14:textId="77777777" w:rsidR="001F2840" w:rsidRPr="00036B33" w:rsidRDefault="001F2840" w:rsidP="001F2840">
            <w:pPr>
              <w:pStyle w:val="BodyText"/>
              <w:tabs>
                <w:tab w:val="left" w:pos="915"/>
              </w:tabs>
              <w:spacing w:before="5" w:line="360" w:lineRule="auto"/>
              <w:ind w:left="0"/>
              <w:rPr>
                <w:rFonts w:cs="Arial"/>
              </w:rPr>
            </w:pPr>
          </w:p>
        </w:tc>
      </w:tr>
      <w:tr w:rsidR="001F2840" w:rsidRPr="00036B33" w14:paraId="506D9C1B" w14:textId="16953018" w:rsidTr="005E4D8A">
        <w:tc>
          <w:tcPr>
            <w:tcW w:w="1540" w:type="dxa"/>
          </w:tcPr>
          <w:p w14:paraId="42F838D4" w14:textId="77777777" w:rsidR="001F2840" w:rsidRPr="00DF5F7E" w:rsidRDefault="001F2840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</w:rPr>
            </w:pPr>
            <w:r w:rsidRPr="00DF5F7E">
              <w:rPr>
                <w:rFonts w:cs="Arial"/>
              </w:rPr>
              <w:t>Unsaponifiable matter (g/kg)</w:t>
            </w:r>
          </w:p>
        </w:tc>
        <w:tc>
          <w:tcPr>
            <w:tcW w:w="1828" w:type="dxa"/>
          </w:tcPr>
          <w:p w14:paraId="5F63D989" w14:textId="042E3A0E" w:rsidR="001F2840" w:rsidRPr="00DF5F7E" w:rsidRDefault="001F2840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</w:rPr>
            </w:pPr>
            <w:r w:rsidRPr="00DF5F7E">
              <w:rPr>
                <w:rFonts w:cs="Arial"/>
              </w:rPr>
              <w:t>≤ 4.5</w:t>
            </w:r>
          </w:p>
        </w:tc>
        <w:tc>
          <w:tcPr>
            <w:tcW w:w="0" w:type="auto"/>
          </w:tcPr>
          <w:p w14:paraId="47A8E76B" w14:textId="5176733F" w:rsidR="001F2840" w:rsidRPr="00DF5F7E" w:rsidRDefault="001F2840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</w:rPr>
            </w:pPr>
            <w:r w:rsidRPr="00DF5F7E">
              <w:rPr>
                <w:rFonts w:cs="Arial"/>
              </w:rPr>
              <w:t>≤ 4.5</w:t>
            </w:r>
          </w:p>
        </w:tc>
        <w:tc>
          <w:tcPr>
            <w:tcW w:w="0" w:type="auto"/>
          </w:tcPr>
          <w:p w14:paraId="582F21E7" w14:textId="799DC2D1" w:rsidR="001F2840" w:rsidRPr="00036B33" w:rsidRDefault="00210D07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</w:rPr>
            </w:pPr>
            <w:ins w:id="641" w:author="Sharma, Girdhari" w:date="2025-07-23T15:02:00Z">
              <w:r>
                <w:rPr>
                  <w:rFonts w:cs="Arial"/>
                </w:rPr>
                <w:t>≤ 4.5</w:t>
              </w:r>
            </w:ins>
          </w:p>
        </w:tc>
        <w:tc>
          <w:tcPr>
            <w:tcW w:w="1500" w:type="dxa"/>
          </w:tcPr>
          <w:p w14:paraId="13F977B7" w14:textId="1E450074" w:rsidR="001F2840" w:rsidRPr="00DF5F7E" w:rsidRDefault="001F2840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</w:rPr>
            </w:pPr>
          </w:p>
        </w:tc>
        <w:tc>
          <w:tcPr>
            <w:tcW w:w="1367" w:type="dxa"/>
          </w:tcPr>
          <w:p w14:paraId="6ADF2357" w14:textId="348813C4" w:rsidR="001F2840" w:rsidRPr="00DF5F7E" w:rsidRDefault="001F2840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</w:rPr>
            </w:pPr>
            <w:del w:id="642" w:author="Sharma, Girdhari" w:date="2025-07-25T14:07:00Z">
              <w:r w:rsidRPr="00DF5F7E" w:rsidDel="0091046D">
                <w:rPr>
                  <w:rFonts w:cs="Arial"/>
                </w:rPr>
                <w:delText>NA***</w:delText>
              </w:r>
              <w:r w:rsidR="00181533" w:rsidDel="0091046D">
                <w:rPr>
                  <w:rFonts w:cs="Arial"/>
                </w:rPr>
                <w:delText>*</w:delText>
              </w:r>
            </w:del>
          </w:p>
        </w:tc>
        <w:tc>
          <w:tcPr>
            <w:tcW w:w="1651" w:type="dxa"/>
          </w:tcPr>
          <w:p w14:paraId="7462BB38" w14:textId="77777777" w:rsidR="001F2840" w:rsidRPr="00036B33" w:rsidRDefault="001F2840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</w:rPr>
            </w:pPr>
          </w:p>
        </w:tc>
      </w:tr>
      <w:tr w:rsidR="001F2840" w:rsidRPr="00036B33" w14:paraId="4BFBC1AC" w14:textId="097AC5D1" w:rsidTr="005E4D8A">
        <w:tc>
          <w:tcPr>
            <w:tcW w:w="1540" w:type="dxa"/>
          </w:tcPr>
          <w:p w14:paraId="180AA67B" w14:textId="44DB6B17" w:rsidR="001F2840" w:rsidRPr="00DF5F7E" w:rsidRDefault="00A44EA7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</w:rPr>
            </w:pPr>
            <w:ins w:id="643" w:author="Sharma, Girdhari" w:date="2025-07-23T15:04:00Z">
              <w:r>
                <w:rPr>
                  <w:rFonts w:cs="Arial"/>
                </w:rPr>
                <w:t>[</w:t>
              </w:r>
            </w:ins>
            <w:r w:rsidR="001F2840" w:rsidRPr="00DF5F7E">
              <w:rPr>
                <w:rFonts w:cs="Arial"/>
              </w:rPr>
              <w:t>Moisture</w:t>
            </w:r>
            <w:ins w:id="644" w:author="Sharma, Girdhari" w:date="2025-07-23T12:04:00Z">
              <w:r w:rsidR="0072542C">
                <w:rPr>
                  <w:rFonts w:cs="Arial"/>
                </w:rPr>
                <w:t xml:space="preserve"> and volat</w:t>
              </w:r>
            </w:ins>
            <w:ins w:id="645" w:author="Sharma, Girdhari" w:date="2025-07-23T12:05:00Z">
              <w:r w:rsidR="0072542C">
                <w:rPr>
                  <w:rFonts w:cs="Arial"/>
                </w:rPr>
                <w:t>ile matter</w:t>
              </w:r>
            </w:ins>
            <w:r w:rsidR="001F2840" w:rsidRPr="00DF5F7E">
              <w:rPr>
                <w:rFonts w:cs="Arial"/>
              </w:rPr>
              <w:t xml:space="preserve"> (%)</w:t>
            </w:r>
            <w:ins w:id="646" w:author="Sharma, Girdhari" w:date="2025-07-23T15:04:00Z">
              <w:r w:rsidR="00920DF9">
                <w:rPr>
                  <w:rFonts w:cs="Arial"/>
                </w:rPr>
                <w:t>]</w:t>
              </w:r>
            </w:ins>
          </w:p>
        </w:tc>
        <w:tc>
          <w:tcPr>
            <w:tcW w:w="1828" w:type="dxa"/>
          </w:tcPr>
          <w:p w14:paraId="4EFD1229" w14:textId="76A25940" w:rsidR="001F2840" w:rsidRPr="00DF5F7E" w:rsidRDefault="001F2840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</w:rPr>
            </w:pPr>
          </w:p>
        </w:tc>
        <w:tc>
          <w:tcPr>
            <w:tcW w:w="0" w:type="auto"/>
          </w:tcPr>
          <w:p w14:paraId="6BA17B06" w14:textId="6C33F423" w:rsidR="001F2840" w:rsidRPr="00DF5F7E" w:rsidRDefault="001F2840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</w:rPr>
            </w:pPr>
          </w:p>
        </w:tc>
        <w:tc>
          <w:tcPr>
            <w:tcW w:w="0" w:type="auto"/>
          </w:tcPr>
          <w:p w14:paraId="22417F35" w14:textId="6C16B816" w:rsidR="001F2840" w:rsidRPr="00036B33" w:rsidRDefault="00920DF9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</w:rPr>
            </w:pPr>
            <w:ins w:id="647" w:author="Sharma, Girdhari" w:date="2025-07-23T15:04:00Z">
              <w:r>
                <w:rPr>
                  <w:rFonts w:cs="Arial"/>
                </w:rPr>
                <w:t>[</w:t>
              </w:r>
            </w:ins>
            <w:ins w:id="648" w:author="Sharma, Girdhari" w:date="2025-07-23T15:02:00Z">
              <w:r w:rsidR="00080B5D">
                <w:rPr>
                  <w:rFonts w:cs="Arial"/>
                </w:rPr>
                <w:t>≤ 0.05</w:t>
              </w:r>
            </w:ins>
            <w:ins w:id="649" w:author="Sharma, Girdhari" w:date="2025-07-23T15:04:00Z">
              <w:r>
                <w:rPr>
                  <w:rFonts w:cs="Arial"/>
                </w:rPr>
                <w:t>]</w:t>
              </w:r>
            </w:ins>
          </w:p>
        </w:tc>
        <w:tc>
          <w:tcPr>
            <w:tcW w:w="1500" w:type="dxa"/>
          </w:tcPr>
          <w:p w14:paraId="784CF014" w14:textId="2E1978F1" w:rsidR="001F2840" w:rsidRPr="00DF5F7E" w:rsidRDefault="001F2840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</w:rPr>
            </w:pPr>
          </w:p>
        </w:tc>
        <w:tc>
          <w:tcPr>
            <w:tcW w:w="1367" w:type="dxa"/>
          </w:tcPr>
          <w:p w14:paraId="094224C8" w14:textId="636B1879" w:rsidR="001F2840" w:rsidRPr="00DF5F7E" w:rsidRDefault="001F2840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</w:rPr>
            </w:pPr>
            <w:del w:id="650" w:author="Sharma, Girdhari" w:date="2025-07-25T14:07:00Z">
              <w:r w:rsidRPr="00DF5F7E" w:rsidDel="0091046D">
                <w:rPr>
                  <w:rFonts w:cs="Arial"/>
                </w:rPr>
                <w:delText>≤ [0.1] [3.0]</w:delText>
              </w:r>
            </w:del>
          </w:p>
        </w:tc>
        <w:tc>
          <w:tcPr>
            <w:tcW w:w="1651" w:type="dxa"/>
          </w:tcPr>
          <w:p w14:paraId="46038B9D" w14:textId="77777777" w:rsidR="001F2840" w:rsidRPr="00036B33" w:rsidRDefault="001F2840" w:rsidP="001F2840">
            <w:pPr>
              <w:pStyle w:val="BodyText"/>
              <w:tabs>
                <w:tab w:val="left" w:pos="5850"/>
              </w:tabs>
              <w:spacing w:before="5" w:line="360" w:lineRule="auto"/>
              <w:ind w:left="0"/>
              <w:rPr>
                <w:rFonts w:cs="Arial"/>
              </w:rPr>
            </w:pPr>
          </w:p>
        </w:tc>
      </w:tr>
    </w:tbl>
    <w:p w14:paraId="1441C5B8" w14:textId="634B6716" w:rsidR="00EB30BB" w:rsidDel="00B96326" w:rsidRDefault="00EB30BB" w:rsidP="00EB30BB">
      <w:pPr>
        <w:pStyle w:val="BodyText"/>
        <w:tabs>
          <w:tab w:val="left" w:pos="5850"/>
        </w:tabs>
        <w:spacing w:before="5" w:line="360" w:lineRule="auto"/>
        <w:rPr>
          <w:del w:id="651" w:author="Sharma, Girdhari" w:date="2025-08-05T11:31:00Z"/>
          <w:rFonts w:asciiTheme="minorBidi" w:hAnsiTheme="minorBidi"/>
        </w:rPr>
      </w:pPr>
      <w:del w:id="652" w:author="Sharma, Girdhari" w:date="2025-07-25T14:07:00Z">
        <w:r w:rsidDel="00D6696D">
          <w:rPr>
            <w:rFonts w:asciiTheme="minorBidi" w:hAnsiTheme="minorBidi"/>
          </w:rPr>
          <w:delText>NA: not applicable</w:delText>
        </w:r>
      </w:del>
    </w:p>
    <w:p w14:paraId="4372F00B" w14:textId="25967F21" w:rsidR="00F95362" w:rsidRDefault="00F95362" w:rsidP="00EB30BB">
      <w:pPr>
        <w:pStyle w:val="BodyText"/>
        <w:tabs>
          <w:tab w:val="left" w:pos="5850"/>
        </w:tabs>
        <w:spacing w:before="5" w:line="360" w:lineRule="auto"/>
        <w:rPr>
          <w:rFonts w:asciiTheme="minorBidi" w:hAnsiTheme="minorBidi"/>
        </w:rPr>
      </w:pPr>
      <w:r>
        <w:rPr>
          <w:rFonts w:asciiTheme="minorBidi" w:hAnsiTheme="minorBidi"/>
        </w:rPr>
        <w:t xml:space="preserve">*Includes DHA oil </w:t>
      </w:r>
      <w:r w:rsidR="004979D3">
        <w:rPr>
          <w:rFonts w:asciiTheme="minorBidi" w:hAnsiTheme="minorBidi"/>
        </w:rPr>
        <w:t>and EPA &amp; DHA oil types.</w:t>
      </w:r>
    </w:p>
    <w:p w14:paraId="147329D4" w14:textId="3510E9F5" w:rsidR="002C349D" w:rsidRPr="009274D5" w:rsidDel="00D31393" w:rsidRDefault="002C349D" w:rsidP="002C349D">
      <w:pPr>
        <w:ind w:left="720"/>
        <w:rPr>
          <w:del w:id="653" w:author="Sharma, Girdhari" w:date="2025-07-25T14:08:00Z"/>
          <w:rFonts w:asciiTheme="minorBidi" w:hAnsiTheme="minorBidi"/>
          <w:sz w:val="2"/>
          <w:szCs w:val="2"/>
          <w:lang w:val="en-GB"/>
        </w:rPr>
      </w:pPr>
      <w:del w:id="654" w:author="Sharma, Girdhari" w:date="2025-07-25T14:08:00Z">
        <w:r w:rsidDel="00D31393">
          <w:rPr>
            <w:rFonts w:asciiTheme="minorBidi" w:hAnsiTheme="minorBidi"/>
            <w:spacing w:val="-1"/>
          </w:rPr>
          <w:delText>*</w:delText>
        </w:r>
        <w:r w:rsidR="00181533" w:rsidDel="00D31393">
          <w:rPr>
            <w:rFonts w:asciiTheme="minorBidi" w:hAnsiTheme="minorBidi"/>
            <w:spacing w:val="-1"/>
          </w:rPr>
          <w:delText>*</w:delText>
        </w:r>
        <w:r w:rsidRPr="00765E8B" w:rsidDel="00D31393">
          <w:rPr>
            <w:rFonts w:asciiTheme="minorBidi" w:hAnsiTheme="minorBidi"/>
            <w:sz w:val="20"/>
            <w:szCs w:val="20"/>
          </w:rPr>
          <w:delText xml:space="preserve">For oils with a significant level of polar lipids, such as </w:delText>
        </w:r>
        <w:r w:rsidRPr="00765E8B" w:rsidDel="00D31393">
          <w:rPr>
            <w:rFonts w:asciiTheme="minorBidi" w:hAnsiTheme="minorBidi"/>
            <w:i/>
            <w:iCs/>
            <w:sz w:val="20"/>
            <w:szCs w:val="20"/>
          </w:rPr>
          <w:delText>Nannochloropsis</w:delText>
        </w:r>
        <w:r w:rsidRPr="00765E8B" w:rsidDel="00D31393">
          <w:rPr>
            <w:rFonts w:asciiTheme="minorBidi" w:hAnsiTheme="minorBidi"/>
            <w:sz w:val="20"/>
            <w:szCs w:val="20"/>
          </w:rPr>
          <w:delText xml:space="preserve"> oils, it is necessary to employ methods using a solvent that can dissolve both the fat and the more polar </w:delText>
        </w:r>
        <w:r w:rsidRPr="00765E8B" w:rsidDel="00D31393">
          <w:rPr>
            <w:rFonts w:asciiTheme="minorBidi" w:hAnsiTheme="minorBidi"/>
            <w:sz w:val="20"/>
            <w:szCs w:val="20"/>
          </w:rPr>
          <w:lastRenderedPageBreak/>
          <w:delText>phospholipids and glycolipids. Hence for Peroxide Value</w:delText>
        </w:r>
        <w:r w:rsidR="002827ED" w:rsidDel="00D31393">
          <w:rPr>
            <w:rFonts w:asciiTheme="minorBidi" w:hAnsiTheme="minorBidi"/>
            <w:sz w:val="20"/>
            <w:szCs w:val="20"/>
          </w:rPr>
          <w:delText>,</w:delText>
        </w:r>
        <w:r w:rsidRPr="00765E8B" w:rsidDel="00D31393">
          <w:rPr>
            <w:rFonts w:asciiTheme="minorBidi" w:hAnsiTheme="minorBidi"/>
            <w:sz w:val="20"/>
            <w:szCs w:val="20"/>
          </w:rPr>
          <w:delText xml:space="preserve"> methods based on </w:delText>
        </w:r>
        <w:r w:rsidRPr="00765E8B" w:rsidDel="00D31393">
          <w:rPr>
            <w:rFonts w:asciiTheme="minorBidi" w:hAnsiTheme="minorBidi"/>
            <w:sz w:val="20"/>
            <w:szCs w:val="20"/>
            <w:lang w:val="en-GB"/>
          </w:rPr>
          <w:delText>chloroform/acetic acid solvent should be used</w:delText>
        </w:r>
        <w:r w:rsidDel="00D31393">
          <w:rPr>
            <w:rFonts w:asciiTheme="minorBidi" w:hAnsiTheme="minorBidi"/>
            <w:sz w:val="20"/>
            <w:szCs w:val="20"/>
            <w:lang w:val="en-GB"/>
          </w:rPr>
          <w:delText>.</w:delText>
        </w:r>
      </w:del>
    </w:p>
    <w:p w14:paraId="2246EA7D" w14:textId="5F807769" w:rsidR="00986F11" w:rsidDel="00D80704" w:rsidRDefault="000B5EC9" w:rsidP="008E4A22">
      <w:pPr>
        <w:pStyle w:val="BodyText"/>
        <w:ind w:left="720" w:right="119"/>
        <w:rPr>
          <w:del w:id="655" w:author="Sharma, Girdhari" w:date="2025-07-25T14:08:00Z"/>
          <w:rFonts w:asciiTheme="minorBidi" w:hAnsiTheme="minorBidi"/>
          <w:spacing w:val="-1"/>
        </w:rPr>
      </w:pPr>
      <w:del w:id="656" w:author="Sharma, Girdhari" w:date="2025-07-25T14:08:00Z">
        <w:r w:rsidDel="00D80704">
          <w:rPr>
            <w:rFonts w:asciiTheme="minorBidi" w:hAnsiTheme="minorBidi"/>
            <w:spacing w:val="-1"/>
          </w:rPr>
          <w:delText>*</w:delText>
        </w:r>
        <w:r w:rsidR="002C349D" w:rsidDel="00D80704">
          <w:rPr>
            <w:rFonts w:asciiTheme="minorBidi" w:hAnsiTheme="minorBidi"/>
            <w:spacing w:val="-1"/>
          </w:rPr>
          <w:delText>*</w:delText>
        </w:r>
        <w:r w:rsidR="00181533" w:rsidDel="00D80704">
          <w:rPr>
            <w:rFonts w:asciiTheme="minorBidi" w:hAnsiTheme="minorBidi"/>
            <w:spacing w:val="-1"/>
          </w:rPr>
          <w:delText>*</w:delText>
        </w:r>
        <w:r w:rsidR="008E4A22" w:rsidRPr="003676DE" w:rsidDel="00D80704">
          <w:rPr>
            <w:rFonts w:asciiTheme="minorBidi" w:hAnsiTheme="minorBidi"/>
            <w:spacing w:val="-1"/>
          </w:rPr>
          <w:delText xml:space="preserve">Anisidine </w:delText>
        </w:r>
        <w:r w:rsidR="000F0D8E" w:rsidDel="00D80704">
          <w:rPr>
            <w:rFonts w:asciiTheme="minorBidi" w:hAnsiTheme="minorBidi"/>
            <w:spacing w:val="-1"/>
          </w:rPr>
          <w:delText>v</w:delText>
        </w:r>
        <w:r w:rsidR="008E4A22" w:rsidRPr="003676DE" w:rsidDel="00D80704">
          <w:rPr>
            <w:rFonts w:asciiTheme="minorBidi" w:hAnsiTheme="minorBidi"/>
            <w:spacing w:val="-1"/>
          </w:rPr>
          <w:delText xml:space="preserve">alue requirement does </w:delText>
        </w:r>
        <w:r w:rsidR="008E4A22" w:rsidRPr="00765E8B" w:rsidDel="00D80704">
          <w:rPr>
            <w:rFonts w:asciiTheme="minorBidi" w:hAnsiTheme="minorBidi"/>
            <w:spacing w:val="-1"/>
          </w:rPr>
          <w:delText>not</w:delText>
        </w:r>
        <w:r w:rsidR="008E4A22" w:rsidRPr="003676DE" w:rsidDel="00D80704">
          <w:rPr>
            <w:rFonts w:asciiTheme="minorBidi" w:hAnsiTheme="minorBidi"/>
            <w:spacing w:val="-1"/>
          </w:rPr>
          <w:delText xml:space="preserve"> apply to</w:delText>
        </w:r>
        <w:r w:rsidR="00AB33C6" w:rsidDel="00D80704">
          <w:rPr>
            <w:rFonts w:asciiTheme="minorBidi" w:hAnsiTheme="minorBidi"/>
            <w:spacing w:val="-1"/>
          </w:rPr>
          <w:delText xml:space="preserve"> flavored or</w:delText>
        </w:r>
        <w:r w:rsidR="008E4A22" w:rsidRPr="003676DE" w:rsidDel="00D80704">
          <w:rPr>
            <w:rFonts w:asciiTheme="minorBidi" w:hAnsiTheme="minorBidi"/>
            <w:spacing w:val="-1"/>
          </w:rPr>
          <w:delText xml:space="preserve"> intensely-colored microbial omega-3 oils, such as </w:delText>
        </w:r>
        <w:r w:rsidR="008E4A22" w:rsidRPr="00DF5F7E" w:rsidDel="00D80704">
          <w:rPr>
            <w:rFonts w:asciiTheme="minorBidi" w:hAnsiTheme="minorBidi"/>
            <w:i/>
            <w:iCs/>
            <w:spacing w:val="-1"/>
          </w:rPr>
          <w:delText>Nannochloropsis</w:delText>
        </w:r>
        <w:r w:rsidR="008E4A22" w:rsidRPr="003676DE" w:rsidDel="00D80704">
          <w:rPr>
            <w:rFonts w:asciiTheme="minorBidi" w:hAnsiTheme="minorBidi"/>
            <w:spacing w:val="-1"/>
          </w:rPr>
          <w:delText xml:space="preserve"> oil (Section 2.1.2.1) due to assay interference.</w:delText>
        </w:r>
      </w:del>
    </w:p>
    <w:p w14:paraId="29DBFD76" w14:textId="59BB3AED" w:rsidR="008E4A22" w:rsidRPr="003676DE" w:rsidRDefault="000F0D8E" w:rsidP="008E4A22">
      <w:pPr>
        <w:pStyle w:val="BodyText"/>
        <w:ind w:left="720" w:right="119"/>
        <w:rPr>
          <w:rFonts w:asciiTheme="minorBidi" w:hAnsiTheme="minorBidi"/>
          <w:spacing w:val="-1"/>
        </w:rPr>
      </w:pPr>
      <w:del w:id="657" w:author="Sharma, Girdhari" w:date="2025-07-25T14:08:00Z">
        <w:r w:rsidDel="00D80704">
          <w:rPr>
            <w:rFonts w:asciiTheme="minorBidi" w:hAnsiTheme="minorBidi"/>
            <w:spacing w:val="-1"/>
          </w:rPr>
          <w:delText>**</w:delText>
        </w:r>
        <w:r w:rsidR="002C349D" w:rsidDel="00D80704">
          <w:rPr>
            <w:rFonts w:asciiTheme="minorBidi" w:hAnsiTheme="minorBidi"/>
            <w:spacing w:val="-1"/>
          </w:rPr>
          <w:delText>*</w:delText>
        </w:r>
        <w:r w:rsidR="00181533" w:rsidDel="00D80704">
          <w:rPr>
            <w:rFonts w:asciiTheme="minorBidi" w:hAnsiTheme="minorBidi"/>
            <w:spacing w:val="-1"/>
          </w:rPr>
          <w:delText>*</w:delText>
        </w:r>
        <w:r w:rsidR="008E4A22" w:rsidRPr="003676DE" w:rsidDel="00D80704">
          <w:rPr>
            <w:rFonts w:asciiTheme="minorBidi" w:hAnsiTheme="minorBidi"/>
            <w:spacing w:val="-1"/>
          </w:rPr>
          <w:delText xml:space="preserve">Acid </w:delText>
        </w:r>
        <w:r w:rsidDel="00D80704">
          <w:rPr>
            <w:rFonts w:asciiTheme="minorBidi" w:hAnsiTheme="minorBidi"/>
            <w:spacing w:val="-1"/>
          </w:rPr>
          <w:delText>v</w:delText>
        </w:r>
        <w:r w:rsidR="008E4A22" w:rsidRPr="003676DE" w:rsidDel="00D80704">
          <w:rPr>
            <w:rFonts w:asciiTheme="minorBidi" w:hAnsiTheme="minorBidi"/>
            <w:spacing w:val="-1"/>
          </w:rPr>
          <w:delText xml:space="preserve">alue and </w:delText>
        </w:r>
        <w:r w:rsidDel="00D80704">
          <w:rPr>
            <w:rFonts w:asciiTheme="minorBidi" w:hAnsiTheme="minorBidi"/>
            <w:spacing w:val="-1"/>
          </w:rPr>
          <w:delText>u</w:delText>
        </w:r>
        <w:r w:rsidR="008E4A22" w:rsidRPr="003676DE" w:rsidDel="00D80704">
          <w:rPr>
            <w:rFonts w:asciiTheme="minorBidi" w:hAnsiTheme="minorBidi"/>
            <w:spacing w:val="-1"/>
          </w:rPr>
          <w:delText xml:space="preserve">nsaponifiable </w:delText>
        </w:r>
        <w:r w:rsidDel="00D80704">
          <w:rPr>
            <w:rFonts w:asciiTheme="minorBidi" w:hAnsiTheme="minorBidi"/>
            <w:spacing w:val="-1"/>
          </w:rPr>
          <w:delText>m</w:delText>
        </w:r>
        <w:r w:rsidR="008E4A22" w:rsidRPr="003676DE" w:rsidDel="00D80704">
          <w:rPr>
            <w:rFonts w:asciiTheme="minorBidi" w:hAnsiTheme="minorBidi"/>
            <w:spacing w:val="-1"/>
          </w:rPr>
          <w:delText xml:space="preserve">atter requirements do not apply to </w:delText>
        </w:r>
        <w:r w:rsidR="008E4A22" w:rsidRPr="00DF5F7E" w:rsidDel="00D80704">
          <w:rPr>
            <w:rFonts w:asciiTheme="minorBidi" w:hAnsiTheme="minorBidi"/>
            <w:i/>
            <w:iCs/>
            <w:spacing w:val="-1"/>
          </w:rPr>
          <w:delText>Nannochloropsis</w:delText>
        </w:r>
        <w:r w:rsidR="008E4A22" w:rsidRPr="003676DE" w:rsidDel="00D80704">
          <w:rPr>
            <w:rFonts w:asciiTheme="minorBidi" w:hAnsiTheme="minorBidi"/>
            <w:spacing w:val="-1"/>
          </w:rPr>
          <w:delText xml:space="preserve"> oil since this oil type has a natural high level of free fatty acids.</w:delText>
        </w:r>
      </w:del>
    </w:p>
    <w:p w14:paraId="18445982" w14:textId="77777777" w:rsidR="0059704E" w:rsidRDefault="0059704E" w:rsidP="002F7155">
      <w:pPr>
        <w:rPr>
          <w:ins w:id="658" w:author="Sharma, Girdhari" w:date="2025-07-23T12:36:00Z"/>
          <w:rFonts w:asciiTheme="minorBidi" w:hAnsiTheme="minorBidi"/>
          <w:sz w:val="20"/>
          <w:szCs w:val="20"/>
          <w:lang w:val="en"/>
        </w:rPr>
        <w:sectPr w:rsidR="0059704E" w:rsidSect="005E4D8A">
          <w:pgSz w:w="11906" w:h="16838"/>
          <w:pgMar w:top="1440" w:right="1440" w:bottom="1440" w:left="1440" w:header="706" w:footer="706" w:gutter="0"/>
          <w:cols w:space="708"/>
          <w:docGrid w:linePitch="360"/>
        </w:sectPr>
      </w:pPr>
    </w:p>
    <w:p w14:paraId="2EEC605F" w14:textId="6A3808BE" w:rsidR="004345A0" w:rsidRPr="004C5029" w:rsidRDefault="0059704E" w:rsidP="004C5029">
      <w:pPr>
        <w:jc w:val="right"/>
        <w:rPr>
          <w:ins w:id="659" w:author="Sharma, Girdhari" w:date="2025-07-23T12:36:00Z"/>
          <w:rFonts w:asciiTheme="minorBidi" w:hAnsiTheme="minorBidi"/>
          <w:b/>
          <w:bCs/>
          <w:sz w:val="20"/>
          <w:szCs w:val="20"/>
          <w:lang w:val="en"/>
        </w:rPr>
      </w:pPr>
      <w:ins w:id="660" w:author="Sharma, Girdhari" w:date="2025-07-23T12:36:00Z">
        <w:r w:rsidRPr="004C5029">
          <w:rPr>
            <w:rFonts w:asciiTheme="minorBidi" w:hAnsiTheme="minorBidi"/>
            <w:b/>
            <w:bCs/>
            <w:sz w:val="20"/>
            <w:szCs w:val="20"/>
            <w:lang w:val="en"/>
          </w:rPr>
          <w:lastRenderedPageBreak/>
          <w:t>APPENDIX</w:t>
        </w:r>
      </w:ins>
    </w:p>
    <w:p w14:paraId="1B660F99" w14:textId="77777777" w:rsidR="0059704E" w:rsidRDefault="0059704E" w:rsidP="002F7155">
      <w:pPr>
        <w:rPr>
          <w:ins w:id="661" w:author="Sharma, Girdhari" w:date="2025-07-23T12:36:00Z"/>
          <w:rFonts w:asciiTheme="minorBidi" w:hAnsiTheme="minorBidi"/>
          <w:sz w:val="20"/>
          <w:szCs w:val="20"/>
          <w:lang w:val="en"/>
        </w:rPr>
      </w:pPr>
    </w:p>
    <w:p w14:paraId="43A2D601" w14:textId="67FD1CAF" w:rsidR="006563A7" w:rsidRPr="004C5029" w:rsidRDefault="006563A7" w:rsidP="004C5029">
      <w:pPr>
        <w:jc w:val="center"/>
        <w:rPr>
          <w:ins w:id="662" w:author="Sharma, Girdhari" w:date="2025-07-23T12:36:00Z"/>
          <w:rFonts w:asciiTheme="minorBidi" w:hAnsiTheme="minorBidi"/>
          <w:b/>
          <w:bCs/>
          <w:sz w:val="20"/>
          <w:szCs w:val="20"/>
          <w:lang w:val="en"/>
        </w:rPr>
      </w:pPr>
      <w:ins w:id="663" w:author="Sharma, Girdhari" w:date="2025-07-23T12:36:00Z">
        <w:r w:rsidRPr="004C5029">
          <w:rPr>
            <w:rFonts w:asciiTheme="minorBidi" w:hAnsiTheme="minorBidi"/>
            <w:b/>
            <w:bCs/>
            <w:sz w:val="20"/>
            <w:szCs w:val="20"/>
            <w:lang w:val="en"/>
          </w:rPr>
          <w:t>OTHER QUALITY AND COMPOSITION FACTORS</w:t>
        </w:r>
      </w:ins>
    </w:p>
    <w:p w14:paraId="4E3CBA11" w14:textId="77777777" w:rsidR="006563A7" w:rsidRDefault="006563A7" w:rsidP="002F7155">
      <w:pPr>
        <w:rPr>
          <w:ins w:id="664" w:author="Sharma, Girdhari" w:date="2025-07-23T12:36:00Z"/>
          <w:rFonts w:asciiTheme="minorBidi" w:hAnsiTheme="minorBidi"/>
          <w:sz w:val="20"/>
          <w:szCs w:val="20"/>
          <w:lang w:val="en"/>
        </w:rPr>
      </w:pPr>
    </w:p>
    <w:p w14:paraId="4AD51B9A" w14:textId="102AC3D3" w:rsidR="006563A7" w:rsidRDefault="00854899" w:rsidP="002F7155">
      <w:pPr>
        <w:rPr>
          <w:ins w:id="665" w:author="Sharma, Girdhari" w:date="2025-07-23T12:38:00Z"/>
          <w:rFonts w:asciiTheme="minorBidi" w:hAnsiTheme="minorBidi"/>
          <w:sz w:val="20"/>
          <w:szCs w:val="20"/>
          <w:lang w:val="en"/>
        </w:rPr>
      </w:pPr>
      <w:ins w:id="666" w:author="Sharma, Girdhari" w:date="2025-07-23T12:37:00Z">
        <w:r>
          <w:rPr>
            <w:rFonts w:asciiTheme="minorBidi" w:hAnsiTheme="minorBidi"/>
            <w:sz w:val="20"/>
            <w:szCs w:val="20"/>
            <w:lang w:val="en"/>
          </w:rPr>
          <w:t xml:space="preserve">These quality and composition factors are supplementary information to the essential composition and quality factors of the standard. A product, which meets the essential </w:t>
        </w:r>
      </w:ins>
      <w:ins w:id="667" w:author="Sharma, Girdhari" w:date="2025-07-23T12:38:00Z">
        <w:r>
          <w:rPr>
            <w:rFonts w:asciiTheme="minorBidi" w:hAnsiTheme="minorBidi"/>
            <w:sz w:val="20"/>
            <w:szCs w:val="20"/>
            <w:lang w:val="en"/>
          </w:rPr>
          <w:t>quality and composition factors but does not meet these supplementary factors, may still conform to the standard.</w:t>
        </w:r>
      </w:ins>
    </w:p>
    <w:p w14:paraId="6348B32F" w14:textId="77777777" w:rsidR="00854899" w:rsidRDefault="00854899" w:rsidP="002F7155">
      <w:pPr>
        <w:rPr>
          <w:ins w:id="668" w:author="Sharma, Girdhari" w:date="2025-07-23T12:38:00Z"/>
          <w:rFonts w:asciiTheme="minorBidi" w:hAnsiTheme="minorBidi"/>
          <w:sz w:val="20"/>
          <w:szCs w:val="20"/>
          <w:lang w:val="en"/>
        </w:rPr>
      </w:pPr>
    </w:p>
    <w:p w14:paraId="25A7E222" w14:textId="59957DB8" w:rsidR="00854899" w:rsidRDefault="0047469A" w:rsidP="00A318F4">
      <w:pPr>
        <w:pStyle w:val="ListParagraph"/>
        <w:numPr>
          <w:ilvl w:val="0"/>
          <w:numId w:val="16"/>
        </w:numPr>
        <w:ind w:left="0"/>
        <w:rPr>
          <w:ins w:id="669" w:author="Sharma, Girdhari" w:date="2025-07-23T12:40:00Z"/>
          <w:rFonts w:asciiTheme="minorBidi" w:hAnsiTheme="minorBidi"/>
          <w:sz w:val="20"/>
          <w:szCs w:val="20"/>
          <w:lang w:val="en"/>
        </w:rPr>
      </w:pPr>
      <w:ins w:id="670" w:author="Sharma, Girdhari" w:date="2025-07-23T12:39:00Z">
        <w:r>
          <w:rPr>
            <w:rFonts w:asciiTheme="minorBidi" w:hAnsiTheme="minorBidi"/>
            <w:sz w:val="20"/>
            <w:szCs w:val="20"/>
            <w:lang w:val="en"/>
          </w:rPr>
          <w:t>COMPOSITION CHARACTERISTICS</w:t>
        </w:r>
      </w:ins>
    </w:p>
    <w:p w14:paraId="10E117CA" w14:textId="77777777" w:rsidR="006F2241" w:rsidRDefault="006F2241" w:rsidP="0043672F">
      <w:pPr>
        <w:rPr>
          <w:ins w:id="671" w:author="Sharma, Girdhari" w:date="2025-07-23T12:42:00Z"/>
          <w:rFonts w:asciiTheme="minorBidi" w:hAnsiTheme="minorBidi"/>
          <w:sz w:val="20"/>
          <w:szCs w:val="20"/>
          <w:lang w:val="en"/>
        </w:rPr>
      </w:pPr>
    </w:p>
    <w:p w14:paraId="738E1C89" w14:textId="4A3D1B4B" w:rsidR="0043672F" w:rsidRDefault="00522460" w:rsidP="0043672F">
      <w:pPr>
        <w:rPr>
          <w:ins w:id="672" w:author="Sharma, Girdhari" w:date="2025-07-23T12:41:00Z"/>
          <w:rFonts w:asciiTheme="minorBidi" w:hAnsiTheme="minorBidi"/>
          <w:sz w:val="20"/>
          <w:szCs w:val="20"/>
          <w:lang w:val="en"/>
        </w:rPr>
      </w:pPr>
      <w:ins w:id="673" w:author="Sharma, Girdhari" w:date="2025-07-23T12:41:00Z">
        <w:r>
          <w:rPr>
            <w:rFonts w:asciiTheme="minorBidi" w:hAnsiTheme="minorBidi"/>
            <w:sz w:val="20"/>
            <w:szCs w:val="20"/>
            <w:lang w:val="en"/>
          </w:rPr>
          <w:t>Total fatty acid composition by GLC</w:t>
        </w:r>
        <w:r w:rsidR="006F2241">
          <w:rPr>
            <w:rFonts w:asciiTheme="minorBidi" w:hAnsiTheme="minorBidi"/>
            <w:sz w:val="20"/>
            <w:szCs w:val="20"/>
            <w:lang w:val="en"/>
          </w:rPr>
          <w:t xml:space="preserve"> </w:t>
        </w:r>
      </w:ins>
      <w:ins w:id="674" w:author="Sharma, Girdhari" w:date="2025-07-23T12:42:00Z">
        <w:r w:rsidR="006F2241" w:rsidRPr="00DF5F7E">
          <w:rPr>
            <w:rFonts w:asciiTheme="minorBidi" w:hAnsiTheme="minorBidi"/>
            <w:sz w:val="20"/>
            <w:szCs w:val="20"/>
          </w:rPr>
          <w:t>(expressed as percentages of total fatty acids, w/w)</w:t>
        </w:r>
      </w:ins>
      <w:ins w:id="675" w:author="Sharma, Girdhari" w:date="2025-07-23T12:43:00Z">
        <w:r w:rsidR="009C2FE1">
          <w:rPr>
            <w:rFonts w:asciiTheme="minorBidi" w:hAnsiTheme="minorBidi"/>
            <w:sz w:val="20"/>
            <w:szCs w:val="20"/>
          </w:rPr>
          <w:t xml:space="preserve"> are given in Table </w:t>
        </w:r>
        <w:r w:rsidR="000334CD">
          <w:rPr>
            <w:rFonts w:asciiTheme="minorBidi" w:hAnsiTheme="minorBidi"/>
            <w:sz w:val="20"/>
            <w:szCs w:val="20"/>
          </w:rPr>
          <w:t>3.</w:t>
        </w:r>
      </w:ins>
    </w:p>
    <w:p w14:paraId="65A359ED" w14:textId="77777777" w:rsidR="006F2241" w:rsidRDefault="006F2241" w:rsidP="0043672F">
      <w:pPr>
        <w:rPr>
          <w:ins w:id="676" w:author="Sharma, Girdhari" w:date="2025-07-23T12:41:00Z"/>
          <w:rFonts w:asciiTheme="minorBidi" w:hAnsiTheme="minorBidi"/>
          <w:sz w:val="20"/>
          <w:szCs w:val="20"/>
          <w:lang w:val="en"/>
        </w:rPr>
      </w:pPr>
    </w:p>
    <w:p w14:paraId="619827CA" w14:textId="628715F5" w:rsidR="003270BA" w:rsidRDefault="003270BA" w:rsidP="004C5029">
      <w:pPr>
        <w:spacing w:before="74"/>
        <w:ind w:right="122"/>
        <w:jc w:val="both"/>
        <w:rPr>
          <w:ins w:id="677" w:author="Sharma, Girdhari" w:date="2025-07-23T12:44:00Z"/>
          <w:rFonts w:ascii="Arial"/>
          <w:b/>
          <w:i/>
          <w:spacing w:val="-1"/>
          <w:sz w:val="20"/>
        </w:rPr>
      </w:pPr>
      <w:ins w:id="678" w:author="Sharma, Girdhari" w:date="2025-07-23T12:44:00Z">
        <w:r w:rsidRPr="00DF5F7E">
          <w:rPr>
            <w:rFonts w:ascii="Arial"/>
            <w:b/>
            <w:i/>
            <w:spacing w:val="-1"/>
            <w:sz w:val="20"/>
          </w:rPr>
          <w:t xml:space="preserve">Table </w:t>
        </w:r>
      </w:ins>
      <w:ins w:id="679" w:author="Sharma, Girdhari" w:date="2025-07-23T14:00:00Z">
        <w:r w:rsidR="00EF493B">
          <w:rPr>
            <w:rFonts w:ascii="Arial"/>
            <w:b/>
            <w:i/>
            <w:spacing w:val="-1"/>
            <w:sz w:val="20"/>
          </w:rPr>
          <w:t>3</w:t>
        </w:r>
      </w:ins>
      <w:ins w:id="680" w:author="Sharma, Girdhari" w:date="2025-07-23T12:44:00Z">
        <w:r w:rsidRPr="00DF5F7E">
          <w:rPr>
            <w:rFonts w:ascii="Arial"/>
            <w:b/>
            <w:i/>
            <w:spacing w:val="-1"/>
            <w:sz w:val="20"/>
          </w:rPr>
          <w:t>: Fatty acid composition of named microbial omega-3 oils as determined by gas liquid chromatography from authentic samples (expressed as percentages of total fatty acids</w:t>
        </w:r>
        <w:r>
          <w:rPr>
            <w:rFonts w:ascii="Arial"/>
            <w:b/>
            <w:i/>
            <w:spacing w:val="-1"/>
            <w:sz w:val="20"/>
          </w:rPr>
          <w:t>, i.e., area %</w:t>
        </w:r>
        <w:r w:rsidRPr="00DF5F7E">
          <w:rPr>
            <w:rFonts w:ascii="Arial"/>
            <w:b/>
            <w:i/>
            <w:spacing w:val="-1"/>
            <w:sz w:val="20"/>
          </w:rPr>
          <w:t>) (see Section 3.1 of the Standard)</w:t>
        </w:r>
      </w:ins>
    </w:p>
    <w:p w14:paraId="2BDA61D9" w14:textId="77777777" w:rsidR="006F2241" w:rsidRDefault="006F2241" w:rsidP="0043672F">
      <w:pPr>
        <w:rPr>
          <w:ins w:id="681" w:author="Sharma, Girdhari" w:date="2025-07-23T12:45:00Z"/>
          <w:rFonts w:asciiTheme="minorBidi" w:hAnsiTheme="minorBidi"/>
          <w:sz w:val="20"/>
          <w:szCs w:val="20"/>
          <w:lang w:val="en"/>
        </w:rPr>
      </w:pPr>
    </w:p>
    <w:tbl>
      <w:tblPr>
        <w:tblStyle w:val="TableGrid"/>
        <w:tblW w:w="0" w:type="auto"/>
        <w:tblInd w:w="625" w:type="dxa"/>
        <w:tblLook w:val="04A0" w:firstRow="1" w:lastRow="0" w:firstColumn="1" w:lastColumn="0" w:noHBand="0" w:noVBand="1"/>
      </w:tblPr>
      <w:tblGrid>
        <w:gridCol w:w="2727"/>
        <w:gridCol w:w="1789"/>
        <w:gridCol w:w="1255"/>
        <w:gridCol w:w="1168"/>
        <w:gridCol w:w="1219"/>
      </w:tblGrid>
      <w:tr w:rsidR="0091046D" w:rsidRPr="003C0835" w14:paraId="205BCF19" w14:textId="77777777" w:rsidTr="00512507">
        <w:trPr>
          <w:ins w:id="682" w:author="Sharma, Girdhari" w:date="2025-07-23T12:45:00Z"/>
        </w:trPr>
        <w:tc>
          <w:tcPr>
            <w:tcW w:w="2727" w:type="dxa"/>
          </w:tcPr>
          <w:p w14:paraId="55ADDFBA" w14:textId="77777777" w:rsidR="0091046D" w:rsidRDefault="0091046D" w:rsidP="000C5E33">
            <w:pPr>
              <w:spacing w:before="74"/>
              <w:ind w:right="122"/>
              <w:rPr>
                <w:ins w:id="683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  <w:ins w:id="684" w:author="Sharma, Girdhari" w:date="2025-07-23T12:45:00Z">
              <w:r w:rsidRPr="003C0835">
                <w:rPr>
                  <w:rFonts w:ascii="Arial" w:hAnsi="Arial" w:cs="Arial"/>
                  <w:spacing w:val="-1"/>
                  <w:sz w:val="18"/>
                  <w:szCs w:val="18"/>
                </w:rPr>
                <w:t>Fatty acid</w:t>
              </w:r>
              <w:r>
                <w:rPr>
                  <w:rFonts w:ascii="Arial" w:hAnsi="Arial" w:cs="Arial"/>
                  <w:spacing w:val="-1"/>
                  <w:sz w:val="18"/>
                  <w:szCs w:val="18"/>
                </w:rPr>
                <w:t>s</w:t>
              </w:r>
            </w:ins>
          </w:p>
          <w:p w14:paraId="0A6CB79E" w14:textId="77777777" w:rsidR="0091046D" w:rsidRPr="00DF5F7E" w:rsidRDefault="0091046D" w:rsidP="000C5E33">
            <w:pPr>
              <w:ind w:left="600" w:hanging="330"/>
              <w:jc w:val="right"/>
              <w:rPr>
                <w:ins w:id="685" w:author="Sharma, Girdhari" w:date="2025-07-23T12:45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9" w:type="dxa"/>
          </w:tcPr>
          <w:p w14:paraId="07CCE219" w14:textId="52A11C00" w:rsidR="0091046D" w:rsidRPr="003C0835" w:rsidRDefault="0091046D" w:rsidP="000C5E33">
            <w:pPr>
              <w:spacing w:before="74"/>
              <w:ind w:right="122"/>
              <w:rPr>
                <w:ins w:id="686" w:author="Sharma, Girdhari" w:date="2025-07-23T12:45:00Z"/>
                <w:rFonts w:ascii="Arial" w:hAnsi="Arial" w:cs="Arial"/>
                <w:bCs/>
                <w:iCs/>
                <w:sz w:val="18"/>
                <w:szCs w:val="18"/>
              </w:rPr>
            </w:pPr>
            <w:proofErr w:type="spellStart"/>
            <w:ins w:id="687" w:author="Sharma, Girdhari" w:date="2025-07-23T12:45:00Z">
              <w:r w:rsidRPr="00DF5F7E">
                <w:rPr>
                  <w:rFonts w:ascii="Arial" w:hAnsi="Arial" w:cs="Arial"/>
                  <w:bCs/>
                  <w:i/>
                  <w:sz w:val="18"/>
                  <w:szCs w:val="18"/>
                </w:rPr>
                <w:t>Crypthecodinium</w:t>
              </w:r>
              <w:proofErr w:type="spellEnd"/>
            </w:ins>
          </w:p>
        </w:tc>
        <w:tc>
          <w:tcPr>
            <w:tcW w:w="2423" w:type="dxa"/>
            <w:gridSpan w:val="2"/>
          </w:tcPr>
          <w:p w14:paraId="5A0A8750" w14:textId="77777777" w:rsidR="0091046D" w:rsidRPr="00DF5F7E" w:rsidRDefault="0091046D" w:rsidP="000C5E33">
            <w:pPr>
              <w:spacing w:before="74"/>
              <w:ind w:right="122"/>
              <w:rPr>
                <w:ins w:id="688" w:author="Sharma, Girdhari" w:date="2025-07-23T12:45:00Z"/>
                <w:rFonts w:ascii="Arial" w:hAnsi="Arial" w:cs="Arial"/>
                <w:i/>
                <w:spacing w:val="-1"/>
                <w:sz w:val="18"/>
                <w:szCs w:val="18"/>
              </w:rPr>
            </w:pPr>
            <w:proofErr w:type="spellStart"/>
            <w:ins w:id="689" w:author="Sharma, Girdhari" w:date="2025-07-23T12:45:00Z">
              <w:r w:rsidRPr="00DF5F7E">
                <w:rPr>
                  <w:rFonts w:ascii="Arial" w:hAnsi="Arial" w:cs="Arial"/>
                  <w:bCs/>
                  <w:i/>
                  <w:sz w:val="18"/>
                  <w:szCs w:val="18"/>
                </w:rPr>
                <w:t>Schizochytrium</w:t>
              </w:r>
              <w:proofErr w:type="spellEnd"/>
            </w:ins>
          </w:p>
        </w:tc>
        <w:tc>
          <w:tcPr>
            <w:tcW w:w="1219" w:type="dxa"/>
          </w:tcPr>
          <w:p w14:paraId="60F5E4AC" w14:textId="2119776B" w:rsidR="0091046D" w:rsidRPr="003C0835" w:rsidRDefault="0091046D" w:rsidP="000C5E33">
            <w:pPr>
              <w:spacing w:before="74"/>
              <w:ind w:right="122"/>
              <w:rPr>
                <w:ins w:id="690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  <w:proofErr w:type="spellStart"/>
            <w:ins w:id="691" w:author="Sharma, Girdhari" w:date="2025-07-23T12:45:00Z">
              <w:r w:rsidRPr="00DF5F7E">
                <w:rPr>
                  <w:rFonts w:ascii="Arial" w:hAnsi="Arial" w:cs="Arial"/>
                  <w:i/>
                  <w:iCs/>
                  <w:spacing w:val="-1"/>
                  <w:sz w:val="18"/>
                  <w:szCs w:val="18"/>
                </w:rPr>
                <w:t>Ulkenia</w:t>
              </w:r>
              <w:proofErr w:type="spellEnd"/>
            </w:ins>
          </w:p>
        </w:tc>
      </w:tr>
      <w:tr w:rsidR="0091046D" w:rsidRPr="0056090F" w14:paraId="69822F73" w14:textId="77777777" w:rsidTr="00512507">
        <w:trPr>
          <w:ins w:id="692" w:author="Sharma, Girdhari" w:date="2025-07-23T12:45:00Z"/>
        </w:trPr>
        <w:tc>
          <w:tcPr>
            <w:tcW w:w="2727" w:type="dxa"/>
          </w:tcPr>
          <w:p w14:paraId="5BB04745" w14:textId="77777777" w:rsidR="0091046D" w:rsidRPr="003C0835" w:rsidRDefault="0091046D" w:rsidP="000C5E33">
            <w:pPr>
              <w:spacing w:before="74"/>
              <w:ind w:right="122"/>
              <w:rPr>
                <w:ins w:id="693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789" w:type="dxa"/>
          </w:tcPr>
          <w:p w14:paraId="14AAF76A" w14:textId="77777777" w:rsidR="0091046D" w:rsidRPr="003C0835" w:rsidRDefault="0091046D" w:rsidP="000C5E33">
            <w:pPr>
              <w:tabs>
                <w:tab w:val="left" w:pos="840"/>
              </w:tabs>
              <w:spacing w:before="74"/>
              <w:ind w:right="122"/>
              <w:rPr>
                <w:ins w:id="694" w:author="Sharma, Girdhari" w:date="2025-07-23T12:45:00Z"/>
                <w:rFonts w:ascii="Arial" w:hAnsi="Arial" w:cs="Arial"/>
                <w:bCs/>
                <w:iCs/>
                <w:sz w:val="18"/>
                <w:szCs w:val="18"/>
              </w:rPr>
            </w:pPr>
          </w:p>
        </w:tc>
        <w:tc>
          <w:tcPr>
            <w:tcW w:w="1255" w:type="dxa"/>
          </w:tcPr>
          <w:p w14:paraId="7DE24CB6" w14:textId="77777777" w:rsidR="0091046D" w:rsidRPr="003C0835" w:rsidRDefault="0091046D" w:rsidP="000C5E33">
            <w:pPr>
              <w:tabs>
                <w:tab w:val="left" w:pos="840"/>
              </w:tabs>
              <w:spacing w:before="74"/>
              <w:ind w:right="122"/>
              <w:rPr>
                <w:ins w:id="695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  <w:ins w:id="696" w:author="Sharma, Girdhari" w:date="2025-07-23T12:45:00Z">
              <w:r w:rsidRPr="003C0835">
                <w:rPr>
                  <w:rFonts w:ascii="Arial" w:hAnsi="Arial" w:cs="Arial"/>
                  <w:bCs/>
                  <w:iCs/>
                  <w:sz w:val="18"/>
                  <w:szCs w:val="18"/>
                </w:rPr>
                <w:t>DHA Oil</w:t>
              </w:r>
            </w:ins>
          </w:p>
        </w:tc>
        <w:tc>
          <w:tcPr>
            <w:tcW w:w="1168" w:type="dxa"/>
          </w:tcPr>
          <w:p w14:paraId="6DA5CC96" w14:textId="77777777" w:rsidR="0091046D" w:rsidRPr="003C0835" w:rsidRDefault="0091046D" w:rsidP="000C5E33">
            <w:pPr>
              <w:spacing w:before="74"/>
              <w:ind w:right="122"/>
              <w:rPr>
                <w:ins w:id="697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  <w:ins w:id="698" w:author="Sharma, Girdhari" w:date="2025-07-23T12:45:00Z">
              <w:r w:rsidRPr="003C0835">
                <w:rPr>
                  <w:rFonts w:ascii="Arial" w:hAnsi="Arial" w:cs="Arial"/>
                  <w:bCs/>
                  <w:iCs/>
                  <w:sz w:val="18"/>
                  <w:szCs w:val="18"/>
                </w:rPr>
                <w:t>EPA &amp; DHA Oil</w:t>
              </w:r>
            </w:ins>
          </w:p>
        </w:tc>
        <w:tc>
          <w:tcPr>
            <w:tcW w:w="1219" w:type="dxa"/>
          </w:tcPr>
          <w:p w14:paraId="0CA69B0B" w14:textId="77777777" w:rsidR="0091046D" w:rsidRPr="003C0835" w:rsidRDefault="0091046D" w:rsidP="000C5E33">
            <w:pPr>
              <w:spacing w:before="74"/>
              <w:ind w:right="122"/>
              <w:rPr>
                <w:ins w:id="699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91046D" w:rsidRPr="0056090F" w14:paraId="7AA01246" w14:textId="77777777" w:rsidTr="00512507">
        <w:trPr>
          <w:ins w:id="700" w:author="Sharma, Girdhari" w:date="2025-07-23T12:45:00Z"/>
        </w:trPr>
        <w:tc>
          <w:tcPr>
            <w:tcW w:w="2727" w:type="dxa"/>
          </w:tcPr>
          <w:p w14:paraId="77082FE2" w14:textId="77777777" w:rsidR="0091046D" w:rsidRPr="00DF5F7E" w:rsidRDefault="0091046D" w:rsidP="000C5E33">
            <w:pPr>
              <w:spacing w:before="74"/>
              <w:ind w:right="122"/>
              <w:rPr>
                <w:ins w:id="701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702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C12:0 lauric acid</w:t>
              </w:r>
            </w:ins>
          </w:p>
        </w:tc>
        <w:tc>
          <w:tcPr>
            <w:tcW w:w="1789" w:type="dxa"/>
          </w:tcPr>
          <w:p w14:paraId="1021EB3D" w14:textId="77777777" w:rsidR="0091046D" w:rsidRDefault="0091046D" w:rsidP="000C5E33">
            <w:pPr>
              <w:spacing w:before="74"/>
              <w:ind w:right="122"/>
              <w:rPr>
                <w:ins w:id="703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55" w:type="dxa"/>
          </w:tcPr>
          <w:p w14:paraId="004A39A3" w14:textId="77777777" w:rsidR="0091046D" w:rsidRDefault="0091046D" w:rsidP="000C5E33">
            <w:pPr>
              <w:spacing w:before="74"/>
              <w:ind w:right="122"/>
              <w:rPr>
                <w:ins w:id="704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705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ND – 1.5</w:t>
              </w:r>
            </w:ins>
          </w:p>
        </w:tc>
        <w:tc>
          <w:tcPr>
            <w:tcW w:w="1168" w:type="dxa"/>
          </w:tcPr>
          <w:p w14:paraId="3A91D7B7" w14:textId="77777777" w:rsidR="0091046D" w:rsidRDefault="0091046D" w:rsidP="000C5E33">
            <w:pPr>
              <w:spacing w:before="74"/>
              <w:ind w:right="122"/>
              <w:rPr>
                <w:ins w:id="706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219" w:type="dxa"/>
          </w:tcPr>
          <w:p w14:paraId="080D557C" w14:textId="77777777" w:rsidR="0091046D" w:rsidRDefault="0091046D" w:rsidP="000C5E33">
            <w:pPr>
              <w:spacing w:before="74"/>
              <w:ind w:right="122"/>
              <w:rPr>
                <w:ins w:id="707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91046D" w:rsidRPr="0056090F" w14:paraId="52667940" w14:textId="77777777" w:rsidTr="00512507">
        <w:trPr>
          <w:ins w:id="708" w:author="Sharma, Girdhari" w:date="2025-07-23T12:45:00Z"/>
        </w:trPr>
        <w:tc>
          <w:tcPr>
            <w:tcW w:w="2727" w:type="dxa"/>
          </w:tcPr>
          <w:p w14:paraId="69E9F9D8" w14:textId="77777777" w:rsidR="0091046D" w:rsidRPr="003C0835" w:rsidRDefault="0091046D" w:rsidP="000C5E33">
            <w:pPr>
              <w:spacing w:before="74"/>
              <w:ind w:right="122"/>
              <w:rPr>
                <w:ins w:id="709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  <w:ins w:id="710" w:author="Sharma, Girdhari" w:date="2025-07-23T12:45:00Z"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>C14:0 myristic acid</w:t>
              </w:r>
            </w:ins>
          </w:p>
        </w:tc>
        <w:tc>
          <w:tcPr>
            <w:tcW w:w="1789" w:type="dxa"/>
          </w:tcPr>
          <w:p w14:paraId="5022BB65" w14:textId="77777777" w:rsidR="0091046D" w:rsidRDefault="0091046D" w:rsidP="000C5E33">
            <w:pPr>
              <w:spacing w:before="74"/>
              <w:ind w:right="122"/>
              <w:rPr>
                <w:ins w:id="711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712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9.0 – 18.0</w:t>
              </w:r>
            </w:ins>
          </w:p>
        </w:tc>
        <w:tc>
          <w:tcPr>
            <w:tcW w:w="1255" w:type="dxa"/>
          </w:tcPr>
          <w:p w14:paraId="5F7BE90E" w14:textId="77777777" w:rsidR="0091046D" w:rsidRPr="003C0835" w:rsidRDefault="0091046D" w:rsidP="000C5E33">
            <w:pPr>
              <w:spacing w:before="74"/>
              <w:ind w:right="122"/>
              <w:rPr>
                <w:ins w:id="713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  <w:ins w:id="714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ND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</w:t>
              </w:r>
              <w:r>
                <w:rPr>
                  <w:rFonts w:ascii="Arial" w:eastAsia="Arial" w:hAnsi="Arial" w:cs="Arial"/>
                  <w:sz w:val="18"/>
                  <w:szCs w:val="18"/>
                </w:rPr>
                <w:t>–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14</w:t>
              </w:r>
              <w:r>
                <w:rPr>
                  <w:rFonts w:ascii="Arial" w:eastAsia="Arial" w:hAnsi="Arial" w:cs="Arial"/>
                  <w:sz w:val="18"/>
                  <w:szCs w:val="18"/>
                </w:rPr>
                <w:t>.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>0</w:t>
              </w:r>
            </w:ins>
          </w:p>
        </w:tc>
        <w:tc>
          <w:tcPr>
            <w:tcW w:w="1168" w:type="dxa"/>
          </w:tcPr>
          <w:p w14:paraId="2FA8B659" w14:textId="77777777" w:rsidR="0091046D" w:rsidRPr="003C0835" w:rsidRDefault="0091046D" w:rsidP="000C5E33">
            <w:pPr>
              <w:spacing w:before="74"/>
              <w:ind w:right="122"/>
              <w:rPr>
                <w:ins w:id="715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  <w:ins w:id="716" w:author="Sharma, Girdhari" w:date="2025-07-23T12:45:00Z">
              <w:r>
                <w:rPr>
                  <w:rFonts w:ascii="Arial" w:hAnsi="Arial" w:cs="Arial"/>
                  <w:spacing w:val="-1"/>
                  <w:sz w:val="18"/>
                  <w:szCs w:val="18"/>
                </w:rPr>
                <w:t>0.5 – 2.5</w:t>
              </w:r>
            </w:ins>
          </w:p>
        </w:tc>
        <w:tc>
          <w:tcPr>
            <w:tcW w:w="1219" w:type="dxa"/>
          </w:tcPr>
          <w:p w14:paraId="76683C43" w14:textId="77777777" w:rsidR="0091046D" w:rsidRPr="003C0835" w:rsidRDefault="0091046D" w:rsidP="000C5E33">
            <w:pPr>
              <w:spacing w:before="74"/>
              <w:ind w:right="122"/>
              <w:rPr>
                <w:ins w:id="717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  <w:ins w:id="718" w:author="Sharma, Girdhari" w:date="2025-07-23T12:45:00Z">
              <w:r>
                <w:rPr>
                  <w:rFonts w:ascii="Arial" w:hAnsi="Arial" w:cs="Arial"/>
                  <w:spacing w:val="-1"/>
                  <w:sz w:val="18"/>
                  <w:szCs w:val="18"/>
                </w:rPr>
                <w:t>1.5 – 4.5</w:t>
              </w:r>
            </w:ins>
          </w:p>
        </w:tc>
      </w:tr>
      <w:tr w:rsidR="0091046D" w:rsidRPr="0056090F" w14:paraId="19C6108B" w14:textId="77777777" w:rsidTr="00512507">
        <w:trPr>
          <w:ins w:id="719" w:author="Sharma, Girdhari" w:date="2025-07-23T12:45:00Z"/>
        </w:trPr>
        <w:tc>
          <w:tcPr>
            <w:tcW w:w="2727" w:type="dxa"/>
          </w:tcPr>
          <w:p w14:paraId="4F107D4D" w14:textId="77777777" w:rsidR="0091046D" w:rsidRPr="003C0835" w:rsidRDefault="0091046D" w:rsidP="000C5E33">
            <w:pPr>
              <w:spacing w:before="74"/>
              <w:ind w:right="122"/>
              <w:rPr>
                <w:ins w:id="720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  <w:ins w:id="721" w:author="Sharma, Girdhari" w:date="2025-07-23T12:45:00Z"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>C15:0 pentadecanoic acid</w:t>
              </w:r>
            </w:ins>
          </w:p>
        </w:tc>
        <w:tc>
          <w:tcPr>
            <w:tcW w:w="1789" w:type="dxa"/>
          </w:tcPr>
          <w:p w14:paraId="46A3DCFF" w14:textId="77777777" w:rsidR="0091046D" w:rsidRDefault="0091046D" w:rsidP="000C5E33">
            <w:pPr>
              <w:spacing w:before="74"/>
              <w:ind w:right="122"/>
              <w:rPr>
                <w:ins w:id="722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55" w:type="dxa"/>
          </w:tcPr>
          <w:p w14:paraId="1761FD4E" w14:textId="77777777" w:rsidR="0091046D" w:rsidRPr="003C0835" w:rsidRDefault="0091046D" w:rsidP="000C5E33">
            <w:pPr>
              <w:spacing w:before="74"/>
              <w:ind w:right="122"/>
              <w:rPr>
                <w:ins w:id="723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  <w:ins w:id="724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ND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</w:t>
              </w:r>
              <w:r>
                <w:rPr>
                  <w:rFonts w:ascii="Arial" w:eastAsia="Arial" w:hAnsi="Arial" w:cs="Arial"/>
                  <w:sz w:val="18"/>
                  <w:szCs w:val="18"/>
                </w:rPr>
                <w:t>–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2</w:t>
              </w:r>
              <w:r>
                <w:rPr>
                  <w:rFonts w:ascii="Arial" w:eastAsia="Arial" w:hAnsi="Arial" w:cs="Arial"/>
                  <w:sz w:val="18"/>
                  <w:szCs w:val="18"/>
                </w:rPr>
                <w:t>.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>0</w:t>
              </w:r>
            </w:ins>
          </w:p>
        </w:tc>
        <w:tc>
          <w:tcPr>
            <w:tcW w:w="1168" w:type="dxa"/>
          </w:tcPr>
          <w:p w14:paraId="253F4492" w14:textId="77777777" w:rsidR="0091046D" w:rsidRPr="003C0835" w:rsidRDefault="0091046D" w:rsidP="000C5E33">
            <w:pPr>
              <w:spacing w:before="74"/>
              <w:ind w:right="122"/>
              <w:rPr>
                <w:ins w:id="725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  <w:ins w:id="726" w:author="Sharma, Girdhari" w:date="2025-07-23T12:45:00Z">
              <w:r>
                <w:rPr>
                  <w:rFonts w:ascii="Arial" w:hAnsi="Arial" w:cs="Arial"/>
                  <w:spacing w:val="-1"/>
                  <w:sz w:val="18"/>
                  <w:szCs w:val="18"/>
                </w:rPr>
                <w:t>0.1 – 0.4</w:t>
              </w:r>
            </w:ins>
          </w:p>
        </w:tc>
        <w:tc>
          <w:tcPr>
            <w:tcW w:w="1219" w:type="dxa"/>
          </w:tcPr>
          <w:p w14:paraId="07366777" w14:textId="77777777" w:rsidR="0091046D" w:rsidRPr="003C0835" w:rsidRDefault="0091046D" w:rsidP="000C5E33">
            <w:pPr>
              <w:spacing w:before="74"/>
              <w:ind w:right="122"/>
              <w:rPr>
                <w:ins w:id="727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  <w:ins w:id="728" w:author="Sharma, Girdhari" w:date="2025-07-23T12:45:00Z">
              <w:r>
                <w:rPr>
                  <w:rFonts w:ascii="Arial" w:hAnsi="Arial" w:cs="Arial"/>
                  <w:spacing w:val="-1"/>
                  <w:sz w:val="18"/>
                  <w:szCs w:val="18"/>
                </w:rPr>
                <w:t>1.2 – 1.6</w:t>
              </w:r>
            </w:ins>
          </w:p>
        </w:tc>
      </w:tr>
      <w:tr w:rsidR="0091046D" w:rsidRPr="0056090F" w14:paraId="61406FB5" w14:textId="77777777" w:rsidTr="00512507">
        <w:trPr>
          <w:ins w:id="729" w:author="Sharma, Girdhari" w:date="2025-07-23T12:45:00Z"/>
        </w:trPr>
        <w:tc>
          <w:tcPr>
            <w:tcW w:w="2727" w:type="dxa"/>
          </w:tcPr>
          <w:p w14:paraId="028FF792" w14:textId="77777777" w:rsidR="0091046D" w:rsidRPr="003C0835" w:rsidRDefault="0091046D" w:rsidP="000C5E33">
            <w:pPr>
              <w:spacing w:before="74"/>
              <w:ind w:right="122"/>
              <w:rPr>
                <w:ins w:id="730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  <w:ins w:id="731" w:author="Sharma, Girdhari" w:date="2025-07-23T12:45:00Z"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>C16:0 palmitic acid</w:t>
              </w:r>
            </w:ins>
          </w:p>
        </w:tc>
        <w:tc>
          <w:tcPr>
            <w:tcW w:w="1789" w:type="dxa"/>
          </w:tcPr>
          <w:p w14:paraId="68195CED" w14:textId="77777777" w:rsidR="0091046D" w:rsidRPr="00B54DFF" w:rsidRDefault="0091046D" w:rsidP="000C5E33">
            <w:pPr>
              <w:spacing w:before="74"/>
              <w:ind w:right="122"/>
              <w:rPr>
                <w:ins w:id="732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733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8.0 – 16.0</w:t>
              </w:r>
            </w:ins>
          </w:p>
        </w:tc>
        <w:tc>
          <w:tcPr>
            <w:tcW w:w="1255" w:type="dxa"/>
          </w:tcPr>
          <w:p w14:paraId="300ED57B" w14:textId="77777777" w:rsidR="0091046D" w:rsidRPr="003C0835" w:rsidRDefault="0091046D" w:rsidP="000C5E33">
            <w:pPr>
              <w:spacing w:before="74"/>
              <w:ind w:right="122"/>
              <w:rPr>
                <w:ins w:id="734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  <w:ins w:id="735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9.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0 </w:t>
              </w:r>
              <w:r>
                <w:rPr>
                  <w:rFonts w:ascii="Arial" w:eastAsia="Arial" w:hAnsi="Arial" w:cs="Arial"/>
                  <w:sz w:val="18"/>
                  <w:szCs w:val="18"/>
                </w:rPr>
                <w:t>–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</w:t>
              </w:r>
              <w:r>
                <w:rPr>
                  <w:rFonts w:ascii="Arial" w:eastAsia="Arial" w:hAnsi="Arial" w:cs="Arial"/>
                  <w:sz w:val="18"/>
                  <w:szCs w:val="18"/>
                </w:rPr>
                <w:t>49.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>0</w:t>
              </w:r>
            </w:ins>
          </w:p>
        </w:tc>
        <w:tc>
          <w:tcPr>
            <w:tcW w:w="1168" w:type="dxa"/>
          </w:tcPr>
          <w:p w14:paraId="442090F2" w14:textId="77777777" w:rsidR="0091046D" w:rsidRPr="003C0835" w:rsidRDefault="0091046D" w:rsidP="000C5E33">
            <w:pPr>
              <w:spacing w:before="74"/>
              <w:ind w:right="122"/>
              <w:rPr>
                <w:ins w:id="736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  <w:ins w:id="737" w:author="Sharma, Girdhari" w:date="2025-07-23T12:45:00Z">
              <w:r>
                <w:rPr>
                  <w:rFonts w:ascii="Arial" w:hAnsi="Arial" w:cs="Arial"/>
                  <w:spacing w:val="-1"/>
                  <w:sz w:val="18"/>
                  <w:szCs w:val="18"/>
                </w:rPr>
                <w:t>14.0 – 25.0</w:t>
              </w:r>
            </w:ins>
          </w:p>
        </w:tc>
        <w:tc>
          <w:tcPr>
            <w:tcW w:w="1219" w:type="dxa"/>
          </w:tcPr>
          <w:p w14:paraId="306575C6" w14:textId="77777777" w:rsidR="0091046D" w:rsidRPr="003C0835" w:rsidRDefault="0091046D" w:rsidP="000C5E33">
            <w:pPr>
              <w:spacing w:before="74"/>
              <w:ind w:right="122"/>
              <w:rPr>
                <w:ins w:id="738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  <w:ins w:id="739" w:author="Sharma, Girdhari" w:date="2025-07-23T12:45:00Z">
              <w:r>
                <w:rPr>
                  <w:rFonts w:ascii="Arial" w:hAnsi="Arial" w:cs="Arial"/>
                  <w:spacing w:val="-1"/>
                  <w:sz w:val="18"/>
                  <w:szCs w:val="18"/>
                </w:rPr>
                <w:t>32.2 – 33.5</w:t>
              </w:r>
            </w:ins>
          </w:p>
        </w:tc>
      </w:tr>
      <w:tr w:rsidR="0091046D" w:rsidRPr="0056090F" w14:paraId="261BC1B2" w14:textId="77777777" w:rsidTr="00512507">
        <w:trPr>
          <w:ins w:id="740" w:author="Sharma, Girdhari" w:date="2025-07-23T12:45:00Z"/>
        </w:trPr>
        <w:tc>
          <w:tcPr>
            <w:tcW w:w="2727" w:type="dxa"/>
          </w:tcPr>
          <w:p w14:paraId="04CB238B" w14:textId="77777777" w:rsidR="0091046D" w:rsidRPr="003C0835" w:rsidRDefault="0091046D" w:rsidP="000C5E33">
            <w:pPr>
              <w:spacing w:before="74"/>
              <w:ind w:right="122"/>
              <w:rPr>
                <w:ins w:id="741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  <w:ins w:id="742" w:author="Sharma, Girdhari" w:date="2025-07-23T12:45:00Z"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>C16:1 n-7 palmitoleic acid</w:t>
              </w:r>
            </w:ins>
          </w:p>
        </w:tc>
        <w:tc>
          <w:tcPr>
            <w:tcW w:w="1789" w:type="dxa"/>
          </w:tcPr>
          <w:p w14:paraId="001F4A84" w14:textId="77777777" w:rsidR="0091046D" w:rsidRDefault="0091046D" w:rsidP="000C5E33">
            <w:pPr>
              <w:spacing w:before="74"/>
              <w:ind w:right="122"/>
              <w:rPr>
                <w:ins w:id="743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744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1.0 – 3.0</w:t>
              </w:r>
            </w:ins>
          </w:p>
        </w:tc>
        <w:tc>
          <w:tcPr>
            <w:tcW w:w="1255" w:type="dxa"/>
          </w:tcPr>
          <w:p w14:paraId="4B7A5436" w14:textId="77777777" w:rsidR="0091046D" w:rsidRPr="003C0835" w:rsidRDefault="0091046D" w:rsidP="000C5E33">
            <w:pPr>
              <w:spacing w:before="74"/>
              <w:ind w:right="122"/>
              <w:rPr>
                <w:ins w:id="745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  <w:ins w:id="746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ND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</w:t>
              </w:r>
              <w:r>
                <w:rPr>
                  <w:rFonts w:ascii="Arial" w:eastAsia="Arial" w:hAnsi="Arial" w:cs="Arial"/>
                  <w:sz w:val="18"/>
                  <w:szCs w:val="18"/>
                </w:rPr>
                <w:t>–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</w:t>
              </w:r>
              <w:r>
                <w:rPr>
                  <w:rFonts w:ascii="Arial" w:eastAsia="Arial" w:hAnsi="Arial" w:cs="Arial"/>
                  <w:sz w:val="18"/>
                  <w:szCs w:val="18"/>
                </w:rPr>
                <w:t>8.5</w:t>
              </w:r>
            </w:ins>
          </w:p>
        </w:tc>
        <w:tc>
          <w:tcPr>
            <w:tcW w:w="1168" w:type="dxa"/>
          </w:tcPr>
          <w:p w14:paraId="2EFD868B" w14:textId="77777777" w:rsidR="0091046D" w:rsidRPr="003C0835" w:rsidRDefault="0091046D" w:rsidP="000C5E33">
            <w:pPr>
              <w:spacing w:before="74"/>
              <w:ind w:right="122"/>
              <w:rPr>
                <w:ins w:id="747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219" w:type="dxa"/>
          </w:tcPr>
          <w:p w14:paraId="4F1F4C13" w14:textId="77777777" w:rsidR="0091046D" w:rsidRPr="003C0835" w:rsidRDefault="0091046D" w:rsidP="000C5E33">
            <w:pPr>
              <w:spacing w:before="74"/>
              <w:ind w:right="122"/>
              <w:rPr>
                <w:ins w:id="748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91046D" w:rsidRPr="0056090F" w14:paraId="3D45A38A" w14:textId="77777777" w:rsidTr="00512507">
        <w:trPr>
          <w:ins w:id="749" w:author="Sharma, Girdhari" w:date="2025-07-23T12:45:00Z"/>
        </w:trPr>
        <w:tc>
          <w:tcPr>
            <w:tcW w:w="2727" w:type="dxa"/>
          </w:tcPr>
          <w:p w14:paraId="5EF8E1EC" w14:textId="77777777" w:rsidR="0091046D" w:rsidRPr="00DF5F7E" w:rsidRDefault="0091046D" w:rsidP="000C5E33">
            <w:pPr>
              <w:spacing w:before="74"/>
              <w:ind w:right="122"/>
              <w:rPr>
                <w:ins w:id="750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751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C16:3 hexadecatrienoic acid</w:t>
              </w:r>
            </w:ins>
          </w:p>
        </w:tc>
        <w:tc>
          <w:tcPr>
            <w:tcW w:w="1789" w:type="dxa"/>
          </w:tcPr>
          <w:p w14:paraId="0D000B35" w14:textId="77777777" w:rsidR="0091046D" w:rsidRDefault="0091046D" w:rsidP="000C5E33">
            <w:pPr>
              <w:spacing w:before="74"/>
              <w:ind w:right="122"/>
              <w:rPr>
                <w:ins w:id="752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55" w:type="dxa"/>
          </w:tcPr>
          <w:p w14:paraId="55BA9604" w14:textId="77777777" w:rsidR="0091046D" w:rsidRDefault="0091046D" w:rsidP="000C5E33">
            <w:pPr>
              <w:spacing w:before="74"/>
              <w:ind w:right="122"/>
              <w:rPr>
                <w:ins w:id="753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754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ND – 0.4</w:t>
              </w:r>
            </w:ins>
          </w:p>
        </w:tc>
        <w:tc>
          <w:tcPr>
            <w:tcW w:w="1168" w:type="dxa"/>
          </w:tcPr>
          <w:p w14:paraId="721A0645" w14:textId="77777777" w:rsidR="0091046D" w:rsidRDefault="0091046D" w:rsidP="000C5E33">
            <w:pPr>
              <w:spacing w:before="74"/>
              <w:ind w:right="122"/>
              <w:rPr>
                <w:ins w:id="755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219" w:type="dxa"/>
          </w:tcPr>
          <w:p w14:paraId="6B6F77B4" w14:textId="77777777" w:rsidR="0091046D" w:rsidRDefault="0091046D" w:rsidP="000C5E33">
            <w:pPr>
              <w:spacing w:before="74"/>
              <w:ind w:right="122"/>
              <w:rPr>
                <w:ins w:id="756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91046D" w:rsidRPr="0056090F" w14:paraId="06E7FD1D" w14:textId="77777777" w:rsidTr="00512507">
        <w:trPr>
          <w:ins w:id="757" w:author="Sharma, Girdhari" w:date="2025-07-23T12:45:00Z"/>
        </w:trPr>
        <w:tc>
          <w:tcPr>
            <w:tcW w:w="2727" w:type="dxa"/>
          </w:tcPr>
          <w:p w14:paraId="339FB2C2" w14:textId="77777777" w:rsidR="0091046D" w:rsidRPr="003C0835" w:rsidRDefault="0091046D" w:rsidP="000C5E33">
            <w:pPr>
              <w:spacing w:before="74"/>
              <w:ind w:right="122"/>
              <w:rPr>
                <w:ins w:id="758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  <w:ins w:id="759" w:author="Sharma, Girdhari" w:date="2025-07-23T12:45:00Z"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>C17:0 heptadecanoic acid</w:t>
              </w:r>
            </w:ins>
          </w:p>
        </w:tc>
        <w:tc>
          <w:tcPr>
            <w:tcW w:w="1789" w:type="dxa"/>
          </w:tcPr>
          <w:p w14:paraId="10999D36" w14:textId="77777777" w:rsidR="0091046D" w:rsidRDefault="0091046D" w:rsidP="000C5E33">
            <w:pPr>
              <w:spacing w:before="74"/>
              <w:ind w:right="122"/>
              <w:rPr>
                <w:ins w:id="760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55" w:type="dxa"/>
          </w:tcPr>
          <w:p w14:paraId="7030E732" w14:textId="77777777" w:rsidR="0091046D" w:rsidRPr="003C0835" w:rsidRDefault="0091046D" w:rsidP="000C5E33">
            <w:pPr>
              <w:spacing w:before="74"/>
              <w:ind w:right="122"/>
              <w:rPr>
                <w:ins w:id="761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  <w:ins w:id="762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ND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</w:t>
              </w:r>
              <w:r>
                <w:rPr>
                  <w:rFonts w:ascii="Arial" w:eastAsia="Arial" w:hAnsi="Arial" w:cs="Arial"/>
                  <w:sz w:val="18"/>
                  <w:szCs w:val="18"/>
                </w:rPr>
                <w:t>–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1</w:t>
              </w:r>
              <w:r>
                <w:rPr>
                  <w:rFonts w:ascii="Arial" w:eastAsia="Arial" w:hAnsi="Arial" w:cs="Arial"/>
                  <w:sz w:val="18"/>
                  <w:szCs w:val="18"/>
                </w:rPr>
                <w:t>.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>5</w:t>
              </w:r>
            </w:ins>
          </w:p>
        </w:tc>
        <w:tc>
          <w:tcPr>
            <w:tcW w:w="1168" w:type="dxa"/>
          </w:tcPr>
          <w:p w14:paraId="1F226D6A" w14:textId="77777777" w:rsidR="0091046D" w:rsidRPr="003C0835" w:rsidRDefault="0091046D" w:rsidP="000C5E33">
            <w:pPr>
              <w:spacing w:before="74"/>
              <w:ind w:right="122"/>
              <w:rPr>
                <w:ins w:id="763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219" w:type="dxa"/>
          </w:tcPr>
          <w:p w14:paraId="06CC45EA" w14:textId="77777777" w:rsidR="0091046D" w:rsidRPr="003C0835" w:rsidRDefault="0091046D" w:rsidP="000C5E33">
            <w:pPr>
              <w:spacing w:before="74"/>
              <w:ind w:right="122"/>
              <w:rPr>
                <w:ins w:id="764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  <w:ins w:id="765" w:author="Sharma, Girdhari" w:date="2025-07-23T12:45:00Z">
              <w:r>
                <w:rPr>
                  <w:rFonts w:ascii="Arial" w:hAnsi="Arial" w:cs="Arial"/>
                  <w:spacing w:val="-1"/>
                  <w:sz w:val="18"/>
                  <w:szCs w:val="18"/>
                </w:rPr>
                <w:t>0.4 – 0.5</w:t>
              </w:r>
            </w:ins>
          </w:p>
        </w:tc>
      </w:tr>
      <w:tr w:rsidR="0091046D" w:rsidRPr="0056090F" w14:paraId="3F6017EC" w14:textId="77777777" w:rsidTr="00512507">
        <w:trPr>
          <w:ins w:id="766" w:author="Sharma, Girdhari" w:date="2025-07-23T12:45:00Z"/>
        </w:trPr>
        <w:tc>
          <w:tcPr>
            <w:tcW w:w="2727" w:type="dxa"/>
          </w:tcPr>
          <w:p w14:paraId="10687DC0" w14:textId="77777777" w:rsidR="0091046D" w:rsidRPr="00DF5F7E" w:rsidRDefault="0091046D" w:rsidP="000C5E33">
            <w:pPr>
              <w:spacing w:before="74"/>
              <w:ind w:right="122"/>
              <w:rPr>
                <w:ins w:id="767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768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C17:1 heptadecenoic acid</w:t>
              </w:r>
            </w:ins>
          </w:p>
        </w:tc>
        <w:tc>
          <w:tcPr>
            <w:tcW w:w="1789" w:type="dxa"/>
          </w:tcPr>
          <w:p w14:paraId="13ACEDFE" w14:textId="77777777" w:rsidR="0091046D" w:rsidDel="00545D3C" w:rsidRDefault="0091046D" w:rsidP="000C5E33">
            <w:pPr>
              <w:spacing w:before="74"/>
              <w:ind w:right="122"/>
              <w:rPr>
                <w:ins w:id="769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55" w:type="dxa"/>
          </w:tcPr>
          <w:p w14:paraId="6C32E870" w14:textId="77777777" w:rsidR="0091046D" w:rsidRDefault="0091046D" w:rsidP="000C5E33">
            <w:pPr>
              <w:spacing w:before="74"/>
              <w:ind w:right="122"/>
              <w:rPr>
                <w:ins w:id="770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771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ND – 0.2</w:t>
              </w:r>
            </w:ins>
          </w:p>
        </w:tc>
        <w:tc>
          <w:tcPr>
            <w:tcW w:w="1168" w:type="dxa"/>
          </w:tcPr>
          <w:p w14:paraId="780BEF3E" w14:textId="77777777" w:rsidR="0091046D" w:rsidRDefault="0091046D" w:rsidP="000C5E33">
            <w:pPr>
              <w:spacing w:before="74"/>
              <w:ind w:right="122"/>
              <w:rPr>
                <w:ins w:id="772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219" w:type="dxa"/>
          </w:tcPr>
          <w:p w14:paraId="7CE626B7" w14:textId="77777777" w:rsidR="0091046D" w:rsidRDefault="0091046D" w:rsidP="000C5E33">
            <w:pPr>
              <w:spacing w:before="74"/>
              <w:ind w:right="122"/>
              <w:rPr>
                <w:ins w:id="773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91046D" w:rsidRPr="0056090F" w14:paraId="4EF4904A" w14:textId="77777777" w:rsidTr="00512507">
        <w:trPr>
          <w:ins w:id="774" w:author="Sharma, Girdhari" w:date="2025-07-23T12:45:00Z"/>
        </w:trPr>
        <w:tc>
          <w:tcPr>
            <w:tcW w:w="2727" w:type="dxa"/>
          </w:tcPr>
          <w:p w14:paraId="6482968B" w14:textId="77777777" w:rsidR="0091046D" w:rsidRPr="003C0835" w:rsidRDefault="0091046D" w:rsidP="000C5E33">
            <w:pPr>
              <w:spacing w:before="74"/>
              <w:ind w:right="122"/>
              <w:rPr>
                <w:ins w:id="775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  <w:ins w:id="776" w:author="Sharma, Girdhari" w:date="2025-07-23T12:45:00Z"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>C18:0 stearic acid</w:t>
              </w:r>
            </w:ins>
          </w:p>
        </w:tc>
        <w:tc>
          <w:tcPr>
            <w:tcW w:w="1789" w:type="dxa"/>
          </w:tcPr>
          <w:p w14:paraId="00D63C39" w14:textId="77777777" w:rsidR="0091046D" w:rsidRDefault="0091046D" w:rsidP="000C5E33">
            <w:pPr>
              <w:spacing w:before="74"/>
              <w:ind w:right="122"/>
              <w:rPr>
                <w:ins w:id="777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778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0.3 – 1.0</w:t>
              </w:r>
            </w:ins>
          </w:p>
        </w:tc>
        <w:tc>
          <w:tcPr>
            <w:tcW w:w="1255" w:type="dxa"/>
          </w:tcPr>
          <w:p w14:paraId="35D1157F" w14:textId="77777777" w:rsidR="0091046D" w:rsidRPr="003C0835" w:rsidRDefault="0091046D" w:rsidP="000C5E33">
            <w:pPr>
              <w:spacing w:before="74"/>
              <w:ind w:right="122"/>
              <w:rPr>
                <w:ins w:id="779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  <w:ins w:id="780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ND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</w:t>
              </w:r>
              <w:r>
                <w:rPr>
                  <w:rFonts w:ascii="Arial" w:eastAsia="Arial" w:hAnsi="Arial" w:cs="Arial"/>
                  <w:sz w:val="18"/>
                  <w:szCs w:val="18"/>
                </w:rPr>
                <w:t>–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2</w:t>
              </w:r>
              <w:r>
                <w:rPr>
                  <w:rFonts w:ascii="Arial" w:eastAsia="Arial" w:hAnsi="Arial" w:cs="Arial"/>
                  <w:sz w:val="18"/>
                  <w:szCs w:val="18"/>
                </w:rPr>
                <w:t>.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>0</w:t>
              </w:r>
            </w:ins>
          </w:p>
        </w:tc>
        <w:tc>
          <w:tcPr>
            <w:tcW w:w="1168" w:type="dxa"/>
          </w:tcPr>
          <w:p w14:paraId="31328B38" w14:textId="77777777" w:rsidR="0091046D" w:rsidRPr="003C0835" w:rsidRDefault="0091046D" w:rsidP="000C5E33">
            <w:pPr>
              <w:spacing w:before="74"/>
              <w:ind w:right="122"/>
              <w:rPr>
                <w:ins w:id="781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  <w:ins w:id="782" w:author="Sharma, Girdhari" w:date="2025-07-23T12:45:00Z">
              <w:r>
                <w:rPr>
                  <w:rFonts w:ascii="Arial" w:hAnsi="Arial" w:cs="Arial"/>
                  <w:spacing w:val="-1"/>
                  <w:sz w:val="18"/>
                  <w:szCs w:val="18"/>
                </w:rPr>
                <w:t>1.0 – 2.5</w:t>
              </w:r>
            </w:ins>
          </w:p>
        </w:tc>
        <w:tc>
          <w:tcPr>
            <w:tcW w:w="1219" w:type="dxa"/>
          </w:tcPr>
          <w:p w14:paraId="7B13BFBA" w14:textId="77777777" w:rsidR="0091046D" w:rsidRPr="003C0835" w:rsidRDefault="0091046D" w:rsidP="000C5E33">
            <w:pPr>
              <w:spacing w:before="74"/>
              <w:ind w:right="122"/>
              <w:rPr>
                <w:ins w:id="783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  <w:ins w:id="784" w:author="Sharma, Girdhari" w:date="2025-07-23T12:45:00Z">
              <w:r>
                <w:rPr>
                  <w:rFonts w:ascii="Arial" w:hAnsi="Arial" w:cs="Arial"/>
                  <w:spacing w:val="-1"/>
                  <w:sz w:val="18"/>
                  <w:szCs w:val="18"/>
                </w:rPr>
                <w:t>0.5 – 2.0</w:t>
              </w:r>
            </w:ins>
          </w:p>
        </w:tc>
      </w:tr>
      <w:tr w:rsidR="0091046D" w:rsidRPr="0056090F" w14:paraId="1E6D8027" w14:textId="77777777" w:rsidTr="00512507">
        <w:trPr>
          <w:ins w:id="785" w:author="Sharma, Girdhari" w:date="2025-07-23T12:45:00Z"/>
        </w:trPr>
        <w:tc>
          <w:tcPr>
            <w:tcW w:w="2727" w:type="dxa"/>
          </w:tcPr>
          <w:p w14:paraId="70178055" w14:textId="77777777" w:rsidR="0091046D" w:rsidRPr="00DF5F7E" w:rsidRDefault="0091046D" w:rsidP="000C5E33">
            <w:pPr>
              <w:spacing w:before="74"/>
              <w:ind w:right="122"/>
              <w:rPr>
                <w:ins w:id="786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787" w:author="Sharma, Girdhari" w:date="2025-07-23T12:45:00Z"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>C18:1 (n-7) vaccenic acid</w:t>
              </w:r>
            </w:ins>
          </w:p>
        </w:tc>
        <w:tc>
          <w:tcPr>
            <w:tcW w:w="1789" w:type="dxa"/>
          </w:tcPr>
          <w:p w14:paraId="50A33716" w14:textId="77777777" w:rsidR="0091046D" w:rsidRDefault="0091046D" w:rsidP="000C5E33">
            <w:pPr>
              <w:spacing w:before="74"/>
              <w:ind w:right="122"/>
              <w:rPr>
                <w:ins w:id="788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789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ND – 0.3</w:t>
              </w:r>
            </w:ins>
          </w:p>
        </w:tc>
        <w:tc>
          <w:tcPr>
            <w:tcW w:w="1255" w:type="dxa"/>
          </w:tcPr>
          <w:p w14:paraId="20852AB9" w14:textId="77777777" w:rsidR="0091046D" w:rsidRPr="00DF5F7E" w:rsidRDefault="0091046D" w:rsidP="000C5E33">
            <w:pPr>
              <w:spacing w:before="74"/>
              <w:ind w:right="122"/>
              <w:rPr>
                <w:ins w:id="790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791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ND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</w:t>
              </w:r>
              <w:r>
                <w:rPr>
                  <w:rFonts w:ascii="Arial" w:eastAsia="Arial" w:hAnsi="Arial" w:cs="Arial"/>
                  <w:sz w:val="18"/>
                  <w:szCs w:val="18"/>
                </w:rPr>
                <w:t>–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10</w:t>
              </w:r>
              <w:r>
                <w:rPr>
                  <w:rFonts w:ascii="Arial" w:eastAsia="Arial" w:hAnsi="Arial" w:cs="Arial"/>
                  <w:sz w:val="18"/>
                  <w:szCs w:val="18"/>
                </w:rPr>
                <w:t>.0</w:t>
              </w:r>
            </w:ins>
          </w:p>
        </w:tc>
        <w:tc>
          <w:tcPr>
            <w:tcW w:w="1168" w:type="dxa"/>
          </w:tcPr>
          <w:p w14:paraId="2FC4CBFB" w14:textId="77777777" w:rsidR="0091046D" w:rsidRPr="003C0835" w:rsidRDefault="0091046D" w:rsidP="000C5E33">
            <w:pPr>
              <w:spacing w:before="74"/>
              <w:ind w:right="122"/>
              <w:rPr>
                <w:ins w:id="792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219" w:type="dxa"/>
          </w:tcPr>
          <w:p w14:paraId="2BD22EAE" w14:textId="77777777" w:rsidR="0091046D" w:rsidRPr="003C0835" w:rsidRDefault="0091046D" w:rsidP="000C5E33">
            <w:pPr>
              <w:spacing w:before="74"/>
              <w:ind w:right="122"/>
              <w:rPr>
                <w:ins w:id="793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91046D" w:rsidRPr="0056090F" w14:paraId="752A965D" w14:textId="77777777" w:rsidTr="00512507">
        <w:trPr>
          <w:ins w:id="794" w:author="Sharma, Girdhari" w:date="2025-07-23T12:45:00Z"/>
        </w:trPr>
        <w:tc>
          <w:tcPr>
            <w:tcW w:w="2727" w:type="dxa"/>
          </w:tcPr>
          <w:p w14:paraId="5592C3CD" w14:textId="77777777" w:rsidR="0091046D" w:rsidRPr="00DF5F7E" w:rsidRDefault="0091046D" w:rsidP="000C5E33">
            <w:pPr>
              <w:spacing w:before="74"/>
              <w:ind w:right="122"/>
              <w:rPr>
                <w:ins w:id="795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796" w:author="Sharma, Girdhari" w:date="2025-07-23T12:45:00Z"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>C18:1 (n-9) oleic acid</w:t>
              </w:r>
            </w:ins>
          </w:p>
        </w:tc>
        <w:tc>
          <w:tcPr>
            <w:tcW w:w="1789" w:type="dxa"/>
          </w:tcPr>
          <w:p w14:paraId="7A6E7F90" w14:textId="77777777" w:rsidR="0091046D" w:rsidRDefault="0091046D" w:rsidP="000C5E33">
            <w:pPr>
              <w:spacing w:before="74"/>
              <w:ind w:right="122"/>
              <w:rPr>
                <w:ins w:id="797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798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10.0 – 25.0</w:t>
              </w:r>
            </w:ins>
          </w:p>
        </w:tc>
        <w:tc>
          <w:tcPr>
            <w:tcW w:w="1255" w:type="dxa"/>
          </w:tcPr>
          <w:p w14:paraId="7C20AD52" w14:textId="77777777" w:rsidR="0091046D" w:rsidRPr="00DF5F7E" w:rsidRDefault="0091046D" w:rsidP="000C5E33">
            <w:pPr>
              <w:spacing w:before="74"/>
              <w:ind w:right="122"/>
              <w:rPr>
                <w:ins w:id="799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800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ND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</w:t>
              </w:r>
              <w:r>
                <w:rPr>
                  <w:rFonts w:ascii="Arial" w:eastAsia="Arial" w:hAnsi="Arial" w:cs="Arial"/>
                  <w:sz w:val="18"/>
                  <w:szCs w:val="18"/>
                </w:rPr>
                <w:t>–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3</w:t>
              </w:r>
              <w:r>
                <w:rPr>
                  <w:rFonts w:ascii="Arial" w:eastAsia="Arial" w:hAnsi="Arial" w:cs="Arial"/>
                  <w:sz w:val="18"/>
                  <w:szCs w:val="18"/>
                </w:rPr>
                <w:t>1.0</w:t>
              </w:r>
            </w:ins>
          </w:p>
        </w:tc>
        <w:tc>
          <w:tcPr>
            <w:tcW w:w="1168" w:type="dxa"/>
          </w:tcPr>
          <w:p w14:paraId="0CA6264B" w14:textId="77777777" w:rsidR="0091046D" w:rsidRPr="003C0835" w:rsidRDefault="0091046D" w:rsidP="000C5E33">
            <w:pPr>
              <w:spacing w:before="74"/>
              <w:ind w:right="122"/>
              <w:rPr>
                <w:ins w:id="801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  <w:ins w:id="802" w:author="Sharma, Girdhari" w:date="2025-07-23T12:45:00Z">
              <w:r>
                <w:rPr>
                  <w:rFonts w:ascii="Arial" w:hAnsi="Arial" w:cs="Arial"/>
                  <w:spacing w:val="-1"/>
                  <w:sz w:val="18"/>
                  <w:szCs w:val="18"/>
                </w:rPr>
                <w:t>ND – 6.0</w:t>
              </w:r>
            </w:ins>
          </w:p>
        </w:tc>
        <w:tc>
          <w:tcPr>
            <w:tcW w:w="1219" w:type="dxa"/>
          </w:tcPr>
          <w:p w14:paraId="5D17B654" w14:textId="77777777" w:rsidR="0091046D" w:rsidRPr="003C0835" w:rsidRDefault="0091046D" w:rsidP="000C5E33">
            <w:pPr>
              <w:spacing w:before="74"/>
              <w:ind w:right="122"/>
              <w:rPr>
                <w:ins w:id="803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91046D" w:rsidRPr="0056090F" w14:paraId="14A045C6" w14:textId="77777777" w:rsidTr="00512507">
        <w:trPr>
          <w:ins w:id="804" w:author="Sharma, Girdhari" w:date="2025-07-23T12:45:00Z"/>
        </w:trPr>
        <w:tc>
          <w:tcPr>
            <w:tcW w:w="2727" w:type="dxa"/>
          </w:tcPr>
          <w:p w14:paraId="58AE86A4" w14:textId="77777777" w:rsidR="0091046D" w:rsidRPr="00DF5F7E" w:rsidRDefault="0091046D" w:rsidP="000C5E33">
            <w:pPr>
              <w:spacing w:before="74"/>
              <w:ind w:right="122"/>
              <w:rPr>
                <w:ins w:id="805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806" w:author="Sharma, Girdhari" w:date="2025-07-23T12:45:00Z"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>C18:2 (n-6) linoleic acid</w:t>
              </w:r>
            </w:ins>
          </w:p>
        </w:tc>
        <w:tc>
          <w:tcPr>
            <w:tcW w:w="1789" w:type="dxa"/>
          </w:tcPr>
          <w:p w14:paraId="3A703737" w14:textId="77777777" w:rsidR="0091046D" w:rsidRDefault="0091046D" w:rsidP="000C5E33">
            <w:pPr>
              <w:spacing w:before="74"/>
              <w:ind w:right="122"/>
              <w:rPr>
                <w:ins w:id="807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808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ND – 2.5</w:t>
              </w:r>
            </w:ins>
          </w:p>
        </w:tc>
        <w:tc>
          <w:tcPr>
            <w:tcW w:w="1255" w:type="dxa"/>
          </w:tcPr>
          <w:p w14:paraId="7E03198F" w14:textId="77777777" w:rsidR="0091046D" w:rsidRPr="00DF5F7E" w:rsidRDefault="0091046D" w:rsidP="000C5E33">
            <w:pPr>
              <w:spacing w:before="74"/>
              <w:ind w:right="122"/>
              <w:rPr>
                <w:ins w:id="809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810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ND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</w:t>
              </w:r>
              <w:r>
                <w:rPr>
                  <w:rFonts w:ascii="Arial" w:eastAsia="Arial" w:hAnsi="Arial" w:cs="Arial"/>
                  <w:sz w:val="18"/>
                  <w:szCs w:val="18"/>
                </w:rPr>
                <w:t>–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</w:t>
              </w:r>
              <w:r>
                <w:rPr>
                  <w:rFonts w:ascii="Arial" w:eastAsia="Arial" w:hAnsi="Arial" w:cs="Arial"/>
                  <w:sz w:val="18"/>
                  <w:szCs w:val="18"/>
                </w:rPr>
                <w:t>7.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>0</w:t>
              </w:r>
            </w:ins>
          </w:p>
        </w:tc>
        <w:tc>
          <w:tcPr>
            <w:tcW w:w="1168" w:type="dxa"/>
          </w:tcPr>
          <w:p w14:paraId="57F88852" w14:textId="77777777" w:rsidR="0091046D" w:rsidRPr="003C0835" w:rsidRDefault="0091046D" w:rsidP="000C5E33">
            <w:pPr>
              <w:spacing w:before="74"/>
              <w:ind w:right="122"/>
              <w:rPr>
                <w:ins w:id="811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  <w:ins w:id="812" w:author="Sharma, Girdhari" w:date="2025-07-23T12:45:00Z">
              <w:r>
                <w:rPr>
                  <w:rFonts w:ascii="Arial" w:hAnsi="Arial" w:cs="Arial"/>
                  <w:spacing w:val="-1"/>
                  <w:sz w:val="18"/>
                  <w:szCs w:val="18"/>
                </w:rPr>
                <w:t>ND – 3.0</w:t>
              </w:r>
            </w:ins>
          </w:p>
        </w:tc>
        <w:tc>
          <w:tcPr>
            <w:tcW w:w="1219" w:type="dxa"/>
          </w:tcPr>
          <w:p w14:paraId="749297EA" w14:textId="77777777" w:rsidR="0091046D" w:rsidRPr="003C0835" w:rsidRDefault="0091046D" w:rsidP="000C5E33">
            <w:pPr>
              <w:spacing w:before="74"/>
              <w:ind w:right="122"/>
              <w:rPr>
                <w:ins w:id="813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91046D" w:rsidRPr="0056090F" w14:paraId="49477D40" w14:textId="77777777" w:rsidTr="00512507">
        <w:trPr>
          <w:ins w:id="814" w:author="Sharma, Girdhari" w:date="2025-07-23T12:45:00Z"/>
        </w:trPr>
        <w:tc>
          <w:tcPr>
            <w:tcW w:w="2727" w:type="dxa"/>
          </w:tcPr>
          <w:p w14:paraId="181AF21F" w14:textId="77777777" w:rsidR="0091046D" w:rsidRPr="00DF5F7E" w:rsidRDefault="0091046D" w:rsidP="000C5E33">
            <w:pPr>
              <w:spacing w:before="74"/>
              <w:ind w:right="122"/>
              <w:rPr>
                <w:ins w:id="815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816" w:author="Sharma, Girdhari" w:date="2025-07-23T12:45:00Z"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>C18:3 (n-3) alpha-linolenic acid</w:t>
              </w:r>
            </w:ins>
          </w:p>
        </w:tc>
        <w:tc>
          <w:tcPr>
            <w:tcW w:w="1789" w:type="dxa"/>
          </w:tcPr>
          <w:p w14:paraId="5CC74309" w14:textId="77777777" w:rsidR="0091046D" w:rsidRDefault="0091046D" w:rsidP="000C5E33">
            <w:pPr>
              <w:spacing w:before="74"/>
              <w:ind w:right="122"/>
              <w:rPr>
                <w:ins w:id="817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55" w:type="dxa"/>
          </w:tcPr>
          <w:p w14:paraId="63639DD0" w14:textId="77777777" w:rsidR="0091046D" w:rsidRPr="00DF5F7E" w:rsidRDefault="0091046D" w:rsidP="000C5E33">
            <w:pPr>
              <w:spacing w:before="74"/>
              <w:ind w:right="122"/>
              <w:rPr>
                <w:ins w:id="818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819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ND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</w:t>
              </w:r>
              <w:r>
                <w:rPr>
                  <w:rFonts w:ascii="Arial" w:eastAsia="Arial" w:hAnsi="Arial" w:cs="Arial"/>
                  <w:sz w:val="18"/>
                  <w:szCs w:val="18"/>
                </w:rPr>
                <w:t>–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1</w:t>
              </w:r>
              <w:r>
                <w:rPr>
                  <w:rFonts w:ascii="Arial" w:eastAsia="Arial" w:hAnsi="Arial" w:cs="Arial"/>
                  <w:sz w:val="18"/>
                  <w:szCs w:val="18"/>
                </w:rPr>
                <w:t>.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>0</w:t>
              </w:r>
            </w:ins>
          </w:p>
        </w:tc>
        <w:tc>
          <w:tcPr>
            <w:tcW w:w="1168" w:type="dxa"/>
          </w:tcPr>
          <w:p w14:paraId="7FAA23D4" w14:textId="77777777" w:rsidR="0091046D" w:rsidRPr="003C0835" w:rsidRDefault="0091046D" w:rsidP="000C5E33">
            <w:pPr>
              <w:spacing w:before="74"/>
              <w:ind w:right="122"/>
              <w:rPr>
                <w:ins w:id="820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219" w:type="dxa"/>
          </w:tcPr>
          <w:p w14:paraId="3D2D721A" w14:textId="77777777" w:rsidR="0091046D" w:rsidRPr="003C0835" w:rsidRDefault="0091046D" w:rsidP="000C5E33">
            <w:pPr>
              <w:spacing w:before="74"/>
              <w:ind w:right="122"/>
              <w:rPr>
                <w:ins w:id="821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91046D" w:rsidRPr="0056090F" w14:paraId="34B62A9B" w14:textId="77777777" w:rsidTr="00512507">
        <w:trPr>
          <w:ins w:id="822" w:author="Sharma, Girdhari" w:date="2025-07-23T12:45:00Z"/>
        </w:trPr>
        <w:tc>
          <w:tcPr>
            <w:tcW w:w="2727" w:type="dxa"/>
          </w:tcPr>
          <w:p w14:paraId="5FD3CC7A" w14:textId="77777777" w:rsidR="0091046D" w:rsidRPr="00DF5F7E" w:rsidRDefault="0091046D" w:rsidP="000C5E33">
            <w:pPr>
              <w:spacing w:before="74"/>
              <w:ind w:right="122"/>
              <w:rPr>
                <w:ins w:id="823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824" w:author="Sharma, Girdhari" w:date="2025-07-23T12:45:00Z"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>C18:3 (n-6) γ-linolenic acid</w:t>
              </w:r>
            </w:ins>
          </w:p>
        </w:tc>
        <w:tc>
          <w:tcPr>
            <w:tcW w:w="1789" w:type="dxa"/>
          </w:tcPr>
          <w:p w14:paraId="5B5854DC" w14:textId="77777777" w:rsidR="0091046D" w:rsidRDefault="0091046D" w:rsidP="000C5E33">
            <w:pPr>
              <w:spacing w:before="74"/>
              <w:ind w:right="122"/>
              <w:rPr>
                <w:ins w:id="825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826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ND – 1.0</w:t>
              </w:r>
            </w:ins>
          </w:p>
        </w:tc>
        <w:tc>
          <w:tcPr>
            <w:tcW w:w="1255" w:type="dxa"/>
          </w:tcPr>
          <w:p w14:paraId="66BC7561" w14:textId="77777777" w:rsidR="0091046D" w:rsidRPr="00DF5F7E" w:rsidRDefault="0091046D" w:rsidP="000C5E33">
            <w:pPr>
              <w:spacing w:before="74"/>
              <w:ind w:right="122"/>
              <w:rPr>
                <w:ins w:id="827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828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ND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- 0</w:t>
              </w:r>
              <w:r>
                <w:rPr>
                  <w:rFonts w:ascii="Arial" w:eastAsia="Arial" w:hAnsi="Arial" w:cs="Arial"/>
                  <w:sz w:val="18"/>
                  <w:szCs w:val="18"/>
                </w:rPr>
                <w:t>.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>5</w:t>
              </w:r>
            </w:ins>
          </w:p>
        </w:tc>
        <w:tc>
          <w:tcPr>
            <w:tcW w:w="1168" w:type="dxa"/>
          </w:tcPr>
          <w:p w14:paraId="66EFF4EF" w14:textId="77777777" w:rsidR="0091046D" w:rsidRPr="003C0835" w:rsidRDefault="0091046D" w:rsidP="000C5E33">
            <w:pPr>
              <w:spacing w:before="74"/>
              <w:ind w:right="122"/>
              <w:rPr>
                <w:ins w:id="829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219" w:type="dxa"/>
          </w:tcPr>
          <w:p w14:paraId="1E9467D7" w14:textId="77777777" w:rsidR="0091046D" w:rsidRPr="003C0835" w:rsidRDefault="0091046D" w:rsidP="000C5E33">
            <w:pPr>
              <w:spacing w:before="74"/>
              <w:ind w:right="122"/>
              <w:rPr>
                <w:ins w:id="830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91046D" w:rsidRPr="0056090F" w14:paraId="5A6386AC" w14:textId="77777777" w:rsidTr="00512507">
        <w:trPr>
          <w:ins w:id="831" w:author="Sharma, Girdhari" w:date="2025-07-23T12:45:00Z"/>
        </w:trPr>
        <w:tc>
          <w:tcPr>
            <w:tcW w:w="2727" w:type="dxa"/>
          </w:tcPr>
          <w:p w14:paraId="3E317107" w14:textId="77777777" w:rsidR="0091046D" w:rsidRPr="00DF5F7E" w:rsidRDefault="0091046D" w:rsidP="000C5E33">
            <w:pPr>
              <w:spacing w:before="74"/>
              <w:ind w:right="122"/>
              <w:rPr>
                <w:ins w:id="832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833" w:author="Sharma, Girdhari" w:date="2025-07-23T12:45:00Z"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C18:4 (n-3) </w:t>
              </w:r>
              <w:proofErr w:type="spellStart"/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>stearidonic</w:t>
              </w:r>
              <w:proofErr w:type="spellEnd"/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acid</w:t>
              </w:r>
            </w:ins>
          </w:p>
        </w:tc>
        <w:tc>
          <w:tcPr>
            <w:tcW w:w="1789" w:type="dxa"/>
          </w:tcPr>
          <w:p w14:paraId="09C9EA9E" w14:textId="77777777" w:rsidR="0091046D" w:rsidRDefault="0091046D" w:rsidP="000C5E33">
            <w:pPr>
              <w:spacing w:before="74"/>
              <w:ind w:right="122"/>
              <w:rPr>
                <w:ins w:id="834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55" w:type="dxa"/>
          </w:tcPr>
          <w:p w14:paraId="223A7768" w14:textId="77777777" w:rsidR="0091046D" w:rsidRPr="00DF5F7E" w:rsidRDefault="0091046D" w:rsidP="000C5E33">
            <w:pPr>
              <w:spacing w:before="74"/>
              <w:ind w:right="122"/>
              <w:rPr>
                <w:ins w:id="835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836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ND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</w:t>
              </w:r>
              <w:r>
                <w:rPr>
                  <w:rFonts w:ascii="Arial" w:eastAsia="Arial" w:hAnsi="Arial" w:cs="Arial"/>
                  <w:sz w:val="18"/>
                  <w:szCs w:val="18"/>
                </w:rPr>
                <w:t>–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</w:t>
              </w:r>
              <w:r>
                <w:rPr>
                  <w:rFonts w:ascii="Arial" w:eastAsia="Arial" w:hAnsi="Arial" w:cs="Arial"/>
                  <w:sz w:val="18"/>
                  <w:szCs w:val="18"/>
                </w:rPr>
                <w:t>1.0</w:t>
              </w:r>
            </w:ins>
          </w:p>
        </w:tc>
        <w:tc>
          <w:tcPr>
            <w:tcW w:w="1168" w:type="dxa"/>
          </w:tcPr>
          <w:p w14:paraId="3803999D" w14:textId="77777777" w:rsidR="0091046D" w:rsidRPr="003C0835" w:rsidRDefault="0091046D" w:rsidP="000C5E33">
            <w:pPr>
              <w:spacing w:before="74"/>
              <w:ind w:right="122"/>
              <w:rPr>
                <w:ins w:id="837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219" w:type="dxa"/>
          </w:tcPr>
          <w:p w14:paraId="7D28E4CA" w14:textId="77777777" w:rsidR="0091046D" w:rsidRPr="003C0835" w:rsidRDefault="0091046D" w:rsidP="000C5E33">
            <w:pPr>
              <w:spacing w:before="74"/>
              <w:ind w:right="122"/>
              <w:rPr>
                <w:ins w:id="838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91046D" w:rsidRPr="0056090F" w14:paraId="368B712D" w14:textId="77777777" w:rsidTr="00512507">
        <w:trPr>
          <w:ins w:id="839" w:author="Sharma, Girdhari" w:date="2025-07-23T12:45:00Z"/>
        </w:trPr>
        <w:tc>
          <w:tcPr>
            <w:tcW w:w="2727" w:type="dxa"/>
          </w:tcPr>
          <w:p w14:paraId="5AA2DEEF" w14:textId="77777777" w:rsidR="0091046D" w:rsidRPr="00DF5F7E" w:rsidRDefault="0091046D" w:rsidP="000C5E33">
            <w:pPr>
              <w:spacing w:before="74"/>
              <w:ind w:right="122"/>
              <w:rPr>
                <w:ins w:id="840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841" w:author="Sharma, Girdhari" w:date="2025-07-23T12:45:00Z"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>C20:0 arachidic acid</w:t>
              </w:r>
            </w:ins>
          </w:p>
        </w:tc>
        <w:tc>
          <w:tcPr>
            <w:tcW w:w="1789" w:type="dxa"/>
          </w:tcPr>
          <w:p w14:paraId="354F4A5F" w14:textId="77777777" w:rsidR="0091046D" w:rsidRDefault="0091046D" w:rsidP="000C5E33">
            <w:pPr>
              <w:spacing w:before="74"/>
              <w:ind w:right="122"/>
              <w:rPr>
                <w:ins w:id="842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843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ND – 0.4</w:t>
              </w:r>
            </w:ins>
          </w:p>
        </w:tc>
        <w:tc>
          <w:tcPr>
            <w:tcW w:w="1255" w:type="dxa"/>
          </w:tcPr>
          <w:p w14:paraId="3DE4E64B" w14:textId="77777777" w:rsidR="0091046D" w:rsidRPr="00DF5F7E" w:rsidRDefault="0091046D" w:rsidP="000C5E33">
            <w:pPr>
              <w:spacing w:before="74"/>
              <w:ind w:right="122"/>
              <w:rPr>
                <w:ins w:id="844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845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ND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</w:t>
              </w:r>
              <w:r>
                <w:rPr>
                  <w:rFonts w:ascii="Arial" w:eastAsia="Arial" w:hAnsi="Arial" w:cs="Arial"/>
                  <w:sz w:val="18"/>
                  <w:szCs w:val="18"/>
                </w:rPr>
                <w:t>–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</w:t>
              </w:r>
              <w:r>
                <w:rPr>
                  <w:rFonts w:ascii="Arial" w:eastAsia="Arial" w:hAnsi="Arial" w:cs="Arial"/>
                  <w:sz w:val="18"/>
                  <w:szCs w:val="18"/>
                </w:rPr>
                <w:t>1.0</w:t>
              </w:r>
            </w:ins>
          </w:p>
        </w:tc>
        <w:tc>
          <w:tcPr>
            <w:tcW w:w="1168" w:type="dxa"/>
          </w:tcPr>
          <w:p w14:paraId="1163A58A" w14:textId="77777777" w:rsidR="0091046D" w:rsidRPr="003C0835" w:rsidRDefault="0091046D" w:rsidP="000C5E33">
            <w:pPr>
              <w:spacing w:before="74"/>
              <w:ind w:right="122"/>
              <w:rPr>
                <w:ins w:id="846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219" w:type="dxa"/>
          </w:tcPr>
          <w:p w14:paraId="36D24DE4" w14:textId="77777777" w:rsidR="0091046D" w:rsidRPr="003C0835" w:rsidRDefault="0091046D" w:rsidP="000C5E33">
            <w:pPr>
              <w:spacing w:before="74"/>
              <w:ind w:right="122"/>
              <w:rPr>
                <w:ins w:id="847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91046D" w:rsidRPr="0056090F" w14:paraId="57C359E6" w14:textId="77777777" w:rsidTr="00512507">
        <w:trPr>
          <w:ins w:id="848" w:author="Sharma, Girdhari" w:date="2025-07-23T12:45:00Z"/>
        </w:trPr>
        <w:tc>
          <w:tcPr>
            <w:tcW w:w="2727" w:type="dxa"/>
          </w:tcPr>
          <w:p w14:paraId="039A8853" w14:textId="77777777" w:rsidR="0091046D" w:rsidRPr="00DF5F7E" w:rsidRDefault="0091046D" w:rsidP="000C5E33">
            <w:pPr>
              <w:spacing w:before="74"/>
              <w:ind w:right="122"/>
              <w:rPr>
                <w:ins w:id="849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850" w:author="Sharma, Girdhari" w:date="2025-07-23T12:45:00Z"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C20:1 </w:t>
              </w:r>
              <w:proofErr w:type="spellStart"/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>eicosenoic</w:t>
              </w:r>
              <w:proofErr w:type="spellEnd"/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acid (isomer not specified)</w:t>
              </w:r>
            </w:ins>
          </w:p>
        </w:tc>
        <w:tc>
          <w:tcPr>
            <w:tcW w:w="1789" w:type="dxa"/>
          </w:tcPr>
          <w:p w14:paraId="5A6C8FBF" w14:textId="77777777" w:rsidR="0091046D" w:rsidRDefault="0091046D" w:rsidP="000C5E33">
            <w:pPr>
              <w:spacing w:before="74"/>
              <w:ind w:right="122"/>
              <w:rPr>
                <w:ins w:id="851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55" w:type="dxa"/>
          </w:tcPr>
          <w:p w14:paraId="11D38A0D" w14:textId="77777777" w:rsidR="0091046D" w:rsidRPr="00DF5F7E" w:rsidRDefault="0091046D" w:rsidP="000C5E33">
            <w:pPr>
              <w:spacing w:before="74"/>
              <w:ind w:right="122"/>
              <w:rPr>
                <w:ins w:id="852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68" w:type="dxa"/>
          </w:tcPr>
          <w:p w14:paraId="7B63CB44" w14:textId="77777777" w:rsidR="0091046D" w:rsidRPr="003C0835" w:rsidRDefault="0091046D" w:rsidP="000C5E33">
            <w:pPr>
              <w:spacing w:before="74"/>
              <w:ind w:right="122"/>
              <w:rPr>
                <w:ins w:id="853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219" w:type="dxa"/>
          </w:tcPr>
          <w:p w14:paraId="3E79F8E6" w14:textId="77777777" w:rsidR="0091046D" w:rsidRPr="003C0835" w:rsidRDefault="0091046D" w:rsidP="000C5E33">
            <w:pPr>
              <w:spacing w:before="74"/>
              <w:ind w:right="122"/>
              <w:rPr>
                <w:ins w:id="854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91046D" w:rsidRPr="0056090F" w14:paraId="6552C724" w14:textId="77777777" w:rsidTr="00512507">
        <w:trPr>
          <w:ins w:id="855" w:author="Sharma, Girdhari" w:date="2025-07-23T12:45:00Z"/>
        </w:trPr>
        <w:tc>
          <w:tcPr>
            <w:tcW w:w="2727" w:type="dxa"/>
          </w:tcPr>
          <w:p w14:paraId="2EADA2EE" w14:textId="77777777" w:rsidR="0091046D" w:rsidRPr="00DF5F7E" w:rsidRDefault="0091046D" w:rsidP="000C5E33">
            <w:pPr>
              <w:spacing w:before="74"/>
              <w:ind w:right="122"/>
              <w:rPr>
                <w:ins w:id="856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857" w:author="Sharma, Girdhari" w:date="2025-07-23T12:45:00Z"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C20:1 (n-9) </w:t>
              </w:r>
              <w:proofErr w:type="spellStart"/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>eicosenoic</w:t>
              </w:r>
              <w:proofErr w:type="spellEnd"/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acid</w:t>
              </w:r>
            </w:ins>
          </w:p>
        </w:tc>
        <w:tc>
          <w:tcPr>
            <w:tcW w:w="1789" w:type="dxa"/>
          </w:tcPr>
          <w:p w14:paraId="56504B58" w14:textId="77777777" w:rsidR="0091046D" w:rsidRDefault="0091046D" w:rsidP="000C5E33">
            <w:pPr>
              <w:spacing w:before="74"/>
              <w:ind w:right="122"/>
              <w:rPr>
                <w:ins w:id="858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859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ND – 0.2</w:t>
              </w:r>
            </w:ins>
          </w:p>
        </w:tc>
        <w:tc>
          <w:tcPr>
            <w:tcW w:w="1255" w:type="dxa"/>
          </w:tcPr>
          <w:p w14:paraId="61674DDD" w14:textId="77777777" w:rsidR="0091046D" w:rsidRPr="00DF5F7E" w:rsidRDefault="0091046D" w:rsidP="000C5E33">
            <w:pPr>
              <w:spacing w:before="74"/>
              <w:ind w:right="122"/>
              <w:rPr>
                <w:ins w:id="860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861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ND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</w:t>
              </w:r>
              <w:r>
                <w:rPr>
                  <w:rFonts w:ascii="Arial" w:eastAsia="Arial" w:hAnsi="Arial" w:cs="Arial"/>
                  <w:sz w:val="18"/>
                  <w:szCs w:val="18"/>
                </w:rPr>
                <w:t>–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0</w:t>
              </w:r>
              <w:r>
                <w:rPr>
                  <w:rFonts w:ascii="Arial" w:eastAsia="Arial" w:hAnsi="Arial" w:cs="Arial"/>
                  <w:sz w:val="18"/>
                  <w:szCs w:val="18"/>
                </w:rPr>
                <w:t>.2</w:t>
              </w:r>
            </w:ins>
          </w:p>
        </w:tc>
        <w:tc>
          <w:tcPr>
            <w:tcW w:w="1168" w:type="dxa"/>
          </w:tcPr>
          <w:p w14:paraId="5323062E" w14:textId="77777777" w:rsidR="0091046D" w:rsidRPr="003C0835" w:rsidRDefault="0091046D" w:rsidP="000C5E33">
            <w:pPr>
              <w:spacing w:before="74"/>
              <w:ind w:right="122"/>
              <w:rPr>
                <w:ins w:id="862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219" w:type="dxa"/>
          </w:tcPr>
          <w:p w14:paraId="01B0E5F6" w14:textId="77777777" w:rsidR="0091046D" w:rsidRPr="003C0835" w:rsidRDefault="0091046D" w:rsidP="000C5E33">
            <w:pPr>
              <w:spacing w:before="74"/>
              <w:ind w:right="122"/>
              <w:rPr>
                <w:ins w:id="863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91046D" w:rsidRPr="0056090F" w14:paraId="7BB28738" w14:textId="77777777" w:rsidTr="00512507">
        <w:trPr>
          <w:ins w:id="864" w:author="Sharma, Girdhari" w:date="2025-07-23T12:45:00Z"/>
        </w:trPr>
        <w:tc>
          <w:tcPr>
            <w:tcW w:w="2727" w:type="dxa"/>
          </w:tcPr>
          <w:p w14:paraId="4BFE7C35" w14:textId="77777777" w:rsidR="0091046D" w:rsidRPr="00DF5F7E" w:rsidRDefault="0091046D" w:rsidP="000C5E33">
            <w:pPr>
              <w:spacing w:before="74"/>
              <w:ind w:right="122"/>
              <w:rPr>
                <w:ins w:id="865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866" w:author="Sharma, Girdhari" w:date="2025-07-23T12:45:00Z"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C20:1 (n-11) </w:t>
              </w:r>
              <w:proofErr w:type="spellStart"/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>eicosenoic</w:t>
              </w:r>
              <w:proofErr w:type="spellEnd"/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acid</w:t>
              </w:r>
            </w:ins>
          </w:p>
        </w:tc>
        <w:tc>
          <w:tcPr>
            <w:tcW w:w="1789" w:type="dxa"/>
          </w:tcPr>
          <w:p w14:paraId="7CEFD2BE" w14:textId="77777777" w:rsidR="0091046D" w:rsidRDefault="0091046D" w:rsidP="000C5E33">
            <w:pPr>
              <w:spacing w:before="74"/>
              <w:ind w:right="122"/>
              <w:rPr>
                <w:ins w:id="867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55" w:type="dxa"/>
          </w:tcPr>
          <w:p w14:paraId="1774CCE5" w14:textId="77777777" w:rsidR="0091046D" w:rsidRPr="00DF5F7E" w:rsidRDefault="0091046D" w:rsidP="000C5E33">
            <w:pPr>
              <w:spacing w:before="74"/>
              <w:ind w:right="122"/>
              <w:rPr>
                <w:ins w:id="868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68" w:type="dxa"/>
          </w:tcPr>
          <w:p w14:paraId="76E5290E" w14:textId="77777777" w:rsidR="0091046D" w:rsidRPr="003C0835" w:rsidRDefault="0091046D" w:rsidP="000C5E33">
            <w:pPr>
              <w:spacing w:before="74"/>
              <w:ind w:right="122"/>
              <w:rPr>
                <w:ins w:id="869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219" w:type="dxa"/>
          </w:tcPr>
          <w:p w14:paraId="5065034F" w14:textId="77777777" w:rsidR="0091046D" w:rsidRPr="003C0835" w:rsidRDefault="0091046D" w:rsidP="000C5E33">
            <w:pPr>
              <w:spacing w:before="74"/>
              <w:ind w:right="122"/>
              <w:rPr>
                <w:ins w:id="870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91046D" w:rsidRPr="0056090F" w14:paraId="3AA1ADCF" w14:textId="77777777" w:rsidTr="00512507">
        <w:trPr>
          <w:ins w:id="871" w:author="Sharma, Girdhari" w:date="2025-07-23T12:45:00Z"/>
        </w:trPr>
        <w:tc>
          <w:tcPr>
            <w:tcW w:w="2727" w:type="dxa"/>
          </w:tcPr>
          <w:p w14:paraId="15EAE8FC" w14:textId="77777777" w:rsidR="0091046D" w:rsidRPr="00DF5F7E" w:rsidRDefault="0091046D" w:rsidP="000C5E33">
            <w:pPr>
              <w:spacing w:before="74"/>
              <w:ind w:right="122"/>
              <w:rPr>
                <w:ins w:id="872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873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 xml:space="preserve">C20:2 (n-6) </w:t>
              </w:r>
              <w:proofErr w:type="spellStart"/>
              <w:r>
                <w:rPr>
                  <w:rFonts w:ascii="Arial" w:eastAsia="Arial" w:hAnsi="Arial" w:cs="Arial"/>
                  <w:sz w:val="18"/>
                  <w:szCs w:val="18"/>
                </w:rPr>
                <w:t>eicosadienoic</w:t>
              </w:r>
              <w:proofErr w:type="spellEnd"/>
              <w:r>
                <w:rPr>
                  <w:rFonts w:ascii="Arial" w:eastAsia="Arial" w:hAnsi="Arial" w:cs="Arial"/>
                  <w:sz w:val="18"/>
                  <w:szCs w:val="18"/>
                </w:rPr>
                <w:t xml:space="preserve"> acid</w:t>
              </w:r>
            </w:ins>
          </w:p>
        </w:tc>
        <w:tc>
          <w:tcPr>
            <w:tcW w:w="1789" w:type="dxa"/>
          </w:tcPr>
          <w:p w14:paraId="6FF8CDA2" w14:textId="77777777" w:rsidR="0091046D" w:rsidRDefault="0091046D" w:rsidP="000C5E33">
            <w:pPr>
              <w:spacing w:before="74"/>
              <w:ind w:right="122"/>
              <w:rPr>
                <w:ins w:id="874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55" w:type="dxa"/>
          </w:tcPr>
          <w:p w14:paraId="36F5A1A2" w14:textId="77777777" w:rsidR="0091046D" w:rsidRDefault="0091046D" w:rsidP="000C5E33">
            <w:pPr>
              <w:spacing w:before="74"/>
              <w:ind w:right="122"/>
              <w:rPr>
                <w:ins w:id="875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876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ND – 0.2</w:t>
              </w:r>
            </w:ins>
          </w:p>
        </w:tc>
        <w:tc>
          <w:tcPr>
            <w:tcW w:w="1168" w:type="dxa"/>
          </w:tcPr>
          <w:p w14:paraId="08469F58" w14:textId="77777777" w:rsidR="0091046D" w:rsidRPr="003C0835" w:rsidRDefault="0091046D" w:rsidP="000C5E33">
            <w:pPr>
              <w:spacing w:before="74"/>
              <w:ind w:right="122"/>
              <w:rPr>
                <w:ins w:id="877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219" w:type="dxa"/>
          </w:tcPr>
          <w:p w14:paraId="185B9E21" w14:textId="77777777" w:rsidR="0091046D" w:rsidRPr="003C0835" w:rsidRDefault="0091046D" w:rsidP="000C5E33">
            <w:pPr>
              <w:spacing w:before="74"/>
              <w:ind w:right="122"/>
              <w:rPr>
                <w:ins w:id="878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91046D" w:rsidRPr="0056090F" w14:paraId="7042B301" w14:textId="77777777" w:rsidTr="00512507">
        <w:trPr>
          <w:ins w:id="879" w:author="Sharma, Girdhari" w:date="2025-07-23T12:45:00Z"/>
        </w:trPr>
        <w:tc>
          <w:tcPr>
            <w:tcW w:w="2727" w:type="dxa"/>
          </w:tcPr>
          <w:p w14:paraId="6795C1ED" w14:textId="77777777" w:rsidR="0091046D" w:rsidRPr="00DF5F7E" w:rsidRDefault="0091046D" w:rsidP="000C5E33">
            <w:pPr>
              <w:spacing w:before="74"/>
              <w:ind w:right="122"/>
              <w:rPr>
                <w:ins w:id="880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881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 xml:space="preserve">C20:3 (n-6) </w:t>
              </w:r>
              <w:proofErr w:type="spellStart"/>
              <w:r>
                <w:rPr>
                  <w:rFonts w:ascii="Arial" w:eastAsia="Arial" w:hAnsi="Arial" w:cs="Arial"/>
                  <w:sz w:val="18"/>
                  <w:szCs w:val="18"/>
                </w:rPr>
                <w:t>eicosatrienoic</w:t>
              </w:r>
              <w:proofErr w:type="spellEnd"/>
              <w:r>
                <w:rPr>
                  <w:rFonts w:ascii="Arial" w:eastAsia="Arial" w:hAnsi="Arial" w:cs="Arial"/>
                  <w:sz w:val="18"/>
                  <w:szCs w:val="18"/>
                </w:rPr>
                <w:t xml:space="preserve"> acid</w:t>
              </w:r>
            </w:ins>
          </w:p>
        </w:tc>
        <w:tc>
          <w:tcPr>
            <w:tcW w:w="1789" w:type="dxa"/>
          </w:tcPr>
          <w:p w14:paraId="773D983B" w14:textId="77777777" w:rsidR="0091046D" w:rsidRDefault="0091046D" w:rsidP="000C5E33">
            <w:pPr>
              <w:spacing w:before="74"/>
              <w:ind w:right="122"/>
              <w:rPr>
                <w:ins w:id="882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883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ND – 0.1</w:t>
              </w:r>
            </w:ins>
          </w:p>
        </w:tc>
        <w:tc>
          <w:tcPr>
            <w:tcW w:w="1255" w:type="dxa"/>
          </w:tcPr>
          <w:p w14:paraId="1106084C" w14:textId="77777777" w:rsidR="0091046D" w:rsidRDefault="0091046D" w:rsidP="000C5E33">
            <w:pPr>
              <w:spacing w:before="74"/>
              <w:ind w:right="122"/>
              <w:rPr>
                <w:ins w:id="884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885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ND – 3.0</w:t>
              </w:r>
            </w:ins>
          </w:p>
        </w:tc>
        <w:tc>
          <w:tcPr>
            <w:tcW w:w="1168" w:type="dxa"/>
          </w:tcPr>
          <w:p w14:paraId="2F78FEA3" w14:textId="77777777" w:rsidR="0091046D" w:rsidRPr="003C0835" w:rsidRDefault="0091046D" w:rsidP="000C5E33">
            <w:pPr>
              <w:spacing w:before="74"/>
              <w:ind w:right="122"/>
              <w:rPr>
                <w:ins w:id="886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219" w:type="dxa"/>
          </w:tcPr>
          <w:p w14:paraId="4FCD8170" w14:textId="77777777" w:rsidR="0091046D" w:rsidRPr="003C0835" w:rsidRDefault="0091046D" w:rsidP="000C5E33">
            <w:pPr>
              <w:spacing w:before="74"/>
              <w:ind w:right="122"/>
              <w:rPr>
                <w:ins w:id="887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91046D" w:rsidRPr="0056090F" w14:paraId="6289FB22" w14:textId="77777777" w:rsidTr="00512507">
        <w:trPr>
          <w:ins w:id="888" w:author="Sharma, Girdhari" w:date="2025-07-23T12:45:00Z"/>
        </w:trPr>
        <w:tc>
          <w:tcPr>
            <w:tcW w:w="2727" w:type="dxa"/>
          </w:tcPr>
          <w:p w14:paraId="49DA3056" w14:textId="77777777" w:rsidR="0091046D" w:rsidRPr="00DF5F7E" w:rsidRDefault="0091046D" w:rsidP="000C5E33">
            <w:pPr>
              <w:spacing w:before="74"/>
              <w:ind w:right="122"/>
              <w:rPr>
                <w:ins w:id="889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890" w:author="Sharma, Girdhari" w:date="2025-07-23T12:45:00Z"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>C20:4 (n-6) arachidonic acid</w:t>
              </w:r>
            </w:ins>
          </w:p>
        </w:tc>
        <w:tc>
          <w:tcPr>
            <w:tcW w:w="1789" w:type="dxa"/>
          </w:tcPr>
          <w:p w14:paraId="527D4090" w14:textId="77777777" w:rsidR="0091046D" w:rsidRDefault="0091046D" w:rsidP="000C5E33">
            <w:pPr>
              <w:spacing w:before="74"/>
              <w:ind w:right="122"/>
              <w:rPr>
                <w:ins w:id="891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55" w:type="dxa"/>
          </w:tcPr>
          <w:p w14:paraId="2A22AEAD" w14:textId="77777777" w:rsidR="0091046D" w:rsidRPr="00DF5F7E" w:rsidRDefault="0091046D" w:rsidP="000C5E33">
            <w:pPr>
              <w:spacing w:before="74"/>
              <w:ind w:right="122"/>
              <w:rPr>
                <w:ins w:id="892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893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ND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</w:t>
              </w:r>
              <w:r>
                <w:rPr>
                  <w:rFonts w:ascii="Arial" w:eastAsia="Arial" w:hAnsi="Arial" w:cs="Arial"/>
                  <w:sz w:val="18"/>
                  <w:szCs w:val="18"/>
                </w:rPr>
                <w:t>–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</w:t>
              </w:r>
              <w:r>
                <w:rPr>
                  <w:rFonts w:ascii="Arial" w:eastAsia="Arial" w:hAnsi="Arial" w:cs="Arial"/>
                  <w:sz w:val="18"/>
                  <w:szCs w:val="18"/>
                </w:rPr>
                <w:t>3.5</w:t>
              </w:r>
            </w:ins>
          </w:p>
        </w:tc>
        <w:tc>
          <w:tcPr>
            <w:tcW w:w="1168" w:type="dxa"/>
          </w:tcPr>
          <w:p w14:paraId="0F93FEF0" w14:textId="77777777" w:rsidR="0091046D" w:rsidRPr="003C0835" w:rsidRDefault="0091046D" w:rsidP="000C5E33">
            <w:pPr>
              <w:spacing w:before="74"/>
              <w:ind w:right="122"/>
              <w:rPr>
                <w:ins w:id="894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  <w:ins w:id="895" w:author="Sharma, Girdhari" w:date="2025-07-23T12:45:00Z">
              <w:r>
                <w:rPr>
                  <w:rFonts w:ascii="Arial" w:hAnsi="Arial" w:cs="Arial"/>
                  <w:spacing w:val="-1"/>
                  <w:sz w:val="18"/>
                  <w:szCs w:val="18"/>
                </w:rPr>
                <w:t>ND – 3.5</w:t>
              </w:r>
            </w:ins>
          </w:p>
        </w:tc>
        <w:tc>
          <w:tcPr>
            <w:tcW w:w="1219" w:type="dxa"/>
          </w:tcPr>
          <w:p w14:paraId="3BA7F9BB" w14:textId="77777777" w:rsidR="0091046D" w:rsidRPr="003C0835" w:rsidRDefault="0091046D" w:rsidP="000C5E33">
            <w:pPr>
              <w:spacing w:before="74"/>
              <w:ind w:right="122"/>
              <w:rPr>
                <w:ins w:id="896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  <w:ins w:id="897" w:author="Sharma, Girdhari" w:date="2025-07-23T12:45:00Z">
              <w:r>
                <w:rPr>
                  <w:rFonts w:ascii="Arial" w:hAnsi="Arial" w:cs="Arial"/>
                  <w:spacing w:val="-1"/>
                  <w:sz w:val="18"/>
                  <w:szCs w:val="18"/>
                </w:rPr>
                <w:t>0.9 – 1.2</w:t>
              </w:r>
            </w:ins>
          </w:p>
        </w:tc>
      </w:tr>
      <w:tr w:rsidR="0091046D" w:rsidRPr="0056090F" w14:paraId="6698011E" w14:textId="77777777" w:rsidTr="00512507">
        <w:trPr>
          <w:ins w:id="898" w:author="Sharma, Girdhari" w:date="2025-07-23T12:45:00Z"/>
        </w:trPr>
        <w:tc>
          <w:tcPr>
            <w:tcW w:w="2727" w:type="dxa"/>
          </w:tcPr>
          <w:p w14:paraId="62743A11" w14:textId="77777777" w:rsidR="0091046D" w:rsidRPr="00DF5F7E" w:rsidRDefault="0091046D" w:rsidP="000C5E33">
            <w:pPr>
              <w:spacing w:before="74"/>
              <w:ind w:right="122"/>
              <w:rPr>
                <w:ins w:id="899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900" w:author="Sharma, Girdhari" w:date="2025-07-23T12:45:00Z"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>C20:4 (n-3) eicosatetraenoic acid</w:t>
              </w:r>
            </w:ins>
          </w:p>
        </w:tc>
        <w:tc>
          <w:tcPr>
            <w:tcW w:w="1789" w:type="dxa"/>
          </w:tcPr>
          <w:p w14:paraId="1FE47B8A" w14:textId="77777777" w:rsidR="0091046D" w:rsidRPr="00B54DFF" w:rsidRDefault="0091046D" w:rsidP="000C5E33">
            <w:pPr>
              <w:spacing w:before="74"/>
              <w:ind w:right="122"/>
              <w:rPr>
                <w:ins w:id="901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55" w:type="dxa"/>
          </w:tcPr>
          <w:p w14:paraId="1B641D0D" w14:textId="77777777" w:rsidR="0091046D" w:rsidRPr="00DF5F7E" w:rsidRDefault="0091046D" w:rsidP="000C5E33">
            <w:pPr>
              <w:spacing w:before="74"/>
              <w:ind w:right="122"/>
              <w:rPr>
                <w:ins w:id="902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903" w:author="Sharma, Girdhari" w:date="2025-07-23T12:45:00Z"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>0</w:t>
              </w:r>
              <w:r>
                <w:rPr>
                  <w:rFonts w:ascii="Arial" w:eastAsia="Arial" w:hAnsi="Arial" w:cs="Arial"/>
                  <w:sz w:val="18"/>
                  <w:szCs w:val="18"/>
                </w:rPr>
                <w:t>.4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</w:t>
              </w:r>
              <w:r>
                <w:rPr>
                  <w:rFonts w:ascii="Arial" w:eastAsia="Arial" w:hAnsi="Arial" w:cs="Arial"/>
                  <w:sz w:val="18"/>
                  <w:szCs w:val="18"/>
                </w:rPr>
                <w:t>–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1</w:t>
              </w:r>
              <w:r>
                <w:rPr>
                  <w:rFonts w:ascii="Arial" w:eastAsia="Arial" w:hAnsi="Arial" w:cs="Arial"/>
                  <w:sz w:val="18"/>
                  <w:szCs w:val="18"/>
                </w:rPr>
                <w:t>.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>0</w:t>
              </w:r>
            </w:ins>
          </w:p>
        </w:tc>
        <w:tc>
          <w:tcPr>
            <w:tcW w:w="1168" w:type="dxa"/>
          </w:tcPr>
          <w:p w14:paraId="6ABB2CE0" w14:textId="77777777" w:rsidR="0091046D" w:rsidRPr="003C0835" w:rsidRDefault="0091046D" w:rsidP="000C5E33">
            <w:pPr>
              <w:spacing w:before="74"/>
              <w:ind w:right="122"/>
              <w:rPr>
                <w:ins w:id="904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219" w:type="dxa"/>
          </w:tcPr>
          <w:p w14:paraId="29B56D36" w14:textId="77777777" w:rsidR="0091046D" w:rsidRPr="003C0835" w:rsidRDefault="0091046D" w:rsidP="000C5E33">
            <w:pPr>
              <w:spacing w:before="74"/>
              <w:ind w:right="122"/>
              <w:rPr>
                <w:ins w:id="905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  <w:ins w:id="906" w:author="Sharma, Girdhari" w:date="2025-07-23T12:45:00Z">
              <w:r>
                <w:rPr>
                  <w:rFonts w:ascii="Arial" w:hAnsi="Arial" w:cs="Arial"/>
                  <w:spacing w:val="-1"/>
                  <w:sz w:val="18"/>
                  <w:szCs w:val="18"/>
                </w:rPr>
                <w:t>0.7 – 0.8</w:t>
              </w:r>
            </w:ins>
          </w:p>
        </w:tc>
      </w:tr>
      <w:tr w:rsidR="0091046D" w:rsidRPr="0056090F" w14:paraId="737200E0" w14:textId="77777777" w:rsidTr="00512507">
        <w:trPr>
          <w:ins w:id="907" w:author="Sharma, Girdhari" w:date="2025-07-23T12:45:00Z"/>
        </w:trPr>
        <w:tc>
          <w:tcPr>
            <w:tcW w:w="2727" w:type="dxa"/>
          </w:tcPr>
          <w:p w14:paraId="706FCF6F" w14:textId="77777777" w:rsidR="0091046D" w:rsidRPr="00DF5F7E" w:rsidRDefault="0091046D" w:rsidP="000C5E33">
            <w:pPr>
              <w:spacing w:before="74"/>
              <w:ind w:right="122"/>
              <w:rPr>
                <w:ins w:id="908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909" w:author="Sharma, Girdhari" w:date="2025-07-23T12:45:00Z"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C20:5 (n-3) </w:t>
              </w:r>
              <w:proofErr w:type="spellStart"/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>eicosapentaenoic</w:t>
              </w:r>
              <w:proofErr w:type="spellEnd"/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acid</w:t>
              </w:r>
            </w:ins>
          </w:p>
        </w:tc>
        <w:tc>
          <w:tcPr>
            <w:tcW w:w="1789" w:type="dxa"/>
          </w:tcPr>
          <w:p w14:paraId="0C75D8FA" w14:textId="77777777" w:rsidR="0091046D" w:rsidRPr="00B54DFF" w:rsidRDefault="0091046D" w:rsidP="000C5E33">
            <w:pPr>
              <w:spacing w:before="74"/>
              <w:ind w:right="122"/>
              <w:rPr>
                <w:ins w:id="910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911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ND – 0.3</w:t>
              </w:r>
            </w:ins>
          </w:p>
        </w:tc>
        <w:tc>
          <w:tcPr>
            <w:tcW w:w="1255" w:type="dxa"/>
          </w:tcPr>
          <w:p w14:paraId="2011A7D8" w14:textId="77777777" w:rsidR="0091046D" w:rsidRPr="00DF5F7E" w:rsidRDefault="0091046D" w:rsidP="000C5E33">
            <w:pPr>
              <w:spacing w:before="74"/>
              <w:ind w:right="122"/>
              <w:rPr>
                <w:ins w:id="912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913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ND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</w:t>
              </w:r>
              <w:r>
                <w:rPr>
                  <w:rFonts w:ascii="Arial" w:eastAsia="Arial" w:hAnsi="Arial" w:cs="Arial"/>
                  <w:sz w:val="18"/>
                  <w:szCs w:val="18"/>
                </w:rPr>
                <w:t>–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</w:t>
              </w:r>
              <w:r>
                <w:rPr>
                  <w:rFonts w:ascii="Arial" w:eastAsia="Arial" w:hAnsi="Arial" w:cs="Arial"/>
                  <w:sz w:val="18"/>
                  <w:szCs w:val="18"/>
                </w:rPr>
                <w:t>13.0</w:t>
              </w:r>
            </w:ins>
          </w:p>
        </w:tc>
        <w:tc>
          <w:tcPr>
            <w:tcW w:w="1168" w:type="dxa"/>
          </w:tcPr>
          <w:p w14:paraId="6060C5B6" w14:textId="77777777" w:rsidR="0091046D" w:rsidRPr="003C0835" w:rsidRDefault="0091046D" w:rsidP="000C5E33">
            <w:pPr>
              <w:spacing w:before="74"/>
              <w:ind w:right="122"/>
              <w:rPr>
                <w:ins w:id="914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  <w:ins w:id="915" w:author="Sharma, Girdhari" w:date="2025-07-23T12:45:00Z">
              <w:r>
                <w:rPr>
                  <w:rFonts w:ascii="Arial" w:hAnsi="Arial" w:cs="Arial"/>
                  <w:spacing w:val="-1"/>
                  <w:sz w:val="18"/>
                  <w:szCs w:val="18"/>
                </w:rPr>
                <w:t>ND – 39.0</w:t>
              </w:r>
            </w:ins>
          </w:p>
        </w:tc>
        <w:tc>
          <w:tcPr>
            <w:tcW w:w="1219" w:type="dxa"/>
          </w:tcPr>
          <w:p w14:paraId="7B8DB274" w14:textId="77777777" w:rsidR="0091046D" w:rsidRPr="003C0835" w:rsidRDefault="0091046D" w:rsidP="000C5E33">
            <w:pPr>
              <w:spacing w:before="74"/>
              <w:ind w:right="122"/>
              <w:rPr>
                <w:ins w:id="916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  <w:ins w:id="917" w:author="Sharma, Girdhari" w:date="2025-07-23T12:45:00Z">
              <w:r>
                <w:rPr>
                  <w:rFonts w:ascii="Arial" w:hAnsi="Arial" w:cs="Arial"/>
                  <w:spacing w:val="-1"/>
                  <w:sz w:val="18"/>
                  <w:szCs w:val="18"/>
                </w:rPr>
                <w:t>ND – 0.5</w:t>
              </w:r>
            </w:ins>
          </w:p>
        </w:tc>
      </w:tr>
      <w:tr w:rsidR="0091046D" w:rsidRPr="002F7155" w14:paraId="4BC164D0" w14:textId="77777777" w:rsidTr="00512507">
        <w:trPr>
          <w:ins w:id="918" w:author="Sharma, Girdhari" w:date="2025-07-23T12:45:00Z"/>
        </w:trPr>
        <w:tc>
          <w:tcPr>
            <w:tcW w:w="2727" w:type="dxa"/>
          </w:tcPr>
          <w:p w14:paraId="77988E5A" w14:textId="77777777" w:rsidR="0091046D" w:rsidRPr="00DF5F7E" w:rsidRDefault="0091046D" w:rsidP="000C5E33">
            <w:pPr>
              <w:spacing w:before="74"/>
              <w:ind w:right="122"/>
              <w:rPr>
                <w:ins w:id="919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920" w:author="Sharma, Girdhari" w:date="2025-07-23T12:45:00Z"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lastRenderedPageBreak/>
                <w:t xml:space="preserve">C21:5 (n-3) </w:t>
              </w:r>
              <w:proofErr w:type="spellStart"/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>heneicosapentaenoic</w:t>
              </w:r>
              <w:proofErr w:type="spellEnd"/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acid</w:t>
              </w:r>
            </w:ins>
          </w:p>
        </w:tc>
        <w:tc>
          <w:tcPr>
            <w:tcW w:w="1789" w:type="dxa"/>
          </w:tcPr>
          <w:p w14:paraId="329A1200" w14:textId="77777777" w:rsidR="0091046D" w:rsidRDefault="0091046D" w:rsidP="000C5E33">
            <w:pPr>
              <w:spacing w:before="74"/>
              <w:ind w:right="122"/>
              <w:rPr>
                <w:ins w:id="921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55" w:type="dxa"/>
          </w:tcPr>
          <w:p w14:paraId="5BB154DA" w14:textId="77777777" w:rsidR="0091046D" w:rsidRPr="00DF5F7E" w:rsidRDefault="0091046D" w:rsidP="000C5E33">
            <w:pPr>
              <w:spacing w:before="74"/>
              <w:ind w:right="122"/>
              <w:rPr>
                <w:ins w:id="922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68" w:type="dxa"/>
          </w:tcPr>
          <w:p w14:paraId="3D111AA5" w14:textId="77777777" w:rsidR="0091046D" w:rsidRPr="003C0835" w:rsidRDefault="0091046D" w:rsidP="000C5E33">
            <w:pPr>
              <w:spacing w:before="74"/>
              <w:ind w:right="122"/>
              <w:rPr>
                <w:ins w:id="923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219" w:type="dxa"/>
          </w:tcPr>
          <w:p w14:paraId="5437F18D" w14:textId="77777777" w:rsidR="0091046D" w:rsidRPr="003C0835" w:rsidRDefault="0091046D" w:rsidP="000C5E33">
            <w:pPr>
              <w:spacing w:before="74"/>
              <w:ind w:right="122"/>
              <w:rPr>
                <w:ins w:id="924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91046D" w:rsidRPr="002F7155" w14:paraId="035C5BDB" w14:textId="77777777" w:rsidTr="00512507">
        <w:trPr>
          <w:ins w:id="925" w:author="Sharma, Girdhari" w:date="2025-07-23T12:45:00Z"/>
        </w:trPr>
        <w:tc>
          <w:tcPr>
            <w:tcW w:w="2727" w:type="dxa"/>
          </w:tcPr>
          <w:p w14:paraId="55456AA2" w14:textId="77777777" w:rsidR="0091046D" w:rsidRPr="00DF5F7E" w:rsidRDefault="0091046D" w:rsidP="000C5E33">
            <w:pPr>
              <w:spacing w:before="74"/>
              <w:ind w:right="122"/>
              <w:rPr>
                <w:ins w:id="926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927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C22:0 behenic acid</w:t>
              </w:r>
            </w:ins>
          </w:p>
        </w:tc>
        <w:tc>
          <w:tcPr>
            <w:tcW w:w="1789" w:type="dxa"/>
          </w:tcPr>
          <w:p w14:paraId="6318B858" w14:textId="77777777" w:rsidR="0091046D" w:rsidRDefault="0091046D" w:rsidP="000C5E33">
            <w:pPr>
              <w:spacing w:before="74"/>
              <w:ind w:right="122"/>
              <w:rPr>
                <w:ins w:id="928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55" w:type="dxa"/>
          </w:tcPr>
          <w:p w14:paraId="4664EC99" w14:textId="77777777" w:rsidR="0091046D" w:rsidRDefault="0091046D" w:rsidP="000C5E33">
            <w:pPr>
              <w:spacing w:before="74"/>
              <w:ind w:right="122"/>
              <w:rPr>
                <w:ins w:id="929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930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ND – 0.5</w:t>
              </w:r>
            </w:ins>
          </w:p>
        </w:tc>
        <w:tc>
          <w:tcPr>
            <w:tcW w:w="1168" w:type="dxa"/>
          </w:tcPr>
          <w:p w14:paraId="28D58140" w14:textId="77777777" w:rsidR="0091046D" w:rsidRPr="003C0835" w:rsidRDefault="0091046D" w:rsidP="000C5E33">
            <w:pPr>
              <w:spacing w:before="74"/>
              <w:ind w:right="122"/>
              <w:rPr>
                <w:ins w:id="931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219" w:type="dxa"/>
          </w:tcPr>
          <w:p w14:paraId="21CC3BA9" w14:textId="77777777" w:rsidR="0091046D" w:rsidRPr="003C0835" w:rsidRDefault="0091046D" w:rsidP="000C5E33">
            <w:pPr>
              <w:spacing w:before="74"/>
              <w:ind w:right="122"/>
              <w:rPr>
                <w:ins w:id="932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91046D" w:rsidRPr="002F7155" w14:paraId="487C9A8A" w14:textId="77777777" w:rsidTr="00512507">
        <w:trPr>
          <w:ins w:id="933" w:author="Sharma, Girdhari" w:date="2025-07-23T12:45:00Z"/>
        </w:trPr>
        <w:tc>
          <w:tcPr>
            <w:tcW w:w="2727" w:type="dxa"/>
          </w:tcPr>
          <w:p w14:paraId="093C990F" w14:textId="77777777" w:rsidR="0091046D" w:rsidRPr="00DF5F7E" w:rsidRDefault="0091046D" w:rsidP="000C5E33">
            <w:pPr>
              <w:spacing w:before="74"/>
              <w:ind w:right="122"/>
              <w:rPr>
                <w:ins w:id="934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935" w:author="Sharma, Girdhari" w:date="2025-07-23T12:45:00Z"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>C22:1 (n-9) erucic acid</w:t>
              </w:r>
            </w:ins>
          </w:p>
        </w:tc>
        <w:tc>
          <w:tcPr>
            <w:tcW w:w="1789" w:type="dxa"/>
          </w:tcPr>
          <w:p w14:paraId="74C88646" w14:textId="77777777" w:rsidR="0091046D" w:rsidRDefault="0091046D" w:rsidP="000C5E33">
            <w:pPr>
              <w:spacing w:before="74"/>
              <w:ind w:right="122"/>
              <w:rPr>
                <w:ins w:id="936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55" w:type="dxa"/>
          </w:tcPr>
          <w:p w14:paraId="4BD4239D" w14:textId="77777777" w:rsidR="0091046D" w:rsidRPr="00DF5F7E" w:rsidRDefault="0091046D" w:rsidP="000C5E33">
            <w:pPr>
              <w:spacing w:before="74"/>
              <w:ind w:right="122"/>
              <w:rPr>
                <w:ins w:id="937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68" w:type="dxa"/>
          </w:tcPr>
          <w:p w14:paraId="2467255D" w14:textId="77777777" w:rsidR="0091046D" w:rsidRPr="003C0835" w:rsidRDefault="0091046D" w:rsidP="000C5E33">
            <w:pPr>
              <w:spacing w:before="74"/>
              <w:ind w:right="122"/>
              <w:rPr>
                <w:ins w:id="938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219" w:type="dxa"/>
          </w:tcPr>
          <w:p w14:paraId="241126C5" w14:textId="77777777" w:rsidR="0091046D" w:rsidRPr="003C0835" w:rsidRDefault="0091046D" w:rsidP="000C5E33">
            <w:pPr>
              <w:spacing w:before="74"/>
              <w:ind w:right="122"/>
              <w:rPr>
                <w:ins w:id="939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91046D" w:rsidRPr="002F7155" w14:paraId="5E9F00DA" w14:textId="77777777" w:rsidTr="00512507">
        <w:trPr>
          <w:ins w:id="940" w:author="Sharma, Girdhari" w:date="2025-07-23T12:45:00Z"/>
        </w:trPr>
        <w:tc>
          <w:tcPr>
            <w:tcW w:w="2727" w:type="dxa"/>
          </w:tcPr>
          <w:p w14:paraId="6F4178EC" w14:textId="77777777" w:rsidR="0091046D" w:rsidRPr="00DF5F7E" w:rsidRDefault="0091046D" w:rsidP="000C5E33">
            <w:pPr>
              <w:spacing w:before="74"/>
              <w:ind w:right="122"/>
              <w:rPr>
                <w:ins w:id="941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942" w:author="Sharma, Girdhari" w:date="2025-07-23T12:45:00Z"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C22:1 (n-11) </w:t>
              </w:r>
              <w:proofErr w:type="spellStart"/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>cetoleic</w:t>
              </w:r>
              <w:proofErr w:type="spellEnd"/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acid</w:t>
              </w:r>
            </w:ins>
          </w:p>
        </w:tc>
        <w:tc>
          <w:tcPr>
            <w:tcW w:w="1789" w:type="dxa"/>
          </w:tcPr>
          <w:p w14:paraId="3DC8D8F1" w14:textId="77777777" w:rsidR="0091046D" w:rsidRDefault="0091046D" w:rsidP="000C5E33">
            <w:pPr>
              <w:spacing w:before="74"/>
              <w:ind w:right="122"/>
              <w:rPr>
                <w:ins w:id="943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55" w:type="dxa"/>
          </w:tcPr>
          <w:p w14:paraId="5D375BE8" w14:textId="77777777" w:rsidR="0091046D" w:rsidRPr="00DF5F7E" w:rsidRDefault="0091046D" w:rsidP="000C5E33">
            <w:pPr>
              <w:spacing w:before="74"/>
              <w:ind w:right="122"/>
              <w:rPr>
                <w:ins w:id="944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945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ND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</w:t>
              </w:r>
              <w:r>
                <w:rPr>
                  <w:rFonts w:ascii="Arial" w:eastAsia="Arial" w:hAnsi="Arial" w:cs="Arial"/>
                  <w:sz w:val="18"/>
                  <w:szCs w:val="18"/>
                </w:rPr>
                <w:t>–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1</w:t>
              </w:r>
              <w:r>
                <w:rPr>
                  <w:rFonts w:ascii="Arial" w:eastAsia="Arial" w:hAnsi="Arial" w:cs="Arial"/>
                  <w:sz w:val="18"/>
                  <w:szCs w:val="18"/>
                </w:rPr>
                <w:t>.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>5</w:t>
              </w:r>
            </w:ins>
          </w:p>
        </w:tc>
        <w:tc>
          <w:tcPr>
            <w:tcW w:w="1168" w:type="dxa"/>
          </w:tcPr>
          <w:p w14:paraId="2FCDC2A0" w14:textId="77777777" w:rsidR="0091046D" w:rsidRPr="003C0835" w:rsidRDefault="0091046D" w:rsidP="000C5E33">
            <w:pPr>
              <w:spacing w:before="74"/>
              <w:ind w:right="122"/>
              <w:rPr>
                <w:ins w:id="946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219" w:type="dxa"/>
          </w:tcPr>
          <w:p w14:paraId="03B04AD2" w14:textId="77777777" w:rsidR="0091046D" w:rsidRPr="003C0835" w:rsidRDefault="0091046D" w:rsidP="000C5E33">
            <w:pPr>
              <w:spacing w:before="74"/>
              <w:ind w:right="122"/>
              <w:rPr>
                <w:ins w:id="947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91046D" w:rsidRPr="002F7155" w14:paraId="5E18D971" w14:textId="77777777" w:rsidTr="00512507">
        <w:trPr>
          <w:ins w:id="948" w:author="Sharma, Girdhari" w:date="2025-07-23T12:45:00Z"/>
        </w:trPr>
        <w:tc>
          <w:tcPr>
            <w:tcW w:w="2727" w:type="dxa"/>
          </w:tcPr>
          <w:p w14:paraId="14F08CAE" w14:textId="77777777" w:rsidR="0091046D" w:rsidRPr="00DF5F7E" w:rsidRDefault="0091046D" w:rsidP="000C5E33">
            <w:pPr>
              <w:spacing w:before="74"/>
              <w:ind w:right="122"/>
              <w:rPr>
                <w:ins w:id="949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950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 xml:space="preserve">C22:2 (n-6) </w:t>
              </w:r>
              <w:proofErr w:type="spellStart"/>
              <w:r>
                <w:rPr>
                  <w:rFonts w:ascii="Arial" w:eastAsia="Arial" w:hAnsi="Arial" w:cs="Arial"/>
                  <w:sz w:val="18"/>
                  <w:szCs w:val="18"/>
                </w:rPr>
                <w:t>docosadienoic</w:t>
              </w:r>
              <w:proofErr w:type="spellEnd"/>
              <w:r>
                <w:rPr>
                  <w:rFonts w:ascii="Arial" w:eastAsia="Arial" w:hAnsi="Arial" w:cs="Arial"/>
                  <w:sz w:val="18"/>
                  <w:szCs w:val="18"/>
                </w:rPr>
                <w:t xml:space="preserve"> acid</w:t>
              </w:r>
            </w:ins>
          </w:p>
        </w:tc>
        <w:tc>
          <w:tcPr>
            <w:tcW w:w="1789" w:type="dxa"/>
          </w:tcPr>
          <w:p w14:paraId="6B51AEBF" w14:textId="77777777" w:rsidR="0091046D" w:rsidRDefault="0091046D" w:rsidP="000C5E33">
            <w:pPr>
              <w:spacing w:before="74"/>
              <w:ind w:right="122"/>
              <w:rPr>
                <w:ins w:id="951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55" w:type="dxa"/>
          </w:tcPr>
          <w:p w14:paraId="37A9D6CA" w14:textId="77777777" w:rsidR="0091046D" w:rsidRDefault="0091046D" w:rsidP="000C5E33">
            <w:pPr>
              <w:spacing w:before="74"/>
              <w:ind w:right="122"/>
              <w:rPr>
                <w:ins w:id="952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953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ND – 0.6</w:t>
              </w:r>
            </w:ins>
          </w:p>
        </w:tc>
        <w:tc>
          <w:tcPr>
            <w:tcW w:w="1168" w:type="dxa"/>
          </w:tcPr>
          <w:p w14:paraId="09A1D189" w14:textId="77777777" w:rsidR="0091046D" w:rsidRPr="003C0835" w:rsidRDefault="0091046D" w:rsidP="000C5E33">
            <w:pPr>
              <w:spacing w:before="74"/>
              <w:ind w:right="122"/>
              <w:rPr>
                <w:ins w:id="954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219" w:type="dxa"/>
          </w:tcPr>
          <w:p w14:paraId="1FF0398E" w14:textId="77777777" w:rsidR="0091046D" w:rsidRPr="003C0835" w:rsidRDefault="0091046D" w:rsidP="000C5E33">
            <w:pPr>
              <w:spacing w:before="74"/>
              <w:ind w:right="122"/>
              <w:rPr>
                <w:ins w:id="955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91046D" w:rsidRPr="002F7155" w14:paraId="4494FD8A" w14:textId="77777777" w:rsidTr="00512507">
        <w:trPr>
          <w:ins w:id="956" w:author="Sharma, Girdhari" w:date="2025-07-23T12:45:00Z"/>
        </w:trPr>
        <w:tc>
          <w:tcPr>
            <w:tcW w:w="2727" w:type="dxa"/>
          </w:tcPr>
          <w:p w14:paraId="7A5ABA96" w14:textId="77777777" w:rsidR="0091046D" w:rsidRPr="00DF5F7E" w:rsidRDefault="0091046D" w:rsidP="000C5E33">
            <w:pPr>
              <w:spacing w:before="74"/>
              <w:ind w:right="122"/>
              <w:rPr>
                <w:ins w:id="957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958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 xml:space="preserve">C22:4 (n-6) </w:t>
              </w:r>
              <w:proofErr w:type="spellStart"/>
              <w:r>
                <w:rPr>
                  <w:rFonts w:ascii="Arial" w:eastAsia="Arial" w:hAnsi="Arial" w:cs="Arial"/>
                  <w:sz w:val="18"/>
                  <w:szCs w:val="18"/>
                </w:rPr>
                <w:t>docosatetraenoic</w:t>
              </w:r>
              <w:proofErr w:type="spellEnd"/>
              <w:r>
                <w:rPr>
                  <w:rFonts w:ascii="Arial" w:eastAsia="Arial" w:hAnsi="Arial" w:cs="Arial"/>
                  <w:sz w:val="18"/>
                  <w:szCs w:val="18"/>
                </w:rPr>
                <w:t xml:space="preserve"> acid</w:t>
              </w:r>
            </w:ins>
          </w:p>
        </w:tc>
        <w:tc>
          <w:tcPr>
            <w:tcW w:w="1789" w:type="dxa"/>
          </w:tcPr>
          <w:p w14:paraId="05B4F3F9" w14:textId="77777777" w:rsidR="0091046D" w:rsidRDefault="0091046D" w:rsidP="000C5E33">
            <w:pPr>
              <w:spacing w:before="74"/>
              <w:ind w:right="122"/>
              <w:rPr>
                <w:ins w:id="959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55" w:type="dxa"/>
          </w:tcPr>
          <w:p w14:paraId="0A004518" w14:textId="77777777" w:rsidR="0091046D" w:rsidRDefault="0091046D" w:rsidP="000C5E33">
            <w:pPr>
              <w:spacing w:before="74"/>
              <w:ind w:right="122"/>
              <w:rPr>
                <w:ins w:id="960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961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ND – 0.2</w:t>
              </w:r>
            </w:ins>
          </w:p>
        </w:tc>
        <w:tc>
          <w:tcPr>
            <w:tcW w:w="1168" w:type="dxa"/>
          </w:tcPr>
          <w:p w14:paraId="47674E95" w14:textId="77777777" w:rsidR="0091046D" w:rsidRPr="003C0835" w:rsidRDefault="0091046D" w:rsidP="000C5E33">
            <w:pPr>
              <w:spacing w:before="74"/>
              <w:ind w:right="122"/>
              <w:rPr>
                <w:ins w:id="962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219" w:type="dxa"/>
          </w:tcPr>
          <w:p w14:paraId="613E920E" w14:textId="77777777" w:rsidR="0091046D" w:rsidRPr="003C0835" w:rsidRDefault="0091046D" w:rsidP="000C5E33">
            <w:pPr>
              <w:spacing w:before="74"/>
              <w:ind w:right="122"/>
              <w:rPr>
                <w:ins w:id="963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91046D" w:rsidRPr="002F7155" w14:paraId="33CA494D" w14:textId="77777777" w:rsidTr="00512507">
        <w:trPr>
          <w:ins w:id="964" w:author="Sharma, Girdhari" w:date="2025-07-23T12:45:00Z"/>
        </w:trPr>
        <w:tc>
          <w:tcPr>
            <w:tcW w:w="2727" w:type="dxa"/>
          </w:tcPr>
          <w:p w14:paraId="22CF6403" w14:textId="77777777" w:rsidR="0091046D" w:rsidRPr="00DF5F7E" w:rsidRDefault="0091046D" w:rsidP="000C5E33">
            <w:pPr>
              <w:spacing w:before="74"/>
              <w:ind w:right="122"/>
              <w:rPr>
                <w:ins w:id="965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966" w:author="Sharma, Girdhari" w:date="2025-07-23T12:45:00Z"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C22:5 (n-3) </w:t>
              </w:r>
              <w:proofErr w:type="spellStart"/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>docosapentaenoic</w:t>
              </w:r>
              <w:proofErr w:type="spellEnd"/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acid</w:t>
              </w:r>
            </w:ins>
          </w:p>
        </w:tc>
        <w:tc>
          <w:tcPr>
            <w:tcW w:w="1789" w:type="dxa"/>
          </w:tcPr>
          <w:p w14:paraId="093C8882" w14:textId="77777777" w:rsidR="0091046D" w:rsidRDefault="0091046D" w:rsidP="000C5E33">
            <w:pPr>
              <w:spacing w:before="74"/>
              <w:ind w:right="122"/>
              <w:rPr>
                <w:ins w:id="967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968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ND – 1.0</w:t>
              </w:r>
            </w:ins>
          </w:p>
        </w:tc>
        <w:tc>
          <w:tcPr>
            <w:tcW w:w="1255" w:type="dxa"/>
          </w:tcPr>
          <w:p w14:paraId="724D864A" w14:textId="77777777" w:rsidR="0091046D" w:rsidRPr="00DF5F7E" w:rsidRDefault="0091046D" w:rsidP="000C5E33">
            <w:pPr>
              <w:spacing w:before="74"/>
              <w:ind w:right="122"/>
              <w:rPr>
                <w:ins w:id="969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970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ND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</w:t>
              </w:r>
              <w:r>
                <w:rPr>
                  <w:rFonts w:ascii="Arial" w:eastAsia="Arial" w:hAnsi="Arial" w:cs="Arial"/>
                  <w:sz w:val="18"/>
                  <w:szCs w:val="18"/>
                </w:rPr>
                <w:t>–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</w:t>
              </w:r>
              <w:r>
                <w:rPr>
                  <w:rFonts w:ascii="Arial" w:eastAsia="Arial" w:hAnsi="Arial" w:cs="Arial"/>
                  <w:sz w:val="18"/>
                  <w:szCs w:val="18"/>
                </w:rPr>
                <w:t>2.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>5</w:t>
              </w:r>
            </w:ins>
          </w:p>
        </w:tc>
        <w:tc>
          <w:tcPr>
            <w:tcW w:w="1168" w:type="dxa"/>
          </w:tcPr>
          <w:p w14:paraId="2325C563" w14:textId="77777777" w:rsidR="0091046D" w:rsidRPr="003C0835" w:rsidRDefault="0091046D" w:rsidP="000C5E33">
            <w:pPr>
              <w:spacing w:before="74"/>
              <w:ind w:right="122"/>
              <w:rPr>
                <w:ins w:id="971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  <w:ins w:id="972" w:author="Sharma, Girdhari" w:date="2025-07-23T12:45:00Z">
              <w:r>
                <w:rPr>
                  <w:rFonts w:ascii="Arial" w:hAnsi="Arial" w:cs="Arial"/>
                  <w:spacing w:val="-1"/>
                  <w:sz w:val="18"/>
                  <w:szCs w:val="18"/>
                </w:rPr>
                <w:t>ND – 18.0</w:t>
              </w:r>
            </w:ins>
          </w:p>
        </w:tc>
        <w:tc>
          <w:tcPr>
            <w:tcW w:w="1219" w:type="dxa"/>
          </w:tcPr>
          <w:p w14:paraId="7B122E38" w14:textId="77777777" w:rsidR="0091046D" w:rsidRPr="003C0835" w:rsidRDefault="0091046D" w:rsidP="000C5E33">
            <w:pPr>
              <w:spacing w:before="74"/>
              <w:ind w:right="122"/>
              <w:rPr>
                <w:ins w:id="973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  <w:ins w:id="974" w:author="Sharma, Girdhari" w:date="2025-07-23T12:45:00Z">
              <w:r>
                <w:rPr>
                  <w:rFonts w:ascii="Arial" w:hAnsi="Arial" w:cs="Arial"/>
                  <w:spacing w:val="-1"/>
                  <w:sz w:val="18"/>
                  <w:szCs w:val="18"/>
                </w:rPr>
                <w:t>0.2 – 1.5</w:t>
              </w:r>
            </w:ins>
          </w:p>
        </w:tc>
      </w:tr>
      <w:tr w:rsidR="0091046D" w:rsidRPr="002F7155" w14:paraId="6B0B11A7" w14:textId="77777777" w:rsidTr="00512507">
        <w:trPr>
          <w:ins w:id="975" w:author="Sharma, Girdhari" w:date="2025-07-23T12:45:00Z"/>
        </w:trPr>
        <w:tc>
          <w:tcPr>
            <w:tcW w:w="2727" w:type="dxa"/>
          </w:tcPr>
          <w:p w14:paraId="726ACB10" w14:textId="77777777" w:rsidR="0091046D" w:rsidRPr="00DF5F7E" w:rsidRDefault="0091046D" w:rsidP="000C5E33">
            <w:pPr>
              <w:spacing w:before="74"/>
              <w:ind w:right="122"/>
              <w:rPr>
                <w:ins w:id="976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977" w:author="Sharma, Girdhari" w:date="2025-07-23T12:45:00Z"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C22:5 (n-6) </w:t>
              </w:r>
              <w:proofErr w:type="spellStart"/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>docosapentaenoic</w:t>
              </w:r>
              <w:proofErr w:type="spellEnd"/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acid</w:t>
              </w:r>
            </w:ins>
          </w:p>
        </w:tc>
        <w:tc>
          <w:tcPr>
            <w:tcW w:w="1789" w:type="dxa"/>
          </w:tcPr>
          <w:p w14:paraId="05FD1895" w14:textId="77777777" w:rsidR="0091046D" w:rsidRPr="00B54DFF" w:rsidRDefault="0091046D" w:rsidP="000C5E33">
            <w:pPr>
              <w:spacing w:before="74"/>
              <w:ind w:right="122"/>
              <w:rPr>
                <w:ins w:id="978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979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ND – 1.0</w:t>
              </w:r>
            </w:ins>
          </w:p>
        </w:tc>
        <w:tc>
          <w:tcPr>
            <w:tcW w:w="1255" w:type="dxa"/>
          </w:tcPr>
          <w:p w14:paraId="59A4B1AB" w14:textId="77777777" w:rsidR="0091046D" w:rsidRPr="00DF5F7E" w:rsidRDefault="0091046D" w:rsidP="000C5E33">
            <w:pPr>
              <w:spacing w:before="74"/>
              <w:ind w:right="122"/>
              <w:rPr>
                <w:ins w:id="980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981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ND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</w:t>
              </w:r>
              <w:r>
                <w:rPr>
                  <w:rFonts w:ascii="Arial" w:eastAsia="Arial" w:hAnsi="Arial" w:cs="Arial"/>
                  <w:sz w:val="18"/>
                  <w:szCs w:val="18"/>
                </w:rPr>
                <w:t>–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2</w:t>
              </w:r>
              <w:r>
                <w:rPr>
                  <w:rFonts w:ascii="Arial" w:eastAsia="Arial" w:hAnsi="Arial" w:cs="Arial"/>
                  <w:sz w:val="18"/>
                  <w:szCs w:val="18"/>
                </w:rPr>
                <w:t>5.0</w:t>
              </w:r>
            </w:ins>
          </w:p>
        </w:tc>
        <w:tc>
          <w:tcPr>
            <w:tcW w:w="1168" w:type="dxa"/>
          </w:tcPr>
          <w:p w14:paraId="1E40C70A" w14:textId="77777777" w:rsidR="0091046D" w:rsidRPr="003C0835" w:rsidRDefault="0091046D" w:rsidP="000C5E33">
            <w:pPr>
              <w:spacing w:before="74"/>
              <w:ind w:right="122"/>
              <w:rPr>
                <w:ins w:id="982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  <w:ins w:id="983" w:author="Sharma, Girdhari" w:date="2025-07-23T12:45:00Z">
              <w:r>
                <w:rPr>
                  <w:rFonts w:ascii="Arial" w:hAnsi="Arial" w:cs="Arial"/>
                  <w:spacing w:val="-1"/>
                  <w:sz w:val="18"/>
                  <w:szCs w:val="18"/>
                </w:rPr>
                <w:t>0.5 – 3.5</w:t>
              </w:r>
            </w:ins>
          </w:p>
        </w:tc>
        <w:tc>
          <w:tcPr>
            <w:tcW w:w="1219" w:type="dxa"/>
          </w:tcPr>
          <w:p w14:paraId="36207CE9" w14:textId="77777777" w:rsidR="0091046D" w:rsidRPr="003C0835" w:rsidRDefault="0091046D" w:rsidP="000C5E33">
            <w:pPr>
              <w:spacing w:before="74"/>
              <w:ind w:right="122"/>
              <w:rPr>
                <w:ins w:id="984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  <w:ins w:id="985" w:author="Sharma, Girdhari" w:date="2025-07-23T12:45:00Z">
              <w:r>
                <w:rPr>
                  <w:rFonts w:ascii="Arial" w:hAnsi="Arial" w:cs="Arial"/>
                  <w:spacing w:val="-1"/>
                  <w:sz w:val="18"/>
                  <w:szCs w:val="18"/>
                </w:rPr>
                <w:t>8.0 – 14.0</w:t>
              </w:r>
            </w:ins>
          </w:p>
        </w:tc>
      </w:tr>
      <w:tr w:rsidR="0091046D" w:rsidRPr="002F7155" w14:paraId="01F5AF15" w14:textId="77777777" w:rsidTr="00512507">
        <w:trPr>
          <w:ins w:id="986" w:author="Sharma, Girdhari" w:date="2025-07-23T12:45:00Z"/>
        </w:trPr>
        <w:tc>
          <w:tcPr>
            <w:tcW w:w="2727" w:type="dxa"/>
          </w:tcPr>
          <w:p w14:paraId="22B1166D" w14:textId="77777777" w:rsidR="0091046D" w:rsidRPr="00DF5F7E" w:rsidRDefault="0091046D" w:rsidP="000C5E33">
            <w:pPr>
              <w:spacing w:before="74"/>
              <w:ind w:right="122"/>
              <w:rPr>
                <w:ins w:id="987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988" w:author="Sharma, Girdhari" w:date="2025-07-23T12:45:00Z"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>C22:6 (n-3) docosahexaenoic acid</w:t>
              </w:r>
            </w:ins>
          </w:p>
        </w:tc>
        <w:tc>
          <w:tcPr>
            <w:tcW w:w="1789" w:type="dxa"/>
          </w:tcPr>
          <w:p w14:paraId="7EB616A8" w14:textId="77777777" w:rsidR="0091046D" w:rsidRPr="00B54DFF" w:rsidRDefault="0091046D" w:rsidP="000C5E33">
            <w:pPr>
              <w:spacing w:before="74"/>
              <w:ind w:right="122"/>
              <w:rPr>
                <w:ins w:id="989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990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30.0 – 55.0</w:t>
              </w:r>
            </w:ins>
          </w:p>
        </w:tc>
        <w:tc>
          <w:tcPr>
            <w:tcW w:w="1255" w:type="dxa"/>
          </w:tcPr>
          <w:p w14:paraId="2A901AAD" w14:textId="77777777" w:rsidR="0091046D" w:rsidRPr="00DF5F7E" w:rsidRDefault="0091046D" w:rsidP="000C5E33">
            <w:pPr>
              <w:spacing w:before="74"/>
              <w:ind w:right="122"/>
              <w:rPr>
                <w:ins w:id="991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992" w:author="Sharma, Girdhari" w:date="2025-07-23T12:45:00Z"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>35</w:t>
              </w:r>
              <w:r>
                <w:rPr>
                  <w:rFonts w:ascii="Arial" w:eastAsia="Arial" w:hAnsi="Arial" w:cs="Arial"/>
                  <w:sz w:val="18"/>
                  <w:szCs w:val="18"/>
                </w:rPr>
                <w:t>.0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</w:t>
              </w:r>
              <w:r>
                <w:rPr>
                  <w:rFonts w:ascii="Arial" w:eastAsia="Arial" w:hAnsi="Arial" w:cs="Arial"/>
                  <w:sz w:val="18"/>
                  <w:szCs w:val="18"/>
                </w:rPr>
                <w:t>–</w:t>
              </w:r>
              <w:r w:rsidRPr="00DF5F7E">
                <w:rPr>
                  <w:rFonts w:ascii="Arial" w:eastAsia="Arial" w:hAnsi="Arial" w:cs="Arial"/>
                  <w:sz w:val="18"/>
                  <w:szCs w:val="18"/>
                </w:rPr>
                <w:t xml:space="preserve"> 70</w:t>
              </w:r>
              <w:r>
                <w:rPr>
                  <w:rFonts w:ascii="Arial" w:eastAsia="Arial" w:hAnsi="Arial" w:cs="Arial"/>
                  <w:sz w:val="18"/>
                  <w:szCs w:val="18"/>
                </w:rPr>
                <w:t>.0</w:t>
              </w:r>
            </w:ins>
          </w:p>
        </w:tc>
        <w:tc>
          <w:tcPr>
            <w:tcW w:w="1168" w:type="dxa"/>
          </w:tcPr>
          <w:p w14:paraId="755C2B32" w14:textId="77777777" w:rsidR="0091046D" w:rsidRPr="003C0835" w:rsidRDefault="0091046D" w:rsidP="000C5E33">
            <w:pPr>
              <w:spacing w:before="74"/>
              <w:ind w:right="122"/>
              <w:rPr>
                <w:ins w:id="993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  <w:ins w:id="994" w:author="Sharma, Girdhari" w:date="2025-07-23T12:45:00Z">
              <w:r>
                <w:rPr>
                  <w:rFonts w:ascii="Arial" w:hAnsi="Arial" w:cs="Arial"/>
                  <w:spacing w:val="-1"/>
                  <w:sz w:val="18"/>
                  <w:szCs w:val="18"/>
                </w:rPr>
                <w:t>20.0 – 43.0</w:t>
              </w:r>
            </w:ins>
          </w:p>
        </w:tc>
        <w:tc>
          <w:tcPr>
            <w:tcW w:w="1219" w:type="dxa"/>
          </w:tcPr>
          <w:p w14:paraId="6BF220E3" w14:textId="77777777" w:rsidR="0091046D" w:rsidRPr="003C0835" w:rsidRDefault="0091046D" w:rsidP="000C5E33">
            <w:pPr>
              <w:spacing w:before="74"/>
              <w:ind w:right="122"/>
              <w:rPr>
                <w:ins w:id="995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  <w:ins w:id="996" w:author="Sharma, Girdhari" w:date="2025-07-23T12:45:00Z">
              <w:r>
                <w:rPr>
                  <w:rFonts w:ascii="Arial" w:hAnsi="Arial" w:cs="Arial"/>
                  <w:spacing w:val="-1"/>
                  <w:sz w:val="18"/>
                  <w:szCs w:val="18"/>
                </w:rPr>
                <w:t>40.0 – 55.0</w:t>
              </w:r>
            </w:ins>
          </w:p>
        </w:tc>
      </w:tr>
      <w:tr w:rsidR="0091046D" w:rsidRPr="002F7155" w14:paraId="065667FB" w14:textId="77777777" w:rsidTr="00512507">
        <w:trPr>
          <w:ins w:id="997" w:author="Sharma, Girdhari" w:date="2025-07-23T12:45:00Z"/>
        </w:trPr>
        <w:tc>
          <w:tcPr>
            <w:tcW w:w="2727" w:type="dxa"/>
          </w:tcPr>
          <w:p w14:paraId="494A7492" w14:textId="77777777" w:rsidR="0091046D" w:rsidRPr="00DF5F7E" w:rsidRDefault="0091046D" w:rsidP="000C5E33">
            <w:pPr>
              <w:spacing w:before="74"/>
              <w:ind w:right="122"/>
              <w:rPr>
                <w:ins w:id="998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999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C24:0 lignoceric acid</w:t>
              </w:r>
            </w:ins>
          </w:p>
        </w:tc>
        <w:tc>
          <w:tcPr>
            <w:tcW w:w="1789" w:type="dxa"/>
          </w:tcPr>
          <w:p w14:paraId="4866EADE" w14:textId="77777777" w:rsidR="0091046D" w:rsidRDefault="0091046D" w:rsidP="000C5E33">
            <w:pPr>
              <w:spacing w:before="74"/>
              <w:ind w:right="122"/>
              <w:rPr>
                <w:ins w:id="1000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55" w:type="dxa"/>
          </w:tcPr>
          <w:p w14:paraId="2F4D31B9" w14:textId="77777777" w:rsidR="0091046D" w:rsidRPr="00DF5F7E" w:rsidRDefault="0091046D" w:rsidP="000C5E33">
            <w:pPr>
              <w:spacing w:before="74"/>
              <w:ind w:right="122"/>
              <w:rPr>
                <w:ins w:id="1001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1002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ND – 0.2</w:t>
              </w:r>
            </w:ins>
          </w:p>
        </w:tc>
        <w:tc>
          <w:tcPr>
            <w:tcW w:w="1168" w:type="dxa"/>
          </w:tcPr>
          <w:p w14:paraId="3F794F56" w14:textId="77777777" w:rsidR="0091046D" w:rsidRDefault="0091046D" w:rsidP="000C5E33">
            <w:pPr>
              <w:spacing w:before="74"/>
              <w:ind w:right="122"/>
              <w:rPr>
                <w:ins w:id="1003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219" w:type="dxa"/>
          </w:tcPr>
          <w:p w14:paraId="2BE57ADF" w14:textId="77777777" w:rsidR="0091046D" w:rsidRDefault="0091046D" w:rsidP="000C5E33">
            <w:pPr>
              <w:spacing w:before="74"/>
              <w:ind w:right="122"/>
              <w:rPr>
                <w:ins w:id="1004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  <w:tr w:rsidR="0091046D" w:rsidRPr="002F7155" w14:paraId="6FA2ED2E" w14:textId="77777777" w:rsidTr="00512507">
        <w:trPr>
          <w:ins w:id="1005" w:author="Sharma, Girdhari" w:date="2025-07-23T12:45:00Z"/>
        </w:trPr>
        <w:tc>
          <w:tcPr>
            <w:tcW w:w="2727" w:type="dxa"/>
          </w:tcPr>
          <w:p w14:paraId="3BDFC6F9" w14:textId="77777777" w:rsidR="0091046D" w:rsidRPr="00DF5F7E" w:rsidRDefault="0091046D" w:rsidP="000C5E33">
            <w:pPr>
              <w:spacing w:before="74"/>
              <w:ind w:right="122"/>
              <w:rPr>
                <w:ins w:id="1006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1007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C24:1 (n-9) nervonic acid</w:t>
              </w:r>
            </w:ins>
          </w:p>
        </w:tc>
        <w:tc>
          <w:tcPr>
            <w:tcW w:w="1789" w:type="dxa"/>
          </w:tcPr>
          <w:p w14:paraId="12E1208B" w14:textId="77777777" w:rsidR="0091046D" w:rsidRDefault="0091046D" w:rsidP="000C5E33">
            <w:pPr>
              <w:spacing w:before="74"/>
              <w:ind w:right="122"/>
              <w:rPr>
                <w:ins w:id="1008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55" w:type="dxa"/>
          </w:tcPr>
          <w:p w14:paraId="61AA1F0E" w14:textId="77777777" w:rsidR="0091046D" w:rsidRPr="00DF5F7E" w:rsidRDefault="0091046D" w:rsidP="000C5E33">
            <w:pPr>
              <w:spacing w:before="74"/>
              <w:ind w:right="122"/>
              <w:rPr>
                <w:ins w:id="1009" w:author="Sharma, Girdhari" w:date="2025-07-23T12:45:00Z"/>
                <w:rFonts w:ascii="Arial" w:eastAsia="Arial" w:hAnsi="Arial" w:cs="Arial"/>
                <w:sz w:val="18"/>
                <w:szCs w:val="18"/>
              </w:rPr>
            </w:pPr>
            <w:ins w:id="1010" w:author="Sharma, Girdhari" w:date="2025-07-23T12:45:00Z">
              <w:r>
                <w:rPr>
                  <w:rFonts w:ascii="Arial" w:eastAsia="Arial" w:hAnsi="Arial" w:cs="Arial"/>
                  <w:sz w:val="18"/>
                  <w:szCs w:val="18"/>
                </w:rPr>
                <w:t>ND – 0.1</w:t>
              </w:r>
            </w:ins>
          </w:p>
        </w:tc>
        <w:tc>
          <w:tcPr>
            <w:tcW w:w="1168" w:type="dxa"/>
          </w:tcPr>
          <w:p w14:paraId="56763C85" w14:textId="77777777" w:rsidR="0091046D" w:rsidRDefault="0091046D" w:rsidP="000C5E33">
            <w:pPr>
              <w:spacing w:before="74"/>
              <w:ind w:right="122"/>
              <w:rPr>
                <w:ins w:id="1011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  <w:tc>
          <w:tcPr>
            <w:tcW w:w="1219" w:type="dxa"/>
          </w:tcPr>
          <w:p w14:paraId="10FC8B64" w14:textId="77777777" w:rsidR="0091046D" w:rsidRDefault="0091046D" w:rsidP="000C5E33">
            <w:pPr>
              <w:spacing w:before="74"/>
              <w:ind w:right="122"/>
              <w:rPr>
                <w:ins w:id="1012" w:author="Sharma, Girdhari" w:date="2025-07-23T12:45:00Z"/>
                <w:rFonts w:ascii="Arial" w:hAnsi="Arial" w:cs="Arial"/>
                <w:spacing w:val="-1"/>
                <w:sz w:val="18"/>
                <w:szCs w:val="18"/>
              </w:rPr>
            </w:pPr>
          </w:p>
        </w:tc>
      </w:tr>
    </w:tbl>
    <w:p w14:paraId="40B0401F" w14:textId="77777777" w:rsidR="00512507" w:rsidRDefault="00512507" w:rsidP="00512507">
      <w:pPr>
        <w:spacing w:before="74"/>
        <w:ind w:right="122" w:firstLine="720"/>
        <w:jc w:val="both"/>
        <w:rPr>
          <w:ins w:id="1013" w:author="Sharma, Girdhari" w:date="2025-07-23T12:45:00Z"/>
          <w:rFonts w:ascii="Arial" w:hAnsi="Arial" w:cs="Arial"/>
          <w:spacing w:val="-1"/>
          <w:sz w:val="18"/>
          <w:szCs w:val="18"/>
        </w:rPr>
      </w:pPr>
      <w:ins w:id="1014" w:author="Sharma, Girdhari" w:date="2025-07-23T12:45:00Z">
        <w:r>
          <w:rPr>
            <w:rFonts w:ascii="Arial" w:hAnsi="Arial" w:cs="Arial"/>
            <w:spacing w:val="-1"/>
            <w:sz w:val="18"/>
            <w:szCs w:val="18"/>
          </w:rPr>
          <w:t>ND = non-detect, defined as ≤ 0.05%</w:t>
        </w:r>
      </w:ins>
    </w:p>
    <w:p w14:paraId="23FF5A66" w14:textId="77777777" w:rsidR="00A318F4" w:rsidRDefault="00A318F4" w:rsidP="006C379B">
      <w:pPr>
        <w:pStyle w:val="ListParagraph"/>
        <w:ind w:left="0"/>
        <w:rPr>
          <w:ins w:id="1015" w:author="Sharma, Girdhari" w:date="2025-07-23T12:39:00Z"/>
          <w:rFonts w:asciiTheme="minorBidi" w:hAnsiTheme="minorBidi"/>
          <w:sz w:val="20"/>
          <w:szCs w:val="20"/>
          <w:lang w:val="en"/>
        </w:rPr>
      </w:pPr>
    </w:p>
    <w:p w14:paraId="36389B35" w14:textId="77777777" w:rsidR="0047469A" w:rsidRPr="0036776E" w:rsidRDefault="0047469A" w:rsidP="0047469A">
      <w:pPr>
        <w:rPr>
          <w:rFonts w:asciiTheme="minorBidi" w:hAnsiTheme="minorBidi"/>
          <w:sz w:val="20"/>
          <w:szCs w:val="20"/>
          <w:lang w:val="en"/>
        </w:rPr>
      </w:pPr>
    </w:p>
    <w:sectPr w:rsidR="0047469A" w:rsidRPr="0036776E" w:rsidSect="004C5029"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F3D09" w14:textId="77777777" w:rsidR="00AB6933" w:rsidRDefault="00AB6933" w:rsidP="00C82D35">
      <w:r>
        <w:separator/>
      </w:r>
    </w:p>
  </w:endnote>
  <w:endnote w:type="continuationSeparator" w:id="0">
    <w:p w14:paraId="6017B31F" w14:textId="77777777" w:rsidR="00AB6933" w:rsidRDefault="00AB6933" w:rsidP="00C82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ple Chancery">
    <w:altName w:val="Arial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arwin Pro Regular">
    <w:altName w:val="Calibri"/>
    <w:panose1 w:val="00000000000000000000"/>
    <w:charset w:val="4D"/>
    <w:family w:val="auto"/>
    <w:notTrueType/>
    <w:pitch w:val="variable"/>
    <w:sig w:usb0="00000007" w:usb1="00000000" w:usb2="00000000" w:usb3="00000000" w:csb0="00000093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309797865"/>
      <w:docPartObj>
        <w:docPartGallery w:val="Page Numbers (Bottom of Page)"/>
        <w:docPartUnique/>
      </w:docPartObj>
    </w:sdtPr>
    <w:sdtContent>
      <w:p w14:paraId="35ACB38E" w14:textId="3ECCCA5B" w:rsidR="003F1A1B" w:rsidRDefault="003F1A1B" w:rsidP="004778C5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2213D7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AAB38BF" w14:textId="77777777" w:rsidR="003F1A1B" w:rsidRDefault="003F1A1B" w:rsidP="003F1A1B">
    <w:pPr>
      <w:pStyle w:val="Footer"/>
      <w:ind w:right="360"/>
    </w:pPr>
  </w:p>
  <w:p w14:paraId="12CB247B" w14:textId="77777777" w:rsidR="00594ACD" w:rsidRDefault="00594ACD"/>
  <w:p w14:paraId="59905BDE" w14:textId="77777777" w:rsidR="00E9208C" w:rsidRDefault="00E9208C"/>
  <w:p w14:paraId="2A99FF06" w14:textId="77777777" w:rsidR="00E9208C" w:rsidRDefault="00E9208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907296780"/>
      <w:docPartObj>
        <w:docPartGallery w:val="Page Numbers (Bottom of Page)"/>
        <w:docPartUnique/>
      </w:docPartObj>
    </w:sdtPr>
    <w:sdtContent>
      <w:p w14:paraId="4EB80960" w14:textId="1CF48097" w:rsidR="003F1A1B" w:rsidRDefault="003F1A1B" w:rsidP="004778C5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ABE39B0" w14:textId="77777777" w:rsidR="003F1A1B" w:rsidRDefault="003F1A1B" w:rsidP="003F1A1B">
    <w:pPr>
      <w:pStyle w:val="Footer"/>
      <w:ind w:right="360"/>
    </w:pPr>
  </w:p>
  <w:p w14:paraId="22692698" w14:textId="77777777" w:rsidR="00594ACD" w:rsidRDefault="00594ACD"/>
  <w:p w14:paraId="0F805DD0" w14:textId="77777777" w:rsidR="00E9208C" w:rsidRDefault="00E9208C"/>
  <w:p w14:paraId="3E9470A4" w14:textId="77777777" w:rsidR="00E9208C" w:rsidRDefault="00E9208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9F715" w14:textId="77777777" w:rsidR="00AB6933" w:rsidRDefault="00AB6933" w:rsidP="00C82D35">
      <w:r>
        <w:separator/>
      </w:r>
    </w:p>
  </w:footnote>
  <w:footnote w:type="continuationSeparator" w:id="0">
    <w:p w14:paraId="0071C9F3" w14:textId="77777777" w:rsidR="00AB6933" w:rsidRDefault="00AB6933" w:rsidP="00C82D35">
      <w:r>
        <w:continuationSeparator/>
      </w:r>
    </w:p>
  </w:footnote>
  <w:footnote w:id="1">
    <w:p w14:paraId="27747093" w14:textId="595A7665" w:rsidR="001639F1" w:rsidRDefault="001639F1">
      <w:pPr>
        <w:pStyle w:val="FootnoteText"/>
      </w:pPr>
      <w:ins w:id="1" w:author="Sharma, Girdhari" w:date="2025-07-23T12:24:00Z">
        <w:r>
          <w:rPr>
            <w:rStyle w:val="FootnoteReference"/>
          </w:rPr>
          <w:footnoteRef/>
        </w:r>
        <w:r>
          <w:t xml:space="preserve"> </w:t>
        </w:r>
        <w:r w:rsidR="001C4736">
          <w:t xml:space="preserve">Microbial omega-3 oils can be considered as novel food in some countries, and it </w:t>
        </w:r>
      </w:ins>
      <w:ins w:id="2" w:author="Sharma, Girdhari" w:date="2025-07-23T12:25:00Z">
        <w:r w:rsidR="001C4736">
          <w:t>may be necessary to consider their authorization of use as foods for human consumption by the country of retail sale.</w:t>
        </w:r>
      </w:ins>
    </w:p>
  </w:footnote>
  <w:footnote w:id="2">
    <w:p w14:paraId="0880C8CF" w14:textId="77777777" w:rsidR="00422D6A" w:rsidRPr="00CA0842" w:rsidRDefault="00422D6A" w:rsidP="00422D6A">
      <w:pPr>
        <w:pStyle w:val="FootnoteText"/>
        <w:ind w:firstLine="672"/>
        <w:rPr>
          <w:rFonts w:ascii="Arial" w:hAnsi="Arial" w:cs="Arial"/>
          <w:sz w:val="18"/>
          <w:szCs w:val="18"/>
        </w:rPr>
      </w:pPr>
      <w:r w:rsidRPr="00077BDC">
        <w:rPr>
          <w:rStyle w:val="FootnoteReference"/>
          <w:rFonts w:ascii="Arial" w:hAnsi="Arial" w:cs="Arial"/>
          <w:sz w:val="18"/>
          <w:szCs w:val="18"/>
        </w:rPr>
        <w:footnoteRef/>
      </w:r>
      <w:r w:rsidRPr="00077BDC">
        <w:rPr>
          <w:rFonts w:ascii="Arial" w:hAnsi="Arial" w:cs="Arial"/>
          <w:sz w:val="18"/>
          <w:szCs w:val="18"/>
        </w:rPr>
        <w:t xml:space="preserve"> REP23/FA, paragraph </w:t>
      </w:r>
      <w:proofErr w:type="gramStart"/>
      <w:r w:rsidRPr="00077BDC">
        <w:rPr>
          <w:rFonts w:ascii="Arial" w:hAnsi="Arial" w:cs="Arial"/>
          <w:sz w:val="18"/>
          <w:szCs w:val="18"/>
        </w:rPr>
        <w:t>143</w:t>
      </w:r>
      <w:proofErr w:type="gramEnd"/>
      <w:r w:rsidRPr="00077BDC">
        <w:rPr>
          <w:rFonts w:ascii="Arial" w:hAnsi="Arial" w:cs="Arial"/>
          <w:sz w:val="18"/>
          <w:szCs w:val="18"/>
        </w:rPr>
        <w:t xml:space="preserve"> and Appendix X</w:t>
      </w:r>
      <w:r w:rsidRPr="00CA0842">
        <w:rPr>
          <w:rFonts w:ascii="Arial" w:hAnsi="Arial" w:cs="Arial"/>
          <w:sz w:val="18"/>
          <w:szCs w:val="18"/>
        </w:rPr>
        <w:t>I.</w:t>
      </w:r>
    </w:p>
  </w:footnote>
  <w:footnote w:id="3">
    <w:p w14:paraId="1F6A7DCA" w14:textId="77777777" w:rsidR="001F2840" w:rsidRDefault="001F2840" w:rsidP="00087590">
      <w:pPr>
        <w:spacing w:before="68"/>
        <w:ind w:left="672"/>
        <w:jc w:val="both"/>
        <w:rPr>
          <w:rFonts w:ascii="Arial" w:eastAsia="Arial" w:hAnsi="Arial" w:cs="Arial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Arial"/>
          <w:spacing w:val="-3"/>
          <w:sz w:val="18"/>
        </w:rPr>
        <w:t>Total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pacing w:val="-2"/>
          <w:sz w:val="18"/>
        </w:rPr>
        <w:t>oxidation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pacing w:val="-2"/>
          <w:sz w:val="18"/>
        </w:rPr>
        <w:t>number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pacing w:val="-3"/>
          <w:sz w:val="18"/>
        </w:rPr>
        <w:t xml:space="preserve">(TOTOX) </w:t>
      </w:r>
      <w:r>
        <w:rPr>
          <w:rFonts w:ascii="Arial"/>
          <w:sz w:val="18"/>
        </w:rPr>
        <w:t>=</w:t>
      </w:r>
      <w:r>
        <w:rPr>
          <w:rFonts w:ascii="Arial"/>
          <w:spacing w:val="44"/>
          <w:sz w:val="18"/>
        </w:rPr>
        <w:t xml:space="preserve"> </w:t>
      </w:r>
      <w:r>
        <w:rPr>
          <w:rFonts w:ascii="Arial"/>
          <w:sz w:val="18"/>
        </w:rPr>
        <w:t>2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>x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pacing w:val="-3"/>
          <w:sz w:val="18"/>
        </w:rPr>
        <w:t>Peroxide</w:t>
      </w:r>
      <w:r>
        <w:rPr>
          <w:rFonts w:ascii="Arial"/>
          <w:spacing w:val="-2"/>
          <w:sz w:val="18"/>
        </w:rPr>
        <w:t xml:space="preserve"> value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+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1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>x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pacing w:val="-2"/>
          <w:sz w:val="18"/>
        </w:rPr>
        <w:t>Anisidine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pacing w:val="-2"/>
          <w:sz w:val="18"/>
        </w:rPr>
        <w:t>value</w:t>
      </w:r>
    </w:p>
    <w:p w14:paraId="53687471" w14:textId="77777777" w:rsidR="001F2840" w:rsidRDefault="001F2840" w:rsidP="00087590">
      <w:pPr>
        <w:pStyle w:val="FootnoteText"/>
        <w:ind w:left="672"/>
        <w:rPr>
          <w:rFonts w:ascii="Arial"/>
          <w:spacing w:val="-3"/>
          <w:sz w:val="18"/>
          <w:u w:val="single" w:color="000000"/>
        </w:rPr>
      </w:pPr>
    </w:p>
    <w:p w14:paraId="6947E685" w14:textId="77777777" w:rsidR="001F2840" w:rsidRPr="00853957" w:rsidRDefault="001F2840" w:rsidP="00087590">
      <w:pPr>
        <w:pStyle w:val="FootnoteText"/>
        <w:ind w:left="672"/>
      </w:pPr>
      <w:r>
        <w:rPr>
          <w:rFonts w:ascii="Arial"/>
          <w:spacing w:val="-3"/>
          <w:sz w:val="18"/>
          <w:u w:val="single" w:color="000000"/>
        </w:rPr>
        <w:t>Explanatory</w:t>
      </w:r>
      <w:r>
        <w:rPr>
          <w:rFonts w:ascii="Arial"/>
          <w:spacing w:val="-6"/>
          <w:sz w:val="18"/>
          <w:u w:val="single" w:color="000000"/>
        </w:rPr>
        <w:t xml:space="preserve"> </w:t>
      </w:r>
      <w:r>
        <w:rPr>
          <w:rFonts w:ascii="Arial"/>
          <w:spacing w:val="-2"/>
          <w:sz w:val="18"/>
          <w:u w:val="single" w:color="000000"/>
        </w:rPr>
        <w:t>note</w:t>
      </w:r>
      <w:r w:rsidRPr="004D567F">
        <w:rPr>
          <w:rFonts w:ascii="Arial"/>
          <w:spacing w:val="-2"/>
          <w:sz w:val="18"/>
        </w:rPr>
        <w:t>:</w:t>
      </w:r>
      <w:r w:rsidRPr="004D567F">
        <w:rPr>
          <w:rFonts w:ascii="Arial"/>
          <w:spacing w:val="-5"/>
          <w:sz w:val="18"/>
        </w:rPr>
        <w:t xml:space="preserve"> </w:t>
      </w:r>
      <w:r>
        <w:rPr>
          <w:rFonts w:ascii="Arial"/>
          <w:spacing w:val="-3"/>
          <w:sz w:val="18"/>
        </w:rPr>
        <w:t>Oxidation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pacing w:val="-1"/>
          <w:sz w:val="18"/>
        </w:rPr>
        <w:t>of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pacing w:val="-2"/>
          <w:sz w:val="18"/>
        </w:rPr>
        <w:t>LCPUFA-rich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pacing w:val="-2"/>
          <w:sz w:val="18"/>
        </w:rPr>
        <w:t>oils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pacing w:val="-1"/>
          <w:sz w:val="18"/>
        </w:rPr>
        <w:t>is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a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pacing w:val="-3"/>
          <w:sz w:val="18"/>
        </w:rPr>
        <w:t>sequential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pacing w:val="-3"/>
          <w:sz w:val="18"/>
        </w:rPr>
        <w:t>process: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pacing w:val="-3"/>
          <w:sz w:val="18"/>
        </w:rPr>
        <w:t>following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pacing w:val="-1"/>
          <w:sz w:val="18"/>
        </w:rPr>
        <w:t>an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pacing w:val="-2"/>
          <w:sz w:val="18"/>
        </w:rPr>
        <w:t>initial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pacing w:val="-3"/>
          <w:sz w:val="18"/>
        </w:rPr>
        <w:t>raise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pacing w:val="-1"/>
          <w:sz w:val="18"/>
        </w:rPr>
        <w:t>of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pacing w:val="-3"/>
          <w:sz w:val="18"/>
        </w:rPr>
        <w:t>peroxide</w:t>
      </w:r>
      <w:r>
        <w:rPr>
          <w:rFonts w:ascii="Arial"/>
          <w:spacing w:val="-2"/>
          <w:sz w:val="18"/>
        </w:rPr>
        <w:t xml:space="preserve"> value,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pacing w:val="-2"/>
          <w:sz w:val="18"/>
        </w:rPr>
        <w:t>the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pacing w:val="-3"/>
          <w:sz w:val="18"/>
        </w:rPr>
        <w:t>anisidine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pacing w:val="-2"/>
          <w:sz w:val="18"/>
        </w:rPr>
        <w:t>value</w:t>
      </w:r>
      <w:r>
        <w:rPr>
          <w:rFonts w:ascii="Arial"/>
          <w:spacing w:val="126"/>
          <w:sz w:val="18"/>
        </w:rPr>
        <w:t xml:space="preserve"> </w:t>
      </w:r>
      <w:r>
        <w:rPr>
          <w:rFonts w:ascii="Arial"/>
          <w:spacing w:val="-2"/>
          <w:sz w:val="18"/>
        </w:rPr>
        <w:t>rises.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pacing w:val="-3"/>
          <w:sz w:val="18"/>
        </w:rPr>
        <w:t>The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pacing w:val="-3"/>
          <w:sz w:val="18"/>
        </w:rPr>
        <w:t>peroxide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pacing w:val="-2"/>
          <w:sz w:val="18"/>
        </w:rPr>
        <w:t>value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pacing w:val="-1"/>
          <w:sz w:val="18"/>
        </w:rPr>
        <w:t>is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pacing w:val="-3"/>
          <w:sz w:val="18"/>
        </w:rPr>
        <w:t>therefore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a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pacing w:val="-3"/>
          <w:sz w:val="18"/>
        </w:rPr>
        <w:t>parameter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pacing w:val="-2"/>
          <w:sz w:val="18"/>
        </w:rPr>
        <w:t>for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pacing w:val="-3"/>
          <w:sz w:val="18"/>
        </w:rPr>
        <w:t>primary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pacing w:val="-2"/>
          <w:sz w:val="18"/>
        </w:rPr>
        <w:t>oxidation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pacing w:val="-3"/>
          <w:sz w:val="18"/>
        </w:rPr>
        <w:t>products,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pacing w:val="-2"/>
          <w:sz w:val="18"/>
        </w:rPr>
        <w:t>the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pacing w:val="-3"/>
          <w:sz w:val="18"/>
        </w:rPr>
        <w:t>anisidine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pacing w:val="-2"/>
          <w:sz w:val="18"/>
        </w:rPr>
        <w:t>value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pacing w:val="-2"/>
          <w:sz w:val="18"/>
        </w:rPr>
        <w:t>for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pacing w:val="-3"/>
          <w:sz w:val="18"/>
        </w:rPr>
        <w:t>secondary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pacing w:val="-3"/>
          <w:sz w:val="18"/>
        </w:rPr>
        <w:t>oxidation</w:t>
      </w:r>
      <w:r>
        <w:rPr>
          <w:rFonts w:ascii="Arial"/>
          <w:spacing w:val="120"/>
          <w:sz w:val="18"/>
        </w:rPr>
        <w:t xml:space="preserve"> </w:t>
      </w:r>
      <w:r>
        <w:rPr>
          <w:rFonts w:ascii="Arial"/>
          <w:spacing w:val="-2"/>
          <w:sz w:val="18"/>
        </w:rPr>
        <w:t>products.</w:t>
      </w:r>
      <w:r>
        <w:rPr>
          <w:rFonts w:ascii="Arial"/>
          <w:spacing w:val="7"/>
          <w:sz w:val="18"/>
        </w:rPr>
        <w:t xml:space="preserve"> </w:t>
      </w:r>
      <w:r>
        <w:rPr>
          <w:rFonts w:ascii="Arial"/>
          <w:spacing w:val="-3"/>
          <w:sz w:val="18"/>
        </w:rPr>
        <w:t>The</w:t>
      </w:r>
      <w:r>
        <w:rPr>
          <w:rFonts w:ascii="Arial"/>
          <w:spacing w:val="8"/>
          <w:sz w:val="18"/>
        </w:rPr>
        <w:t xml:space="preserve"> </w:t>
      </w:r>
      <w:r>
        <w:rPr>
          <w:rFonts w:ascii="Arial"/>
          <w:spacing w:val="-2"/>
          <w:sz w:val="18"/>
        </w:rPr>
        <w:t>parameter</w:t>
      </w:r>
      <w:r>
        <w:rPr>
          <w:rFonts w:ascii="Arial"/>
          <w:spacing w:val="7"/>
          <w:sz w:val="18"/>
        </w:rPr>
        <w:t xml:space="preserve"> </w:t>
      </w:r>
      <w:r>
        <w:rPr>
          <w:rFonts w:ascii="Arial"/>
          <w:spacing w:val="-3"/>
          <w:sz w:val="18"/>
        </w:rPr>
        <w:t>TOTOX</w:t>
      </w:r>
      <w:r>
        <w:rPr>
          <w:rFonts w:ascii="Arial"/>
          <w:spacing w:val="10"/>
          <w:sz w:val="18"/>
        </w:rPr>
        <w:t xml:space="preserve"> </w:t>
      </w:r>
      <w:r>
        <w:rPr>
          <w:rFonts w:ascii="Arial"/>
          <w:spacing w:val="-2"/>
          <w:sz w:val="18"/>
        </w:rPr>
        <w:t>means</w:t>
      </w:r>
      <w:r>
        <w:rPr>
          <w:rFonts w:ascii="Arial"/>
          <w:spacing w:val="8"/>
          <w:sz w:val="18"/>
        </w:rPr>
        <w:t xml:space="preserve"> </w:t>
      </w:r>
      <w:r>
        <w:rPr>
          <w:rFonts w:ascii="Arial"/>
          <w:spacing w:val="-3"/>
          <w:sz w:val="18"/>
        </w:rPr>
        <w:t>"total</w:t>
      </w:r>
      <w:r>
        <w:rPr>
          <w:rFonts w:ascii="Arial"/>
          <w:spacing w:val="8"/>
          <w:sz w:val="18"/>
        </w:rPr>
        <w:t xml:space="preserve"> </w:t>
      </w:r>
      <w:r>
        <w:rPr>
          <w:rFonts w:ascii="Arial"/>
          <w:spacing w:val="-3"/>
          <w:sz w:val="18"/>
        </w:rPr>
        <w:t>oxidation</w:t>
      </w:r>
      <w:r>
        <w:rPr>
          <w:rFonts w:ascii="Arial"/>
          <w:spacing w:val="8"/>
          <w:sz w:val="18"/>
        </w:rPr>
        <w:t xml:space="preserve"> </w:t>
      </w:r>
      <w:r>
        <w:rPr>
          <w:rFonts w:ascii="Arial"/>
          <w:spacing w:val="-1"/>
          <w:sz w:val="18"/>
        </w:rPr>
        <w:t>of</w:t>
      </w:r>
      <w:r>
        <w:rPr>
          <w:rFonts w:ascii="Arial"/>
          <w:spacing w:val="7"/>
          <w:sz w:val="18"/>
        </w:rPr>
        <w:t xml:space="preserve"> </w:t>
      </w:r>
      <w:r>
        <w:rPr>
          <w:rFonts w:ascii="Arial"/>
          <w:spacing w:val="-2"/>
          <w:sz w:val="18"/>
        </w:rPr>
        <w:t>oil".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pacing w:val="-3"/>
          <w:sz w:val="18"/>
        </w:rPr>
        <w:t>The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pacing w:val="-2"/>
          <w:sz w:val="18"/>
        </w:rPr>
        <w:t>maximum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pacing w:val="-2"/>
          <w:sz w:val="18"/>
        </w:rPr>
        <w:t>allowed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pacing w:val="-2"/>
          <w:sz w:val="18"/>
        </w:rPr>
        <w:t>TOTOX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pacing w:val="-2"/>
          <w:sz w:val="18"/>
        </w:rPr>
        <w:t>value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pacing w:val="-1"/>
          <w:sz w:val="18"/>
        </w:rPr>
        <w:t>is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pacing w:val="-2"/>
          <w:sz w:val="18"/>
        </w:rPr>
        <w:t>set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pacing w:val="-3"/>
          <w:sz w:val="18"/>
        </w:rPr>
        <w:t>separately</w:t>
      </w:r>
      <w:r>
        <w:rPr>
          <w:rFonts w:ascii="Arial"/>
          <w:spacing w:val="-9"/>
          <w:sz w:val="18"/>
        </w:rPr>
        <w:t xml:space="preserve"> </w:t>
      </w:r>
      <w:r>
        <w:rPr>
          <w:rFonts w:ascii="Arial"/>
          <w:spacing w:val="-2"/>
          <w:sz w:val="18"/>
        </w:rPr>
        <w:t>and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pacing w:val="-2"/>
          <w:sz w:val="18"/>
        </w:rPr>
        <w:t>lower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pacing w:val="-2"/>
          <w:sz w:val="18"/>
        </w:rPr>
        <w:t>than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pacing w:val="-2"/>
          <w:sz w:val="18"/>
        </w:rPr>
        <w:t>the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pacing w:val="-2"/>
          <w:sz w:val="18"/>
        </w:rPr>
        <w:t>sum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pacing w:val="-1"/>
          <w:sz w:val="18"/>
        </w:rPr>
        <w:t>of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pacing w:val="-2"/>
          <w:sz w:val="18"/>
        </w:rPr>
        <w:t>the</w:t>
      </w:r>
      <w:r>
        <w:rPr>
          <w:rFonts w:ascii="Arial"/>
          <w:spacing w:val="70"/>
          <w:sz w:val="18"/>
        </w:rPr>
        <w:t xml:space="preserve"> </w:t>
      </w:r>
      <w:r>
        <w:rPr>
          <w:rFonts w:ascii="Arial"/>
          <w:spacing w:val="-2"/>
          <w:sz w:val="18"/>
        </w:rPr>
        <w:t>individual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pacing w:val="-2"/>
          <w:sz w:val="18"/>
        </w:rPr>
        <w:t>possible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pacing w:val="-3"/>
          <w:sz w:val="18"/>
        </w:rPr>
        <w:t>maximum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pacing w:val="-2"/>
          <w:sz w:val="18"/>
        </w:rPr>
        <w:t>limits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pacing w:val="-2"/>
          <w:sz w:val="18"/>
        </w:rPr>
        <w:t>set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pacing w:val="-2"/>
          <w:sz w:val="18"/>
        </w:rPr>
        <w:t>for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pacing w:val="-3"/>
          <w:sz w:val="18"/>
        </w:rPr>
        <w:t>peroxide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pacing w:val="-2"/>
          <w:sz w:val="18"/>
        </w:rPr>
        <w:t>and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pacing w:val="-3"/>
          <w:sz w:val="18"/>
        </w:rPr>
        <w:t>anisidine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pacing w:val="-2"/>
          <w:sz w:val="18"/>
        </w:rPr>
        <w:t xml:space="preserve">values, </w:t>
      </w:r>
      <w:r>
        <w:rPr>
          <w:rFonts w:ascii="Arial"/>
          <w:spacing w:val="-3"/>
          <w:sz w:val="18"/>
        </w:rPr>
        <w:t>to</w:t>
      </w:r>
      <w:r>
        <w:rPr>
          <w:rFonts w:ascii="Arial"/>
          <w:spacing w:val="8"/>
          <w:sz w:val="18"/>
        </w:rPr>
        <w:t xml:space="preserve"> </w:t>
      </w:r>
      <w:r>
        <w:rPr>
          <w:rFonts w:ascii="Arial"/>
          <w:spacing w:val="-2"/>
          <w:sz w:val="18"/>
        </w:rPr>
        <w:t>avoid</w:t>
      </w:r>
      <w:r>
        <w:rPr>
          <w:rFonts w:ascii="Arial"/>
          <w:spacing w:val="10"/>
          <w:sz w:val="18"/>
        </w:rPr>
        <w:t xml:space="preserve"> </w:t>
      </w:r>
      <w:r>
        <w:rPr>
          <w:rFonts w:ascii="Arial"/>
          <w:spacing w:val="-2"/>
          <w:sz w:val="18"/>
        </w:rPr>
        <w:t>that</w:t>
      </w:r>
      <w:r>
        <w:rPr>
          <w:rFonts w:ascii="Arial"/>
          <w:spacing w:val="7"/>
          <w:sz w:val="18"/>
        </w:rPr>
        <w:t xml:space="preserve"> </w:t>
      </w:r>
      <w:proofErr w:type="gramStart"/>
      <w:r>
        <w:rPr>
          <w:rFonts w:ascii="Arial"/>
          <w:spacing w:val="-2"/>
          <w:sz w:val="18"/>
        </w:rPr>
        <w:t>both</w:t>
      </w:r>
      <w:r>
        <w:rPr>
          <w:rFonts w:ascii="Arial"/>
          <w:spacing w:val="8"/>
          <w:sz w:val="18"/>
        </w:rPr>
        <w:t xml:space="preserve"> </w:t>
      </w:r>
      <w:r>
        <w:rPr>
          <w:rFonts w:ascii="Arial"/>
          <w:spacing w:val="-1"/>
          <w:sz w:val="18"/>
        </w:rPr>
        <w:t>of</w:t>
      </w:r>
      <w:r>
        <w:rPr>
          <w:rFonts w:ascii="Arial"/>
          <w:spacing w:val="5"/>
          <w:sz w:val="18"/>
        </w:rPr>
        <w:t xml:space="preserve"> </w:t>
      </w:r>
      <w:r>
        <w:rPr>
          <w:rFonts w:ascii="Arial"/>
          <w:spacing w:val="-2"/>
          <w:sz w:val="18"/>
        </w:rPr>
        <w:t>these</w:t>
      </w:r>
      <w:proofErr w:type="gramEnd"/>
      <w:r>
        <w:rPr>
          <w:rFonts w:ascii="Arial"/>
          <w:spacing w:val="5"/>
          <w:sz w:val="18"/>
        </w:rPr>
        <w:t xml:space="preserve"> </w:t>
      </w:r>
      <w:r>
        <w:rPr>
          <w:rFonts w:ascii="Arial"/>
          <w:spacing w:val="-3"/>
          <w:sz w:val="18"/>
        </w:rPr>
        <w:t>oxidation</w:t>
      </w:r>
      <w:r>
        <w:rPr>
          <w:rFonts w:ascii="Arial"/>
          <w:spacing w:val="78"/>
          <w:sz w:val="18"/>
        </w:rPr>
        <w:t xml:space="preserve"> </w:t>
      </w:r>
      <w:r>
        <w:rPr>
          <w:rFonts w:ascii="Arial"/>
          <w:spacing w:val="-2"/>
          <w:sz w:val="18"/>
        </w:rPr>
        <w:t>parameters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pacing w:val="-2"/>
          <w:sz w:val="18"/>
        </w:rPr>
        <w:t>are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pacing w:val="-2"/>
          <w:sz w:val="18"/>
        </w:rPr>
        <w:t>present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pacing w:val="-1"/>
          <w:sz w:val="18"/>
        </w:rPr>
        <w:t>at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pacing w:val="-3"/>
          <w:sz w:val="18"/>
        </w:rPr>
        <w:t>maximum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pacing w:val="-2"/>
          <w:sz w:val="18"/>
        </w:rPr>
        <w:t>levels.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F4CF9"/>
    <w:multiLevelType w:val="hybridMultilevel"/>
    <w:tmpl w:val="3F8C5B4E"/>
    <w:lvl w:ilvl="0" w:tplc="DC1485AA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Apple Chancery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E6836"/>
    <w:multiLevelType w:val="multilevel"/>
    <w:tmpl w:val="7E1C7198"/>
    <w:lvl w:ilvl="0">
      <w:start w:val="2"/>
      <w:numFmt w:val="decimal"/>
      <w:lvlText w:val="%1"/>
      <w:lvlJc w:val="left"/>
      <w:pPr>
        <w:ind w:left="600" w:hanging="600"/>
      </w:pPr>
      <w:rPr>
        <w:rFonts w:eastAsiaTheme="minorEastAsia" w:hint="default"/>
        <w:b/>
        <w:i/>
      </w:rPr>
    </w:lvl>
    <w:lvl w:ilvl="1">
      <w:start w:val="1"/>
      <w:numFmt w:val="decimal"/>
      <w:lvlText w:val="%1.%2"/>
      <w:lvlJc w:val="left"/>
      <w:pPr>
        <w:ind w:left="660" w:hanging="600"/>
      </w:pPr>
      <w:rPr>
        <w:rFonts w:eastAsiaTheme="minorEastAsia" w:hint="default"/>
        <w:b/>
        <w:i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eastAsiaTheme="minorEastAsia" w:hint="default"/>
        <w:b/>
        <w:i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eastAsiaTheme="minorEastAsia" w:hint="default"/>
        <w:b/>
        <w:i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eastAsiaTheme="minorEastAsia" w:hint="default"/>
        <w:b/>
        <w:i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eastAsiaTheme="minorEastAsia" w:hint="default"/>
        <w:b/>
        <w:i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eastAsiaTheme="minorEastAsia"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eastAsiaTheme="minorEastAsia"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eastAsiaTheme="minorEastAsia" w:hint="default"/>
        <w:b/>
        <w:i/>
      </w:rPr>
    </w:lvl>
  </w:abstractNum>
  <w:abstractNum w:abstractNumId="2" w15:restartNumberingAfterBreak="0">
    <w:nsid w:val="0A51020B"/>
    <w:multiLevelType w:val="hybridMultilevel"/>
    <w:tmpl w:val="0A92C6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367CE"/>
    <w:multiLevelType w:val="multilevel"/>
    <w:tmpl w:val="7E1C7198"/>
    <w:lvl w:ilvl="0">
      <w:start w:val="2"/>
      <w:numFmt w:val="decimal"/>
      <w:lvlText w:val="%1"/>
      <w:lvlJc w:val="left"/>
      <w:pPr>
        <w:ind w:left="600" w:hanging="600"/>
      </w:pPr>
      <w:rPr>
        <w:rFonts w:eastAsiaTheme="minorEastAsia" w:hint="default"/>
        <w:b/>
        <w:i/>
      </w:rPr>
    </w:lvl>
    <w:lvl w:ilvl="1">
      <w:start w:val="1"/>
      <w:numFmt w:val="decimal"/>
      <w:lvlText w:val="%1.%2"/>
      <w:lvlJc w:val="left"/>
      <w:pPr>
        <w:ind w:left="660" w:hanging="600"/>
      </w:pPr>
      <w:rPr>
        <w:rFonts w:eastAsiaTheme="minorEastAsia" w:hint="default"/>
        <w:b/>
        <w:i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eastAsiaTheme="minorEastAsia" w:hint="default"/>
        <w:b/>
        <w:i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eastAsiaTheme="minorEastAsia" w:hint="default"/>
        <w:b/>
        <w:i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eastAsiaTheme="minorEastAsia" w:hint="default"/>
        <w:b/>
        <w:i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eastAsiaTheme="minorEastAsia" w:hint="default"/>
        <w:b/>
        <w:i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eastAsiaTheme="minorEastAsia"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eastAsiaTheme="minorEastAsia"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eastAsiaTheme="minorEastAsia" w:hint="default"/>
        <w:b/>
        <w:i/>
      </w:rPr>
    </w:lvl>
  </w:abstractNum>
  <w:abstractNum w:abstractNumId="4" w15:restartNumberingAfterBreak="0">
    <w:nsid w:val="17B372D6"/>
    <w:multiLevelType w:val="hybridMultilevel"/>
    <w:tmpl w:val="741250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A09C6"/>
    <w:multiLevelType w:val="hybridMultilevel"/>
    <w:tmpl w:val="453090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983DA2"/>
    <w:multiLevelType w:val="multilevel"/>
    <w:tmpl w:val="0524A51A"/>
    <w:lvl w:ilvl="0">
      <w:start w:val="2"/>
      <w:numFmt w:val="decimal"/>
      <w:lvlText w:val="%1"/>
      <w:lvlJc w:val="left"/>
      <w:pPr>
        <w:ind w:left="600" w:hanging="600"/>
      </w:pPr>
      <w:rPr>
        <w:rFonts w:eastAsiaTheme="minorEastAsia" w:hint="default"/>
        <w:b/>
        <w:i/>
      </w:rPr>
    </w:lvl>
    <w:lvl w:ilvl="1">
      <w:start w:val="1"/>
      <w:numFmt w:val="decimal"/>
      <w:lvlText w:val="%1.%2"/>
      <w:lvlJc w:val="left"/>
      <w:pPr>
        <w:ind w:left="660" w:hanging="600"/>
      </w:pPr>
      <w:rPr>
        <w:rFonts w:eastAsiaTheme="minorEastAsia" w:hint="default"/>
        <w:b/>
        <w:i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eastAsiaTheme="minorEastAsia" w:hint="default"/>
        <w:b/>
        <w:i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eastAsiaTheme="minorEastAsia" w:hint="default"/>
        <w:b/>
        <w:i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eastAsiaTheme="minorEastAsia" w:hint="default"/>
        <w:b/>
        <w:i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eastAsiaTheme="minorEastAsia" w:hint="default"/>
        <w:b/>
        <w:i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eastAsiaTheme="minorEastAsia"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eastAsiaTheme="minorEastAsia"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eastAsiaTheme="minorEastAsia" w:hint="default"/>
        <w:b/>
        <w:i/>
      </w:rPr>
    </w:lvl>
  </w:abstractNum>
  <w:abstractNum w:abstractNumId="7" w15:restartNumberingAfterBreak="0">
    <w:nsid w:val="2A4B3C94"/>
    <w:multiLevelType w:val="multilevel"/>
    <w:tmpl w:val="7E1C7198"/>
    <w:lvl w:ilvl="0">
      <w:start w:val="2"/>
      <w:numFmt w:val="decimal"/>
      <w:lvlText w:val="%1"/>
      <w:lvlJc w:val="left"/>
      <w:pPr>
        <w:ind w:left="600" w:hanging="600"/>
      </w:pPr>
      <w:rPr>
        <w:rFonts w:eastAsiaTheme="minorEastAsia" w:hint="default"/>
        <w:b/>
        <w:i/>
      </w:rPr>
    </w:lvl>
    <w:lvl w:ilvl="1">
      <w:start w:val="1"/>
      <w:numFmt w:val="decimal"/>
      <w:lvlText w:val="%1.%2"/>
      <w:lvlJc w:val="left"/>
      <w:pPr>
        <w:ind w:left="660" w:hanging="600"/>
      </w:pPr>
      <w:rPr>
        <w:rFonts w:eastAsiaTheme="minorEastAsia" w:hint="default"/>
        <w:b/>
        <w:i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eastAsiaTheme="minorEastAsia" w:hint="default"/>
        <w:b/>
        <w:i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eastAsiaTheme="minorEastAsia" w:hint="default"/>
        <w:b/>
        <w:i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eastAsiaTheme="minorEastAsia" w:hint="default"/>
        <w:b/>
        <w:i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eastAsiaTheme="minorEastAsia" w:hint="default"/>
        <w:b/>
        <w:i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eastAsiaTheme="minorEastAsia"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eastAsiaTheme="minorEastAsia"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eastAsiaTheme="minorEastAsia" w:hint="default"/>
        <w:b/>
        <w:i/>
      </w:rPr>
    </w:lvl>
  </w:abstractNum>
  <w:abstractNum w:abstractNumId="8" w15:restartNumberingAfterBreak="0">
    <w:nsid w:val="36686987"/>
    <w:multiLevelType w:val="hybridMultilevel"/>
    <w:tmpl w:val="7E9A6D6A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6C40ACA"/>
    <w:multiLevelType w:val="hybridMultilevel"/>
    <w:tmpl w:val="4D4856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952F3B"/>
    <w:multiLevelType w:val="hybridMultilevel"/>
    <w:tmpl w:val="0EDA08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53295D"/>
    <w:multiLevelType w:val="hybridMultilevel"/>
    <w:tmpl w:val="DEA275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B84540"/>
    <w:multiLevelType w:val="hybridMultilevel"/>
    <w:tmpl w:val="23D4DACA"/>
    <w:lvl w:ilvl="0" w:tplc="04440EDA">
      <w:start w:val="1"/>
      <w:numFmt w:val="decimal"/>
      <w:lvlText w:val="%1."/>
      <w:lvlJc w:val="left"/>
      <w:pPr>
        <w:ind w:left="10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2" w:hanging="360"/>
      </w:pPr>
    </w:lvl>
    <w:lvl w:ilvl="2" w:tplc="0409001B" w:tentative="1">
      <w:start w:val="1"/>
      <w:numFmt w:val="lowerRoman"/>
      <w:lvlText w:val="%3."/>
      <w:lvlJc w:val="right"/>
      <w:pPr>
        <w:ind w:left="2472" w:hanging="180"/>
      </w:pPr>
    </w:lvl>
    <w:lvl w:ilvl="3" w:tplc="0409000F" w:tentative="1">
      <w:start w:val="1"/>
      <w:numFmt w:val="decimal"/>
      <w:lvlText w:val="%4."/>
      <w:lvlJc w:val="left"/>
      <w:pPr>
        <w:ind w:left="3192" w:hanging="360"/>
      </w:pPr>
    </w:lvl>
    <w:lvl w:ilvl="4" w:tplc="04090019" w:tentative="1">
      <w:start w:val="1"/>
      <w:numFmt w:val="lowerLetter"/>
      <w:lvlText w:val="%5."/>
      <w:lvlJc w:val="left"/>
      <w:pPr>
        <w:ind w:left="3912" w:hanging="360"/>
      </w:pPr>
    </w:lvl>
    <w:lvl w:ilvl="5" w:tplc="0409001B" w:tentative="1">
      <w:start w:val="1"/>
      <w:numFmt w:val="lowerRoman"/>
      <w:lvlText w:val="%6."/>
      <w:lvlJc w:val="right"/>
      <w:pPr>
        <w:ind w:left="4632" w:hanging="180"/>
      </w:pPr>
    </w:lvl>
    <w:lvl w:ilvl="6" w:tplc="0409000F" w:tentative="1">
      <w:start w:val="1"/>
      <w:numFmt w:val="decimal"/>
      <w:lvlText w:val="%7."/>
      <w:lvlJc w:val="left"/>
      <w:pPr>
        <w:ind w:left="5352" w:hanging="360"/>
      </w:pPr>
    </w:lvl>
    <w:lvl w:ilvl="7" w:tplc="04090019" w:tentative="1">
      <w:start w:val="1"/>
      <w:numFmt w:val="lowerLetter"/>
      <w:lvlText w:val="%8."/>
      <w:lvlJc w:val="left"/>
      <w:pPr>
        <w:ind w:left="6072" w:hanging="360"/>
      </w:pPr>
    </w:lvl>
    <w:lvl w:ilvl="8" w:tplc="040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3" w15:restartNumberingAfterBreak="0">
    <w:nsid w:val="705838A6"/>
    <w:multiLevelType w:val="multilevel"/>
    <w:tmpl w:val="78A02B16"/>
    <w:lvl w:ilvl="0">
      <w:start w:val="1"/>
      <w:numFmt w:val="decimal"/>
      <w:lvlText w:val="%1."/>
      <w:lvlJc w:val="left"/>
      <w:pPr>
        <w:ind w:left="672" w:hanging="567"/>
      </w:pPr>
      <w:rPr>
        <w:rFonts w:ascii="Arial" w:eastAsia="Arial" w:hAnsi="Arial" w:hint="default"/>
        <w:b/>
        <w:bCs/>
        <w:color w:val="auto"/>
        <w:spacing w:val="-1"/>
        <w:w w:val="99"/>
        <w:sz w:val="20"/>
        <w:szCs w:val="20"/>
      </w:rPr>
    </w:lvl>
    <w:lvl w:ilvl="1">
      <w:start w:val="1"/>
      <w:numFmt w:val="decimal"/>
      <w:lvlText w:val="%1.%2"/>
      <w:lvlJc w:val="left"/>
      <w:pPr>
        <w:ind w:left="927" w:hanging="567"/>
      </w:pPr>
      <w:rPr>
        <w:rFonts w:ascii="Arial" w:eastAsia="Arial" w:hAnsi="Arial" w:hint="default"/>
        <w:b/>
        <w:bCs/>
        <w:color w:val="auto"/>
        <w:spacing w:val="-1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left="672" w:hanging="567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598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7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49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24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00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75" w:hanging="567"/>
      </w:pPr>
      <w:rPr>
        <w:rFonts w:hint="default"/>
      </w:rPr>
    </w:lvl>
  </w:abstractNum>
  <w:abstractNum w:abstractNumId="14" w15:restartNumberingAfterBreak="0">
    <w:nsid w:val="73252F0A"/>
    <w:multiLevelType w:val="multilevel"/>
    <w:tmpl w:val="A9B03680"/>
    <w:lvl w:ilvl="0">
      <w:start w:val="2"/>
      <w:numFmt w:val="decimal"/>
      <w:lvlText w:val="%1"/>
      <w:lvlJc w:val="left"/>
      <w:pPr>
        <w:ind w:left="600" w:hanging="600"/>
      </w:pPr>
      <w:rPr>
        <w:rFonts w:eastAsiaTheme="minorEastAsia" w:hint="default"/>
        <w:b/>
        <w:i/>
      </w:rPr>
    </w:lvl>
    <w:lvl w:ilvl="1">
      <w:start w:val="1"/>
      <w:numFmt w:val="decimal"/>
      <w:lvlText w:val="%1.%2"/>
      <w:lvlJc w:val="left"/>
      <w:pPr>
        <w:ind w:left="840" w:hanging="600"/>
      </w:pPr>
      <w:rPr>
        <w:rFonts w:eastAsiaTheme="minorEastAsia" w:hint="default"/>
        <w:b/>
        <w:i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eastAsiaTheme="minorEastAsia" w:hint="default"/>
        <w:b/>
        <w:i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eastAsiaTheme="minorEastAsia" w:hint="default"/>
        <w:b/>
        <w:i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eastAsiaTheme="minorEastAsia" w:hint="default"/>
        <w:b/>
        <w:i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eastAsiaTheme="minorEastAsia" w:hint="default"/>
        <w:b/>
        <w:i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eastAsiaTheme="minorEastAsia"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eastAsiaTheme="minorEastAsia"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eastAsiaTheme="minorEastAsia" w:hint="default"/>
        <w:b/>
        <w:i/>
      </w:rPr>
    </w:lvl>
  </w:abstractNum>
  <w:abstractNum w:abstractNumId="15" w15:restartNumberingAfterBreak="0">
    <w:nsid w:val="768E6B16"/>
    <w:multiLevelType w:val="multilevel"/>
    <w:tmpl w:val="06042BEC"/>
    <w:lvl w:ilvl="0">
      <w:start w:val="2"/>
      <w:numFmt w:val="decimal"/>
      <w:lvlText w:val="%1"/>
      <w:lvlJc w:val="left"/>
      <w:pPr>
        <w:ind w:left="600" w:hanging="600"/>
      </w:pPr>
      <w:rPr>
        <w:rFonts w:eastAsiaTheme="minorEastAsia" w:hint="default"/>
        <w:b/>
        <w:i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eastAsiaTheme="minorEastAsia" w:hint="default"/>
        <w:b/>
        <w:i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Theme="minorEastAsia"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b/>
        <w:i/>
      </w:rPr>
    </w:lvl>
  </w:abstractNum>
  <w:num w:numId="1" w16cid:durableId="458306598">
    <w:abstractNumId w:val="9"/>
  </w:num>
  <w:num w:numId="2" w16cid:durableId="1396583331">
    <w:abstractNumId w:val="8"/>
  </w:num>
  <w:num w:numId="3" w16cid:durableId="69154437">
    <w:abstractNumId w:val="0"/>
  </w:num>
  <w:num w:numId="4" w16cid:durableId="1765571495">
    <w:abstractNumId w:val="4"/>
  </w:num>
  <w:num w:numId="5" w16cid:durableId="813376999">
    <w:abstractNumId w:val="5"/>
  </w:num>
  <w:num w:numId="6" w16cid:durableId="704646960">
    <w:abstractNumId w:val="2"/>
  </w:num>
  <w:num w:numId="7" w16cid:durableId="1997024660">
    <w:abstractNumId w:val="10"/>
  </w:num>
  <w:num w:numId="8" w16cid:durableId="2055931085">
    <w:abstractNumId w:val="13"/>
  </w:num>
  <w:num w:numId="9" w16cid:durableId="552431393">
    <w:abstractNumId w:val="12"/>
  </w:num>
  <w:num w:numId="10" w16cid:durableId="776172770">
    <w:abstractNumId w:val="14"/>
  </w:num>
  <w:num w:numId="11" w16cid:durableId="753286044">
    <w:abstractNumId w:val="7"/>
  </w:num>
  <w:num w:numId="12" w16cid:durableId="1044982616">
    <w:abstractNumId w:val="15"/>
  </w:num>
  <w:num w:numId="13" w16cid:durableId="1920670564">
    <w:abstractNumId w:val="1"/>
  </w:num>
  <w:num w:numId="14" w16cid:durableId="447705782">
    <w:abstractNumId w:val="3"/>
  </w:num>
  <w:num w:numId="15" w16cid:durableId="1485585602">
    <w:abstractNumId w:val="6"/>
  </w:num>
  <w:num w:numId="16" w16cid:durableId="1390760030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harma, Girdhari">
    <w15:presenceInfo w15:providerId="AD" w15:userId="S::Girdhari.Sharma@fda.gov::ae577d53-d1c7-4f5c-927a-efbeea7f552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2EA"/>
    <w:rsid w:val="00000971"/>
    <w:rsid w:val="00002FE8"/>
    <w:rsid w:val="000047C7"/>
    <w:rsid w:val="0000488D"/>
    <w:rsid w:val="00004DB1"/>
    <w:rsid w:val="000058DA"/>
    <w:rsid w:val="00006D17"/>
    <w:rsid w:val="00010500"/>
    <w:rsid w:val="0001130F"/>
    <w:rsid w:val="00013D7D"/>
    <w:rsid w:val="00016204"/>
    <w:rsid w:val="000260F0"/>
    <w:rsid w:val="000260F7"/>
    <w:rsid w:val="00031F0F"/>
    <w:rsid w:val="00031F1A"/>
    <w:rsid w:val="000334CD"/>
    <w:rsid w:val="00034194"/>
    <w:rsid w:val="00034E5D"/>
    <w:rsid w:val="00036B33"/>
    <w:rsid w:val="0003713F"/>
    <w:rsid w:val="000401E7"/>
    <w:rsid w:val="00044978"/>
    <w:rsid w:val="000457D8"/>
    <w:rsid w:val="00045A96"/>
    <w:rsid w:val="00047FA1"/>
    <w:rsid w:val="00050C4D"/>
    <w:rsid w:val="0005241F"/>
    <w:rsid w:val="00057AB9"/>
    <w:rsid w:val="00062A45"/>
    <w:rsid w:val="00062E4B"/>
    <w:rsid w:val="000630B9"/>
    <w:rsid w:val="00066FE3"/>
    <w:rsid w:val="000674E5"/>
    <w:rsid w:val="00067E93"/>
    <w:rsid w:val="00080A31"/>
    <w:rsid w:val="00080B5D"/>
    <w:rsid w:val="0008245F"/>
    <w:rsid w:val="0008507E"/>
    <w:rsid w:val="00087590"/>
    <w:rsid w:val="00091932"/>
    <w:rsid w:val="000919C6"/>
    <w:rsid w:val="000926A8"/>
    <w:rsid w:val="00092880"/>
    <w:rsid w:val="000950D3"/>
    <w:rsid w:val="0009510C"/>
    <w:rsid w:val="00097154"/>
    <w:rsid w:val="000A21BB"/>
    <w:rsid w:val="000A35BB"/>
    <w:rsid w:val="000A3AE7"/>
    <w:rsid w:val="000A480F"/>
    <w:rsid w:val="000B00D4"/>
    <w:rsid w:val="000B18E4"/>
    <w:rsid w:val="000B57AA"/>
    <w:rsid w:val="000B58EE"/>
    <w:rsid w:val="000B5EC9"/>
    <w:rsid w:val="000C23CB"/>
    <w:rsid w:val="000C66E2"/>
    <w:rsid w:val="000D4222"/>
    <w:rsid w:val="000D5E73"/>
    <w:rsid w:val="000E3442"/>
    <w:rsid w:val="000E3476"/>
    <w:rsid w:val="000E6390"/>
    <w:rsid w:val="000F06AD"/>
    <w:rsid w:val="000F0D8E"/>
    <w:rsid w:val="000F1993"/>
    <w:rsid w:val="000F22D2"/>
    <w:rsid w:val="000F27AA"/>
    <w:rsid w:val="000F414A"/>
    <w:rsid w:val="000F4744"/>
    <w:rsid w:val="000F557C"/>
    <w:rsid w:val="00105499"/>
    <w:rsid w:val="00114082"/>
    <w:rsid w:val="001148E5"/>
    <w:rsid w:val="0011795F"/>
    <w:rsid w:val="00117D59"/>
    <w:rsid w:val="0012016B"/>
    <w:rsid w:val="001240E5"/>
    <w:rsid w:val="001257B5"/>
    <w:rsid w:val="0013198C"/>
    <w:rsid w:val="00131D48"/>
    <w:rsid w:val="0013593F"/>
    <w:rsid w:val="0013661E"/>
    <w:rsid w:val="0014115E"/>
    <w:rsid w:val="00144051"/>
    <w:rsid w:val="00145967"/>
    <w:rsid w:val="00147A74"/>
    <w:rsid w:val="00147B26"/>
    <w:rsid w:val="001528AA"/>
    <w:rsid w:val="00152DE8"/>
    <w:rsid w:val="001534E6"/>
    <w:rsid w:val="00153A4B"/>
    <w:rsid w:val="00156B70"/>
    <w:rsid w:val="001612D9"/>
    <w:rsid w:val="001639F1"/>
    <w:rsid w:val="00165403"/>
    <w:rsid w:val="001703C3"/>
    <w:rsid w:val="00173E43"/>
    <w:rsid w:val="00175E6E"/>
    <w:rsid w:val="00176054"/>
    <w:rsid w:val="00181533"/>
    <w:rsid w:val="001820F4"/>
    <w:rsid w:val="001836E5"/>
    <w:rsid w:val="00183A17"/>
    <w:rsid w:val="0018678D"/>
    <w:rsid w:val="00187771"/>
    <w:rsid w:val="00187B71"/>
    <w:rsid w:val="00194AC0"/>
    <w:rsid w:val="001959BD"/>
    <w:rsid w:val="001963E6"/>
    <w:rsid w:val="00197579"/>
    <w:rsid w:val="001A08FA"/>
    <w:rsid w:val="001B385D"/>
    <w:rsid w:val="001B3E0E"/>
    <w:rsid w:val="001B65D0"/>
    <w:rsid w:val="001B666F"/>
    <w:rsid w:val="001C325D"/>
    <w:rsid w:val="001C4736"/>
    <w:rsid w:val="001C691F"/>
    <w:rsid w:val="001C769F"/>
    <w:rsid w:val="001D336B"/>
    <w:rsid w:val="001D762F"/>
    <w:rsid w:val="001D7BB6"/>
    <w:rsid w:val="001D7D68"/>
    <w:rsid w:val="001E0528"/>
    <w:rsid w:val="001E2AE6"/>
    <w:rsid w:val="001E3066"/>
    <w:rsid w:val="001E6D2C"/>
    <w:rsid w:val="001F0D98"/>
    <w:rsid w:val="001F2840"/>
    <w:rsid w:val="001F384C"/>
    <w:rsid w:val="001F5D74"/>
    <w:rsid w:val="0020137A"/>
    <w:rsid w:val="002020D7"/>
    <w:rsid w:val="002057A4"/>
    <w:rsid w:val="002069C9"/>
    <w:rsid w:val="00210D07"/>
    <w:rsid w:val="00220439"/>
    <w:rsid w:val="002213D7"/>
    <w:rsid w:val="002246EA"/>
    <w:rsid w:val="00224D7A"/>
    <w:rsid w:val="00224F14"/>
    <w:rsid w:val="00227346"/>
    <w:rsid w:val="00227A4B"/>
    <w:rsid w:val="0023390C"/>
    <w:rsid w:val="002358B8"/>
    <w:rsid w:val="002423F4"/>
    <w:rsid w:val="002470DD"/>
    <w:rsid w:val="0025311E"/>
    <w:rsid w:val="00255552"/>
    <w:rsid w:val="0025618F"/>
    <w:rsid w:val="002607F1"/>
    <w:rsid w:val="00261479"/>
    <w:rsid w:val="0026430E"/>
    <w:rsid w:val="00265680"/>
    <w:rsid w:val="002703FD"/>
    <w:rsid w:val="0027296E"/>
    <w:rsid w:val="0027497C"/>
    <w:rsid w:val="00275768"/>
    <w:rsid w:val="002826D9"/>
    <w:rsid w:val="0028273F"/>
    <w:rsid w:val="002827ED"/>
    <w:rsid w:val="00286423"/>
    <w:rsid w:val="00286786"/>
    <w:rsid w:val="00286A9C"/>
    <w:rsid w:val="0028705D"/>
    <w:rsid w:val="002875A4"/>
    <w:rsid w:val="00291515"/>
    <w:rsid w:val="00291B7D"/>
    <w:rsid w:val="002958A8"/>
    <w:rsid w:val="002960B4"/>
    <w:rsid w:val="00296979"/>
    <w:rsid w:val="002A2F22"/>
    <w:rsid w:val="002A2FA9"/>
    <w:rsid w:val="002A504C"/>
    <w:rsid w:val="002B017B"/>
    <w:rsid w:val="002B1DFD"/>
    <w:rsid w:val="002C178A"/>
    <w:rsid w:val="002C23B5"/>
    <w:rsid w:val="002C2749"/>
    <w:rsid w:val="002C28BE"/>
    <w:rsid w:val="002C2DEE"/>
    <w:rsid w:val="002C349D"/>
    <w:rsid w:val="002C386C"/>
    <w:rsid w:val="002D48F8"/>
    <w:rsid w:val="002D5027"/>
    <w:rsid w:val="002E16C3"/>
    <w:rsid w:val="002E385E"/>
    <w:rsid w:val="002E5A4B"/>
    <w:rsid w:val="002F4368"/>
    <w:rsid w:val="002F5C89"/>
    <w:rsid w:val="002F7155"/>
    <w:rsid w:val="0030065A"/>
    <w:rsid w:val="003024F4"/>
    <w:rsid w:val="00302A15"/>
    <w:rsid w:val="00303B3B"/>
    <w:rsid w:val="0030715A"/>
    <w:rsid w:val="00307967"/>
    <w:rsid w:val="003106D5"/>
    <w:rsid w:val="00311508"/>
    <w:rsid w:val="0031246A"/>
    <w:rsid w:val="00313824"/>
    <w:rsid w:val="003167B2"/>
    <w:rsid w:val="00322C47"/>
    <w:rsid w:val="00322FD7"/>
    <w:rsid w:val="00323D32"/>
    <w:rsid w:val="00324C01"/>
    <w:rsid w:val="003270BA"/>
    <w:rsid w:val="0032726F"/>
    <w:rsid w:val="003279CA"/>
    <w:rsid w:val="003301A2"/>
    <w:rsid w:val="00330E66"/>
    <w:rsid w:val="00332900"/>
    <w:rsid w:val="00332B60"/>
    <w:rsid w:val="00341943"/>
    <w:rsid w:val="00346AB3"/>
    <w:rsid w:val="00346BA3"/>
    <w:rsid w:val="003477FB"/>
    <w:rsid w:val="00347900"/>
    <w:rsid w:val="00354154"/>
    <w:rsid w:val="00354D4F"/>
    <w:rsid w:val="0035594D"/>
    <w:rsid w:val="003568C7"/>
    <w:rsid w:val="00356B68"/>
    <w:rsid w:val="0036325F"/>
    <w:rsid w:val="00363842"/>
    <w:rsid w:val="0036776E"/>
    <w:rsid w:val="00372E6F"/>
    <w:rsid w:val="003751EF"/>
    <w:rsid w:val="003770A5"/>
    <w:rsid w:val="003818C8"/>
    <w:rsid w:val="00381DB4"/>
    <w:rsid w:val="00383250"/>
    <w:rsid w:val="0038375C"/>
    <w:rsid w:val="00386229"/>
    <w:rsid w:val="00386448"/>
    <w:rsid w:val="0038673A"/>
    <w:rsid w:val="00391903"/>
    <w:rsid w:val="00395A04"/>
    <w:rsid w:val="003968D8"/>
    <w:rsid w:val="003A1730"/>
    <w:rsid w:val="003A1D18"/>
    <w:rsid w:val="003A5B8A"/>
    <w:rsid w:val="003A5D86"/>
    <w:rsid w:val="003A650F"/>
    <w:rsid w:val="003A7667"/>
    <w:rsid w:val="003A78DB"/>
    <w:rsid w:val="003B158E"/>
    <w:rsid w:val="003B26E0"/>
    <w:rsid w:val="003B635D"/>
    <w:rsid w:val="003B68EE"/>
    <w:rsid w:val="003B6DB9"/>
    <w:rsid w:val="003B77C9"/>
    <w:rsid w:val="003C0835"/>
    <w:rsid w:val="003C29AD"/>
    <w:rsid w:val="003D0CC5"/>
    <w:rsid w:val="003E203F"/>
    <w:rsid w:val="003E2D0B"/>
    <w:rsid w:val="003E39CD"/>
    <w:rsid w:val="003E789D"/>
    <w:rsid w:val="003F133E"/>
    <w:rsid w:val="003F1A1B"/>
    <w:rsid w:val="003F39F9"/>
    <w:rsid w:val="003F5E1E"/>
    <w:rsid w:val="003F61DC"/>
    <w:rsid w:val="0040371B"/>
    <w:rsid w:val="00403A3C"/>
    <w:rsid w:val="004043AA"/>
    <w:rsid w:val="00406378"/>
    <w:rsid w:val="004066CE"/>
    <w:rsid w:val="004072F2"/>
    <w:rsid w:val="004075F9"/>
    <w:rsid w:val="00407B5E"/>
    <w:rsid w:val="00411D03"/>
    <w:rsid w:val="0042002C"/>
    <w:rsid w:val="004227B0"/>
    <w:rsid w:val="00422C78"/>
    <w:rsid w:val="00422D6A"/>
    <w:rsid w:val="00423B14"/>
    <w:rsid w:val="00430F3D"/>
    <w:rsid w:val="00433108"/>
    <w:rsid w:val="00433455"/>
    <w:rsid w:val="004344B5"/>
    <w:rsid w:val="004345A0"/>
    <w:rsid w:val="00434657"/>
    <w:rsid w:val="0043672F"/>
    <w:rsid w:val="00446F66"/>
    <w:rsid w:val="0045076F"/>
    <w:rsid w:val="0045140F"/>
    <w:rsid w:val="00452C0E"/>
    <w:rsid w:val="004546EC"/>
    <w:rsid w:val="00460685"/>
    <w:rsid w:val="004650A2"/>
    <w:rsid w:val="00466D79"/>
    <w:rsid w:val="0046715B"/>
    <w:rsid w:val="0047469A"/>
    <w:rsid w:val="0047652B"/>
    <w:rsid w:val="004778C5"/>
    <w:rsid w:val="00481A8A"/>
    <w:rsid w:val="004829A3"/>
    <w:rsid w:val="0048693F"/>
    <w:rsid w:val="0048700A"/>
    <w:rsid w:val="00494742"/>
    <w:rsid w:val="00496275"/>
    <w:rsid w:val="004979D3"/>
    <w:rsid w:val="004A09BB"/>
    <w:rsid w:val="004A26DE"/>
    <w:rsid w:val="004A43C0"/>
    <w:rsid w:val="004A5623"/>
    <w:rsid w:val="004B191E"/>
    <w:rsid w:val="004B4009"/>
    <w:rsid w:val="004B4EC2"/>
    <w:rsid w:val="004B5163"/>
    <w:rsid w:val="004B6489"/>
    <w:rsid w:val="004C02ED"/>
    <w:rsid w:val="004C4A61"/>
    <w:rsid w:val="004C5029"/>
    <w:rsid w:val="004C7279"/>
    <w:rsid w:val="004D137A"/>
    <w:rsid w:val="004D1997"/>
    <w:rsid w:val="004D5A56"/>
    <w:rsid w:val="004E1129"/>
    <w:rsid w:val="004E3E64"/>
    <w:rsid w:val="004E3F77"/>
    <w:rsid w:val="004F02CA"/>
    <w:rsid w:val="004F212E"/>
    <w:rsid w:val="00512507"/>
    <w:rsid w:val="005162A4"/>
    <w:rsid w:val="0051694D"/>
    <w:rsid w:val="00516A15"/>
    <w:rsid w:val="00521465"/>
    <w:rsid w:val="00522460"/>
    <w:rsid w:val="00522927"/>
    <w:rsid w:val="0052614D"/>
    <w:rsid w:val="00527903"/>
    <w:rsid w:val="00527C07"/>
    <w:rsid w:val="005329F0"/>
    <w:rsid w:val="00534DA8"/>
    <w:rsid w:val="00537072"/>
    <w:rsid w:val="00542CF5"/>
    <w:rsid w:val="00545531"/>
    <w:rsid w:val="00545569"/>
    <w:rsid w:val="00545D3C"/>
    <w:rsid w:val="00546BAE"/>
    <w:rsid w:val="00552C00"/>
    <w:rsid w:val="005541C3"/>
    <w:rsid w:val="00554D91"/>
    <w:rsid w:val="0055706F"/>
    <w:rsid w:val="0055799D"/>
    <w:rsid w:val="00557C00"/>
    <w:rsid w:val="0056090F"/>
    <w:rsid w:val="00563B13"/>
    <w:rsid w:val="0056520A"/>
    <w:rsid w:val="0056593D"/>
    <w:rsid w:val="00567CFD"/>
    <w:rsid w:val="0057004C"/>
    <w:rsid w:val="00571C48"/>
    <w:rsid w:val="00576E96"/>
    <w:rsid w:val="00580D13"/>
    <w:rsid w:val="00580D80"/>
    <w:rsid w:val="005838F5"/>
    <w:rsid w:val="0058542E"/>
    <w:rsid w:val="00586032"/>
    <w:rsid w:val="0058738E"/>
    <w:rsid w:val="00587B99"/>
    <w:rsid w:val="005910B7"/>
    <w:rsid w:val="00593F1A"/>
    <w:rsid w:val="00594ACD"/>
    <w:rsid w:val="005959C4"/>
    <w:rsid w:val="0059704E"/>
    <w:rsid w:val="00597F85"/>
    <w:rsid w:val="005A191B"/>
    <w:rsid w:val="005B2C27"/>
    <w:rsid w:val="005B3A73"/>
    <w:rsid w:val="005B40DC"/>
    <w:rsid w:val="005B7A0F"/>
    <w:rsid w:val="005B7D6C"/>
    <w:rsid w:val="005C01BE"/>
    <w:rsid w:val="005C24A5"/>
    <w:rsid w:val="005D0E54"/>
    <w:rsid w:val="005D247A"/>
    <w:rsid w:val="005D3F6E"/>
    <w:rsid w:val="005E2D7B"/>
    <w:rsid w:val="005E4D8A"/>
    <w:rsid w:val="005F5013"/>
    <w:rsid w:val="005F59A5"/>
    <w:rsid w:val="005F6812"/>
    <w:rsid w:val="005F6DF8"/>
    <w:rsid w:val="005F77B4"/>
    <w:rsid w:val="006002A6"/>
    <w:rsid w:val="00604D54"/>
    <w:rsid w:val="00604DC7"/>
    <w:rsid w:val="00607D0D"/>
    <w:rsid w:val="00607E1B"/>
    <w:rsid w:val="00613EB2"/>
    <w:rsid w:val="00613F86"/>
    <w:rsid w:val="00614EFA"/>
    <w:rsid w:val="00615CF8"/>
    <w:rsid w:val="00616744"/>
    <w:rsid w:val="00622E1A"/>
    <w:rsid w:val="00622FAE"/>
    <w:rsid w:val="00623AF0"/>
    <w:rsid w:val="006242F9"/>
    <w:rsid w:val="006248B2"/>
    <w:rsid w:val="006259CB"/>
    <w:rsid w:val="00627910"/>
    <w:rsid w:val="00627BBE"/>
    <w:rsid w:val="006316AE"/>
    <w:rsid w:val="00632BD5"/>
    <w:rsid w:val="00632C2B"/>
    <w:rsid w:val="006335B7"/>
    <w:rsid w:val="00633835"/>
    <w:rsid w:val="00634A33"/>
    <w:rsid w:val="00634AC9"/>
    <w:rsid w:val="00635F6B"/>
    <w:rsid w:val="0063761B"/>
    <w:rsid w:val="00643137"/>
    <w:rsid w:val="00644821"/>
    <w:rsid w:val="00645436"/>
    <w:rsid w:val="006477CD"/>
    <w:rsid w:val="00650F43"/>
    <w:rsid w:val="00651476"/>
    <w:rsid w:val="006518E1"/>
    <w:rsid w:val="00651B77"/>
    <w:rsid w:val="00652BBD"/>
    <w:rsid w:val="006563A7"/>
    <w:rsid w:val="0065685B"/>
    <w:rsid w:val="00667291"/>
    <w:rsid w:val="006703B2"/>
    <w:rsid w:val="00671994"/>
    <w:rsid w:val="00682EF4"/>
    <w:rsid w:val="006843A0"/>
    <w:rsid w:val="00687D3E"/>
    <w:rsid w:val="0069029A"/>
    <w:rsid w:val="006966D2"/>
    <w:rsid w:val="006A1B7C"/>
    <w:rsid w:val="006A2298"/>
    <w:rsid w:val="006A3D1A"/>
    <w:rsid w:val="006A7401"/>
    <w:rsid w:val="006A7DDF"/>
    <w:rsid w:val="006B0230"/>
    <w:rsid w:val="006B0765"/>
    <w:rsid w:val="006B1D75"/>
    <w:rsid w:val="006B5706"/>
    <w:rsid w:val="006C00AD"/>
    <w:rsid w:val="006C34E8"/>
    <w:rsid w:val="006C379B"/>
    <w:rsid w:val="006C3FA9"/>
    <w:rsid w:val="006C5D91"/>
    <w:rsid w:val="006C7BE9"/>
    <w:rsid w:val="006D09AC"/>
    <w:rsid w:val="006D14D0"/>
    <w:rsid w:val="006D5E4D"/>
    <w:rsid w:val="006E1263"/>
    <w:rsid w:val="006E3042"/>
    <w:rsid w:val="006E3697"/>
    <w:rsid w:val="006E3ACC"/>
    <w:rsid w:val="006E7D36"/>
    <w:rsid w:val="006F13F1"/>
    <w:rsid w:val="006F1942"/>
    <w:rsid w:val="006F2241"/>
    <w:rsid w:val="006F3778"/>
    <w:rsid w:val="006F5365"/>
    <w:rsid w:val="006F5636"/>
    <w:rsid w:val="00701A63"/>
    <w:rsid w:val="007042D6"/>
    <w:rsid w:val="007065CA"/>
    <w:rsid w:val="00710F97"/>
    <w:rsid w:val="0071141A"/>
    <w:rsid w:val="00715537"/>
    <w:rsid w:val="00716132"/>
    <w:rsid w:val="0071785E"/>
    <w:rsid w:val="0072001E"/>
    <w:rsid w:val="00720E2E"/>
    <w:rsid w:val="00721527"/>
    <w:rsid w:val="00722C63"/>
    <w:rsid w:val="00722C97"/>
    <w:rsid w:val="0072542C"/>
    <w:rsid w:val="007258DC"/>
    <w:rsid w:val="007278F0"/>
    <w:rsid w:val="0073033A"/>
    <w:rsid w:val="007325ED"/>
    <w:rsid w:val="00733DC1"/>
    <w:rsid w:val="00735471"/>
    <w:rsid w:val="007362A6"/>
    <w:rsid w:val="0074502C"/>
    <w:rsid w:val="00745D6F"/>
    <w:rsid w:val="00746327"/>
    <w:rsid w:val="00746959"/>
    <w:rsid w:val="0075076A"/>
    <w:rsid w:val="00750A5F"/>
    <w:rsid w:val="00753C05"/>
    <w:rsid w:val="00754642"/>
    <w:rsid w:val="00756F2F"/>
    <w:rsid w:val="00760245"/>
    <w:rsid w:val="007635DD"/>
    <w:rsid w:val="00763F64"/>
    <w:rsid w:val="00765D42"/>
    <w:rsid w:val="00765E8B"/>
    <w:rsid w:val="00771D4F"/>
    <w:rsid w:val="00772DD3"/>
    <w:rsid w:val="00772F06"/>
    <w:rsid w:val="00775E58"/>
    <w:rsid w:val="00783042"/>
    <w:rsid w:val="00784042"/>
    <w:rsid w:val="00786A42"/>
    <w:rsid w:val="007902C8"/>
    <w:rsid w:val="00791F54"/>
    <w:rsid w:val="007A137B"/>
    <w:rsid w:val="007A243D"/>
    <w:rsid w:val="007A44FC"/>
    <w:rsid w:val="007A4742"/>
    <w:rsid w:val="007A5F84"/>
    <w:rsid w:val="007A6AC3"/>
    <w:rsid w:val="007A7F16"/>
    <w:rsid w:val="007B0104"/>
    <w:rsid w:val="007B156B"/>
    <w:rsid w:val="007B183E"/>
    <w:rsid w:val="007B3039"/>
    <w:rsid w:val="007B3715"/>
    <w:rsid w:val="007B4E01"/>
    <w:rsid w:val="007B5754"/>
    <w:rsid w:val="007B593D"/>
    <w:rsid w:val="007C3437"/>
    <w:rsid w:val="007C51E4"/>
    <w:rsid w:val="007C6606"/>
    <w:rsid w:val="007C70CF"/>
    <w:rsid w:val="007D1F35"/>
    <w:rsid w:val="007D4D97"/>
    <w:rsid w:val="007E15C9"/>
    <w:rsid w:val="007E73D8"/>
    <w:rsid w:val="007F1041"/>
    <w:rsid w:val="007F18B8"/>
    <w:rsid w:val="007F54C0"/>
    <w:rsid w:val="007F55FF"/>
    <w:rsid w:val="007F6E42"/>
    <w:rsid w:val="00800C86"/>
    <w:rsid w:val="00803A1A"/>
    <w:rsid w:val="008115DF"/>
    <w:rsid w:val="008157C1"/>
    <w:rsid w:val="00816CEE"/>
    <w:rsid w:val="0081700D"/>
    <w:rsid w:val="00823088"/>
    <w:rsid w:val="0082474B"/>
    <w:rsid w:val="008249E3"/>
    <w:rsid w:val="00826C4B"/>
    <w:rsid w:val="00826C9A"/>
    <w:rsid w:val="00826E9D"/>
    <w:rsid w:val="00831819"/>
    <w:rsid w:val="0083211D"/>
    <w:rsid w:val="00835D60"/>
    <w:rsid w:val="0083744A"/>
    <w:rsid w:val="00841689"/>
    <w:rsid w:val="008468C1"/>
    <w:rsid w:val="00846F28"/>
    <w:rsid w:val="0085051D"/>
    <w:rsid w:val="0085152E"/>
    <w:rsid w:val="0085234A"/>
    <w:rsid w:val="0085342F"/>
    <w:rsid w:val="00853766"/>
    <w:rsid w:val="00854899"/>
    <w:rsid w:val="008548DB"/>
    <w:rsid w:val="00857419"/>
    <w:rsid w:val="00860CBC"/>
    <w:rsid w:val="0086232E"/>
    <w:rsid w:val="00862B30"/>
    <w:rsid w:val="00863330"/>
    <w:rsid w:val="008638B6"/>
    <w:rsid w:val="00864EDC"/>
    <w:rsid w:val="00870362"/>
    <w:rsid w:val="00872E46"/>
    <w:rsid w:val="00875318"/>
    <w:rsid w:val="008759ED"/>
    <w:rsid w:val="00876699"/>
    <w:rsid w:val="0088348D"/>
    <w:rsid w:val="008840F1"/>
    <w:rsid w:val="008853D2"/>
    <w:rsid w:val="0089163F"/>
    <w:rsid w:val="00891CBF"/>
    <w:rsid w:val="00897A83"/>
    <w:rsid w:val="008A1500"/>
    <w:rsid w:val="008A3B53"/>
    <w:rsid w:val="008A5BAA"/>
    <w:rsid w:val="008A6A62"/>
    <w:rsid w:val="008B4F5F"/>
    <w:rsid w:val="008B70A3"/>
    <w:rsid w:val="008B7149"/>
    <w:rsid w:val="008C0515"/>
    <w:rsid w:val="008C0D45"/>
    <w:rsid w:val="008C677C"/>
    <w:rsid w:val="008D7C8C"/>
    <w:rsid w:val="008E0567"/>
    <w:rsid w:val="008E0E7D"/>
    <w:rsid w:val="008E16B4"/>
    <w:rsid w:val="008E26AF"/>
    <w:rsid w:val="008E4A22"/>
    <w:rsid w:val="008E4D36"/>
    <w:rsid w:val="008E71D9"/>
    <w:rsid w:val="008F0D61"/>
    <w:rsid w:val="008F1FCC"/>
    <w:rsid w:val="008F464A"/>
    <w:rsid w:val="008F7953"/>
    <w:rsid w:val="008F7F6F"/>
    <w:rsid w:val="00904A76"/>
    <w:rsid w:val="00904B65"/>
    <w:rsid w:val="009071EB"/>
    <w:rsid w:val="0091046D"/>
    <w:rsid w:val="00910E14"/>
    <w:rsid w:val="0091443E"/>
    <w:rsid w:val="00915BFD"/>
    <w:rsid w:val="00920DF9"/>
    <w:rsid w:val="00921E5A"/>
    <w:rsid w:val="009274D5"/>
    <w:rsid w:val="00930127"/>
    <w:rsid w:val="0093252A"/>
    <w:rsid w:val="009338D9"/>
    <w:rsid w:val="00934DC5"/>
    <w:rsid w:val="00945292"/>
    <w:rsid w:val="009461AA"/>
    <w:rsid w:val="00953CB6"/>
    <w:rsid w:val="00957B83"/>
    <w:rsid w:val="00962016"/>
    <w:rsid w:val="00964705"/>
    <w:rsid w:val="00964D67"/>
    <w:rsid w:val="00967B83"/>
    <w:rsid w:val="00971CE2"/>
    <w:rsid w:val="009735FF"/>
    <w:rsid w:val="00973F78"/>
    <w:rsid w:val="00974CA5"/>
    <w:rsid w:val="0097518E"/>
    <w:rsid w:val="00981028"/>
    <w:rsid w:val="00983D5D"/>
    <w:rsid w:val="00984D8A"/>
    <w:rsid w:val="00984ED4"/>
    <w:rsid w:val="00986978"/>
    <w:rsid w:val="0098699B"/>
    <w:rsid w:val="00986F11"/>
    <w:rsid w:val="00995030"/>
    <w:rsid w:val="009A42BA"/>
    <w:rsid w:val="009A4C65"/>
    <w:rsid w:val="009A52D2"/>
    <w:rsid w:val="009A5DDC"/>
    <w:rsid w:val="009A6C0E"/>
    <w:rsid w:val="009B0A9D"/>
    <w:rsid w:val="009B1CAB"/>
    <w:rsid w:val="009B219F"/>
    <w:rsid w:val="009B3973"/>
    <w:rsid w:val="009B423F"/>
    <w:rsid w:val="009C2FE1"/>
    <w:rsid w:val="009C5BBE"/>
    <w:rsid w:val="009C5E50"/>
    <w:rsid w:val="009D1220"/>
    <w:rsid w:val="009D2425"/>
    <w:rsid w:val="009D4BB0"/>
    <w:rsid w:val="009D4FB2"/>
    <w:rsid w:val="009D6615"/>
    <w:rsid w:val="009D7522"/>
    <w:rsid w:val="009E129E"/>
    <w:rsid w:val="009E139B"/>
    <w:rsid w:val="009F1880"/>
    <w:rsid w:val="009F2686"/>
    <w:rsid w:val="009F27D7"/>
    <w:rsid w:val="009F2C0B"/>
    <w:rsid w:val="009F5276"/>
    <w:rsid w:val="009F5399"/>
    <w:rsid w:val="00A0031C"/>
    <w:rsid w:val="00A01E63"/>
    <w:rsid w:val="00A021EE"/>
    <w:rsid w:val="00A12720"/>
    <w:rsid w:val="00A14BA7"/>
    <w:rsid w:val="00A15788"/>
    <w:rsid w:val="00A22448"/>
    <w:rsid w:val="00A2256E"/>
    <w:rsid w:val="00A22E6E"/>
    <w:rsid w:val="00A27082"/>
    <w:rsid w:val="00A2750D"/>
    <w:rsid w:val="00A3001D"/>
    <w:rsid w:val="00A318F4"/>
    <w:rsid w:val="00A360EE"/>
    <w:rsid w:val="00A44EA7"/>
    <w:rsid w:val="00A451BF"/>
    <w:rsid w:val="00A45AEA"/>
    <w:rsid w:val="00A46955"/>
    <w:rsid w:val="00A46F18"/>
    <w:rsid w:val="00A47E22"/>
    <w:rsid w:val="00A47E89"/>
    <w:rsid w:val="00A5071F"/>
    <w:rsid w:val="00A5288B"/>
    <w:rsid w:val="00A5308E"/>
    <w:rsid w:val="00A55A5D"/>
    <w:rsid w:val="00A637C9"/>
    <w:rsid w:val="00A64AE2"/>
    <w:rsid w:val="00A65FDE"/>
    <w:rsid w:val="00A67307"/>
    <w:rsid w:val="00A70449"/>
    <w:rsid w:val="00A7076B"/>
    <w:rsid w:val="00A738E3"/>
    <w:rsid w:val="00A7521E"/>
    <w:rsid w:val="00A75800"/>
    <w:rsid w:val="00A7668C"/>
    <w:rsid w:val="00A9117E"/>
    <w:rsid w:val="00A93881"/>
    <w:rsid w:val="00AA03CF"/>
    <w:rsid w:val="00AA1D25"/>
    <w:rsid w:val="00AA25B3"/>
    <w:rsid w:val="00AA2DB2"/>
    <w:rsid w:val="00AA4332"/>
    <w:rsid w:val="00AA5EDA"/>
    <w:rsid w:val="00AB03E2"/>
    <w:rsid w:val="00AB10AD"/>
    <w:rsid w:val="00AB275A"/>
    <w:rsid w:val="00AB33C6"/>
    <w:rsid w:val="00AB4075"/>
    <w:rsid w:val="00AB6933"/>
    <w:rsid w:val="00AB7105"/>
    <w:rsid w:val="00AC03F3"/>
    <w:rsid w:val="00AC2BF1"/>
    <w:rsid w:val="00AC2F5C"/>
    <w:rsid w:val="00AD089A"/>
    <w:rsid w:val="00AD2237"/>
    <w:rsid w:val="00AD4972"/>
    <w:rsid w:val="00AD77F2"/>
    <w:rsid w:val="00AE0973"/>
    <w:rsid w:val="00AE1D40"/>
    <w:rsid w:val="00AE3F67"/>
    <w:rsid w:val="00AE539B"/>
    <w:rsid w:val="00AF0AAA"/>
    <w:rsid w:val="00AF64C2"/>
    <w:rsid w:val="00AF6AF2"/>
    <w:rsid w:val="00AF757E"/>
    <w:rsid w:val="00B00DBA"/>
    <w:rsid w:val="00B02F64"/>
    <w:rsid w:val="00B030DF"/>
    <w:rsid w:val="00B0608B"/>
    <w:rsid w:val="00B07CB5"/>
    <w:rsid w:val="00B1250B"/>
    <w:rsid w:val="00B12A36"/>
    <w:rsid w:val="00B131DF"/>
    <w:rsid w:val="00B13F5E"/>
    <w:rsid w:val="00B14859"/>
    <w:rsid w:val="00B158BB"/>
    <w:rsid w:val="00B17A6C"/>
    <w:rsid w:val="00B21272"/>
    <w:rsid w:val="00B216E1"/>
    <w:rsid w:val="00B21DFD"/>
    <w:rsid w:val="00B224EE"/>
    <w:rsid w:val="00B22DA2"/>
    <w:rsid w:val="00B250B8"/>
    <w:rsid w:val="00B275C4"/>
    <w:rsid w:val="00B300D5"/>
    <w:rsid w:val="00B3290B"/>
    <w:rsid w:val="00B33448"/>
    <w:rsid w:val="00B35637"/>
    <w:rsid w:val="00B418B9"/>
    <w:rsid w:val="00B4249C"/>
    <w:rsid w:val="00B4251A"/>
    <w:rsid w:val="00B510DB"/>
    <w:rsid w:val="00B527E6"/>
    <w:rsid w:val="00B54B9F"/>
    <w:rsid w:val="00B54DFF"/>
    <w:rsid w:val="00B61E4A"/>
    <w:rsid w:val="00B620CC"/>
    <w:rsid w:val="00B622C9"/>
    <w:rsid w:val="00B63B14"/>
    <w:rsid w:val="00B643AF"/>
    <w:rsid w:val="00B66498"/>
    <w:rsid w:val="00B70A21"/>
    <w:rsid w:val="00B72011"/>
    <w:rsid w:val="00B75D20"/>
    <w:rsid w:val="00B7786B"/>
    <w:rsid w:val="00B8071F"/>
    <w:rsid w:val="00B83E56"/>
    <w:rsid w:val="00B83FA7"/>
    <w:rsid w:val="00B90C44"/>
    <w:rsid w:val="00B90DAE"/>
    <w:rsid w:val="00B94B76"/>
    <w:rsid w:val="00B94CFA"/>
    <w:rsid w:val="00B94FEE"/>
    <w:rsid w:val="00B96326"/>
    <w:rsid w:val="00B96B9A"/>
    <w:rsid w:val="00BA072F"/>
    <w:rsid w:val="00BB1C05"/>
    <w:rsid w:val="00BB3686"/>
    <w:rsid w:val="00BB3D5C"/>
    <w:rsid w:val="00BB42A0"/>
    <w:rsid w:val="00BB56EB"/>
    <w:rsid w:val="00BC5EE0"/>
    <w:rsid w:val="00BD4C96"/>
    <w:rsid w:val="00BD5286"/>
    <w:rsid w:val="00BE1C84"/>
    <w:rsid w:val="00BE2101"/>
    <w:rsid w:val="00BE2D45"/>
    <w:rsid w:val="00BE4429"/>
    <w:rsid w:val="00BE6DBA"/>
    <w:rsid w:val="00BF2A7A"/>
    <w:rsid w:val="00BF32C0"/>
    <w:rsid w:val="00BF37EE"/>
    <w:rsid w:val="00BF483D"/>
    <w:rsid w:val="00C020AB"/>
    <w:rsid w:val="00C11011"/>
    <w:rsid w:val="00C123B2"/>
    <w:rsid w:val="00C1711B"/>
    <w:rsid w:val="00C23278"/>
    <w:rsid w:val="00C3022F"/>
    <w:rsid w:val="00C30CDC"/>
    <w:rsid w:val="00C32328"/>
    <w:rsid w:val="00C34E65"/>
    <w:rsid w:val="00C37723"/>
    <w:rsid w:val="00C421DF"/>
    <w:rsid w:val="00C42BF8"/>
    <w:rsid w:val="00C47D34"/>
    <w:rsid w:val="00C53411"/>
    <w:rsid w:val="00C57063"/>
    <w:rsid w:val="00C6331D"/>
    <w:rsid w:val="00C67E7F"/>
    <w:rsid w:val="00C703B3"/>
    <w:rsid w:val="00C709E4"/>
    <w:rsid w:val="00C70C45"/>
    <w:rsid w:val="00C72094"/>
    <w:rsid w:val="00C72E7E"/>
    <w:rsid w:val="00C73D5B"/>
    <w:rsid w:val="00C75575"/>
    <w:rsid w:val="00C76E28"/>
    <w:rsid w:val="00C77886"/>
    <w:rsid w:val="00C77979"/>
    <w:rsid w:val="00C808BD"/>
    <w:rsid w:val="00C818CE"/>
    <w:rsid w:val="00C81985"/>
    <w:rsid w:val="00C82D35"/>
    <w:rsid w:val="00C841EC"/>
    <w:rsid w:val="00C86B47"/>
    <w:rsid w:val="00C90AB1"/>
    <w:rsid w:val="00C9470D"/>
    <w:rsid w:val="00C96053"/>
    <w:rsid w:val="00C9668C"/>
    <w:rsid w:val="00CA222C"/>
    <w:rsid w:val="00CA47C0"/>
    <w:rsid w:val="00CA5ABC"/>
    <w:rsid w:val="00CB4BD3"/>
    <w:rsid w:val="00CB4FE2"/>
    <w:rsid w:val="00CB692B"/>
    <w:rsid w:val="00CB77FE"/>
    <w:rsid w:val="00CB7912"/>
    <w:rsid w:val="00CC1D31"/>
    <w:rsid w:val="00CC6CDE"/>
    <w:rsid w:val="00CD05E2"/>
    <w:rsid w:val="00CD60CC"/>
    <w:rsid w:val="00CD6296"/>
    <w:rsid w:val="00CD70B3"/>
    <w:rsid w:val="00CE6155"/>
    <w:rsid w:val="00CE6169"/>
    <w:rsid w:val="00CF3202"/>
    <w:rsid w:val="00CF324B"/>
    <w:rsid w:val="00CF3A70"/>
    <w:rsid w:val="00D00174"/>
    <w:rsid w:val="00D0541D"/>
    <w:rsid w:val="00D05F91"/>
    <w:rsid w:val="00D06133"/>
    <w:rsid w:val="00D066FF"/>
    <w:rsid w:val="00D10CC8"/>
    <w:rsid w:val="00D13A18"/>
    <w:rsid w:val="00D13D39"/>
    <w:rsid w:val="00D14348"/>
    <w:rsid w:val="00D14483"/>
    <w:rsid w:val="00D154A7"/>
    <w:rsid w:val="00D17602"/>
    <w:rsid w:val="00D20A2E"/>
    <w:rsid w:val="00D217B8"/>
    <w:rsid w:val="00D22F17"/>
    <w:rsid w:val="00D23DFE"/>
    <w:rsid w:val="00D242A1"/>
    <w:rsid w:val="00D25865"/>
    <w:rsid w:val="00D31393"/>
    <w:rsid w:val="00D334F3"/>
    <w:rsid w:val="00D3393E"/>
    <w:rsid w:val="00D34B15"/>
    <w:rsid w:val="00D3546A"/>
    <w:rsid w:val="00D406B4"/>
    <w:rsid w:val="00D42B2B"/>
    <w:rsid w:val="00D4729C"/>
    <w:rsid w:val="00D47C63"/>
    <w:rsid w:val="00D55A01"/>
    <w:rsid w:val="00D6226F"/>
    <w:rsid w:val="00D63847"/>
    <w:rsid w:val="00D663FA"/>
    <w:rsid w:val="00D6696D"/>
    <w:rsid w:val="00D6712E"/>
    <w:rsid w:val="00D7100D"/>
    <w:rsid w:val="00D71C59"/>
    <w:rsid w:val="00D7244D"/>
    <w:rsid w:val="00D733D1"/>
    <w:rsid w:val="00D749D9"/>
    <w:rsid w:val="00D76457"/>
    <w:rsid w:val="00D76E55"/>
    <w:rsid w:val="00D774E6"/>
    <w:rsid w:val="00D77A94"/>
    <w:rsid w:val="00D80704"/>
    <w:rsid w:val="00D83BCC"/>
    <w:rsid w:val="00D83D18"/>
    <w:rsid w:val="00D84F14"/>
    <w:rsid w:val="00D856A2"/>
    <w:rsid w:val="00D901ED"/>
    <w:rsid w:val="00D942DB"/>
    <w:rsid w:val="00D952D3"/>
    <w:rsid w:val="00D974CD"/>
    <w:rsid w:val="00DA408F"/>
    <w:rsid w:val="00DA42BE"/>
    <w:rsid w:val="00DA5545"/>
    <w:rsid w:val="00DB4914"/>
    <w:rsid w:val="00DB5A47"/>
    <w:rsid w:val="00DC343C"/>
    <w:rsid w:val="00DD2AB3"/>
    <w:rsid w:val="00DD2C64"/>
    <w:rsid w:val="00DD4E29"/>
    <w:rsid w:val="00DD722D"/>
    <w:rsid w:val="00DD74DA"/>
    <w:rsid w:val="00DD7ABE"/>
    <w:rsid w:val="00DE2CCE"/>
    <w:rsid w:val="00DE3E05"/>
    <w:rsid w:val="00DE7886"/>
    <w:rsid w:val="00DE7DC5"/>
    <w:rsid w:val="00DF5F7E"/>
    <w:rsid w:val="00DF6B0C"/>
    <w:rsid w:val="00E02108"/>
    <w:rsid w:val="00E047A3"/>
    <w:rsid w:val="00E159D9"/>
    <w:rsid w:val="00E173E4"/>
    <w:rsid w:val="00E2437F"/>
    <w:rsid w:val="00E2680C"/>
    <w:rsid w:val="00E27052"/>
    <w:rsid w:val="00E27E11"/>
    <w:rsid w:val="00E27F09"/>
    <w:rsid w:val="00E30272"/>
    <w:rsid w:val="00E32206"/>
    <w:rsid w:val="00E32842"/>
    <w:rsid w:val="00E32B59"/>
    <w:rsid w:val="00E4079D"/>
    <w:rsid w:val="00E43407"/>
    <w:rsid w:val="00E46F80"/>
    <w:rsid w:val="00E50AD2"/>
    <w:rsid w:val="00E53572"/>
    <w:rsid w:val="00E57B10"/>
    <w:rsid w:val="00E621F5"/>
    <w:rsid w:val="00E65C23"/>
    <w:rsid w:val="00E701B6"/>
    <w:rsid w:val="00E71C7F"/>
    <w:rsid w:val="00E73814"/>
    <w:rsid w:val="00E74357"/>
    <w:rsid w:val="00E7662B"/>
    <w:rsid w:val="00E768EB"/>
    <w:rsid w:val="00E76CE8"/>
    <w:rsid w:val="00E830FE"/>
    <w:rsid w:val="00E837FC"/>
    <w:rsid w:val="00E90BD8"/>
    <w:rsid w:val="00E90EDB"/>
    <w:rsid w:val="00E9208C"/>
    <w:rsid w:val="00E92CAE"/>
    <w:rsid w:val="00E95383"/>
    <w:rsid w:val="00E96047"/>
    <w:rsid w:val="00E963A1"/>
    <w:rsid w:val="00EA3612"/>
    <w:rsid w:val="00EA4CD9"/>
    <w:rsid w:val="00EA7676"/>
    <w:rsid w:val="00EA7BEA"/>
    <w:rsid w:val="00EB0D73"/>
    <w:rsid w:val="00EB30BB"/>
    <w:rsid w:val="00EC4962"/>
    <w:rsid w:val="00EC5910"/>
    <w:rsid w:val="00EC6A78"/>
    <w:rsid w:val="00ED0E43"/>
    <w:rsid w:val="00ED251D"/>
    <w:rsid w:val="00ED353F"/>
    <w:rsid w:val="00EE248C"/>
    <w:rsid w:val="00EE2DF2"/>
    <w:rsid w:val="00EE6769"/>
    <w:rsid w:val="00EE6A13"/>
    <w:rsid w:val="00EE7002"/>
    <w:rsid w:val="00EF0027"/>
    <w:rsid w:val="00EF1CF1"/>
    <w:rsid w:val="00EF2540"/>
    <w:rsid w:val="00EF493B"/>
    <w:rsid w:val="00EF58B7"/>
    <w:rsid w:val="00EF6A41"/>
    <w:rsid w:val="00EF7244"/>
    <w:rsid w:val="00F023D1"/>
    <w:rsid w:val="00F03E13"/>
    <w:rsid w:val="00F044E6"/>
    <w:rsid w:val="00F216D4"/>
    <w:rsid w:val="00F23E1A"/>
    <w:rsid w:val="00F242F9"/>
    <w:rsid w:val="00F24B42"/>
    <w:rsid w:val="00F24D6A"/>
    <w:rsid w:val="00F25319"/>
    <w:rsid w:val="00F30215"/>
    <w:rsid w:val="00F30384"/>
    <w:rsid w:val="00F30EF3"/>
    <w:rsid w:val="00F3183E"/>
    <w:rsid w:val="00F3420A"/>
    <w:rsid w:val="00F347C1"/>
    <w:rsid w:val="00F35BDB"/>
    <w:rsid w:val="00F36257"/>
    <w:rsid w:val="00F47720"/>
    <w:rsid w:val="00F47900"/>
    <w:rsid w:val="00F52277"/>
    <w:rsid w:val="00F57B83"/>
    <w:rsid w:val="00F60CD5"/>
    <w:rsid w:val="00F62753"/>
    <w:rsid w:val="00F62BEA"/>
    <w:rsid w:val="00F63472"/>
    <w:rsid w:val="00F66171"/>
    <w:rsid w:val="00F66977"/>
    <w:rsid w:val="00F67AF9"/>
    <w:rsid w:val="00F70A60"/>
    <w:rsid w:val="00F7246D"/>
    <w:rsid w:val="00F738DC"/>
    <w:rsid w:val="00F75372"/>
    <w:rsid w:val="00F761C9"/>
    <w:rsid w:val="00F77AE3"/>
    <w:rsid w:val="00F80F36"/>
    <w:rsid w:val="00F834E5"/>
    <w:rsid w:val="00F848D0"/>
    <w:rsid w:val="00F84911"/>
    <w:rsid w:val="00F86909"/>
    <w:rsid w:val="00F91012"/>
    <w:rsid w:val="00F92FAA"/>
    <w:rsid w:val="00F95362"/>
    <w:rsid w:val="00F954BF"/>
    <w:rsid w:val="00F95CB0"/>
    <w:rsid w:val="00F962A9"/>
    <w:rsid w:val="00FA1C99"/>
    <w:rsid w:val="00FA4D5D"/>
    <w:rsid w:val="00FA6298"/>
    <w:rsid w:val="00FB3172"/>
    <w:rsid w:val="00FB62EA"/>
    <w:rsid w:val="00FB6550"/>
    <w:rsid w:val="00FB68BF"/>
    <w:rsid w:val="00FB6D77"/>
    <w:rsid w:val="00FB73B9"/>
    <w:rsid w:val="00FB7622"/>
    <w:rsid w:val="00FC0483"/>
    <w:rsid w:val="00FC079C"/>
    <w:rsid w:val="00FC1BB0"/>
    <w:rsid w:val="00FC2373"/>
    <w:rsid w:val="00FC4217"/>
    <w:rsid w:val="00FC482C"/>
    <w:rsid w:val="00FC5A69"/>
    <w:rsid w:val="00FC6ED3"/>
    <w:rsid w:val="00FC75CA"/>
    <w:rsid w:val="00FD0D58"/>
    <w:rsid w:val="00FD3045"/>
    <w:rsid w:val="00FD399C"/>
    <w:rsid w:val="00FD3D60"/>
    <w:rsid w:val="00FD6771"/>
    <w:rsid w:val="00FD76C7"/>
    <w:rsid w:val="00FE03D1"/>
    <w:rsid w:val="00FE249E"/>
    <w:rsid w:val="00FE274B"/>
    <w:rsid w:val="00FE2C10"/>
    <w:rsid w:val="00FF3D58"/>
    <w:rsid w:val="00FF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1D6D9E"/>
  <w15:docId w15:val="{1FF073A4-3200-46AC-AB0A-FE82B8E00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002C"/>
  </w:style>
  <w:style w:type="paragraph" w:styleId="Heading1">
    <w:name w:val="heading 1"/>
    <w:basedOn w:val="Normal"/>
    <w:next w:val="Normal"/>
    <w:link w:val="Heading1Char"/>
    <w:uiPriority w:val="9"/>
    <w:qFormat/>
    <w:rsid w:val="006E12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384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aliases w:val="heading 3"/>
    <w:basedOn w:val="Normal"/>
    <w:next w:val="Normal"/>
    <w:link w:val="Heading3Char"/>
    <w:uiPriority w:val="9"/>
    <w:unhideWhenUsed/>
    <w:qFormat/>
    <w:rsid w:val="00D63847"/>
    <w:pPr>
      <w:keepNext/>
      <w:keepLines/>
      <w:spacing w:before="120" w:after="60"/>
      <w:outlineLvl w:val="2"/>
    </w:pPr>
    <w:rPr>
      <w:rFonts w:ascii="Darwin Pro Regular" w:eastAsiaTheme="majorEastAsia" w:hAnsi="Darwin Pro Regular" w:cstheme="majorBidi"/>
      <w:color w:val="08629A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7C343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82D3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82D3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82D3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82D3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82D3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E15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3F1A1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1A1B"/>
  </w:style>
  <w:style w:type="character" w:styleId="PageNumber">
    <w:name w:val="page number"/>
    <w:basedOn w:val="DefaultParagraphFont"/>
    <w:uiPriority w:val="99"/>
    <w:semiHidden/>
    <w:unhideWhenUsed/>
    <w:rsid w:val="003F1A1B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F1A1B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F1A1B"/>
    <w:rPr>
      <w:rFonts w:ascii="Consolas" w:hAnsi="Consolas" w:cs="Consolas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1201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2016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201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1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16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A5B8A"/>
  </w:style>
  <w:style w:type="character" w:customStyle="1" w:styleId="Heading2Char">
    <w:name w:val="Heading 2 Char"/>
    <w:basedOn w:val="DefaultParagraphFont"/>
    <w:link w:val="Heading2"/>
    <w:uiPriority w:val="9"/>
    <w:rsid w:val="00D6384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aliases w:val="heading 3 Char"/>
    <w:basedOn w:val="DefaultParagraphFont"/>
    <w:link w:val="Heading3"/>
    <w:uiPriority w:val="9"/>
    <w:rsid w:val="00D63847"/>
    <w:rPr>
      <w:rFonts w:ascii="Darwin Pro Regular" w:eastAsiaTheme="majorEastAsia" w:hAnsi="Darwin Pro Regular" w:cstheme="majorBidi"/>
      <w:color w:val="08629A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6E12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AA1D25"/>
    <w:rPr>
      <w:color w:val="954F72" w:themeColor="followed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765E8B"/>
    <w:pPr>
      <w:widowControl w:val="0"/>
      <w:spacing w:before="120"/>
      <w:ind w:left="672"/>
    </w:pPr>
    <w:rPr>
      <w:rFonts w:ascii="Arial" w:eastAsia="Arial" w:hAnsi="Arial"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765E8B"/>
    <w:rPr>
      <w:rFonts w:ascii="Arial" w:eastAsia="Arial" w:hAnsi="Arial"/>
      <w:sz w:val="20"/>
      <w:szCs w:val="20"/>
      <w:lang w:eastAsia="en-US"/>
    </w:rPr>
  </w:style>
  <w:style w:type="character" w:customStyle="1" w:styleId="cf01">
    <w:name w:val="cf01"/>
    <w:basedOn w:val="DefaultParagraphFont"/>
    <w:rsid w:val="00422D6A"/>
    <w:rPr>
      <w:rFonts w:ascii="Segoe UI" w:hAnsi="Segoe UI" w:cs="Segoe UI" w:hint="default"/>
      <w:i/>
      <w:iCs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4345A0"/>
    <w:pPr>
      <w:widowControl w:val="0"/>
    </w:pPr>
    <w:rPr>
      <w:rFonts w:eastAsiaTheme="minorHAns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303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03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ECA72-196E-4181-A205-17B7BCBD9FB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d2fdb41-339c-4257-87f2-a665730b31fc}" enabled="0" method="" siteId="{7d2fdb41-339c-4257-87f2-a665730b31f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842</TotalTime>
  <Pages>10</Pages>
  <Words>2876</Words>
  <Characters>16395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pineda</dc:creator>
  <cp:keywords/>
  <dc:description/>
  <cp:lastModifiedBy>Sharma, Girdhari</cp:lastModifiedBy>
  <cp:revision>199</cp:revision>
  <cp:lastPrinted>2022-09-14T20:38:00Z</cp:lastPrinted>
  <dcterms:created xsi:type="dcterms:W3CDTF">2025-06-16T18:27:00Z</dcterms:created>
  <dcterms:modified xsi:type="dcterms:W3CDTF">2025-08-06T14:45:00Z</dcterms:modified>
</cp:coreProperties>
</file>